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7C5945" w14:textId="77777777" w:rsidR="00107570" w:rsidRPr="00307126" w:rsidRDefault="00107570" w:rsidP="00E05099">
      <w:pPr>
        <w:spacing w:before="120" w:line="264" w:lineRule="auto"/>
        <w:jc w:val="both"/>
        <w:rPr>
          <w:rFonts w:ascii="Times New Roman" w:hAnsi="Times New Roman"/>
          <w:bCs/>
        </w:rPr>
      </w:pPr>
      <w:r w:rsidRPr="00307126">
        <w:rPr>
          <w:rFonts w:ascii="Times New Roman" w:hAnsi="Times New Roman"/>
          <w:bCs/>
        </w:rPr>
        <w:t>Príloha č. 1 Zmluvy o poskytnutí NFP</w:t>
      </w:r>
    </w:p>
    <w:p w14:paraId="4E7997BD" w14:textId="77777777" w:rsidR="00107570" w:rsidRPr="00307126" w:rsidRDefault="00107570" w:rsidP="00E05099">
      <w:pPr>
        <w:spacing w:before="120" w:line="264" w:lineRule="auto"/>
        <w:jc w:val="both"/>
        <w:rPr>
          <w:rFonts w:ascii="Times New Roman" w:hAnsi="Times New Roman"/>
          <w:b/>
          <w:bCs/>
        </w:rPr>
      </w:pPr>
    </w:p>
    <w:p w14:paraId="29BF082D" w14:textId="77777777" w:rsidR="00107570" w:rsidRPr="00307126" w:rsidRDefault="00304BCE" w:rsidP="00A66B02">
      <w:pPr>
        <w:spacing w:before="120" w:line="264" w:lineRule="auto"/>
        <w:ind w:left="1134" w:hanging="1134"/>
        <w:jc w:val="center"/>
        <w:rPr>
          <w:rFonts w:ascii="Times New Roman" w:hAnsi="Times New Roman"/>
          <w:b/>
          <w:bCs/>
        </w:rPr>
      </w:pPr>
      <w:r w:rsidRPr="00307126">
        <w:rPr>
          <w:rFonts w:ascii="Times New Roman" w:hAnsi="Times New Roman"/>
          <w:b/>
          <w:bCs/>
        </w:rPr>
        <w:tab/>
      </w:r>
      <w:r w:rsidR="00107570" w:rsidRPr="00307126">
        <w:rPr>
          <w:rFonts w:ascii="Times New Roman" w:hAnsi="Times New Roman"/>
          <w:b/>
          <w:bCs/>
        </w:rPr>
        <w:t>VŠEOBECNÉ ZMLUVNÉ PODMIENKY K ZMLUVE O POSKYTNUTÍ NE</w:t>
      </w:r>
      <w:r w:rsidR="00A66B02" w:rsidRPr="00307126">
        <w:rPr>
          <w:rFonts w:ascii="Times New Roman" w:hAnsi="Times New Roman"/>
          <w:b/>
          <w:bCs/>
        </w:rPr>
        <w:t>NÁVRATNÉHO FINANČNÉHO PRÍSPEVKU</w:t>
      </w:r>
    </w:p>
    <w:p w14:paraId="20A96A03" w14:textId="77777777" w:rsidR="00A66B02" w:rsidRPr="00307126" w:rsidRDefault="00A66B02" w:rsidP="00A66B02">
      <w:pPr>
        <w:spacing w:before="120" w:line="264" w:lineRule="auto"/>
        <w:ind w:left="1134" w:hanging="1134"/>
        <w:jc w:val="center"/>
        <w:rPr>
          <w:rFonts w:ascii="Times New Roman" w:hAnsi="Times New Roman"/>
          <w:b/>
          <w:bCs/>
        </w:rPr>
      </w:pPr>
    </w:p>
    <w:p w14:paraId="1E54A964" w14:textId="77777777" w:rsidR="00107570" w:rsidRPr="00307126" w:rsidRDefault="00107570" w:rsidP="00E05099">
      <w:pPr>
        <w:spacing w:before="120" w:line="264" w:lineRule="auto"/>
        <w:jc w:val="both"/>
        <w:rPr>
          <w:rFonts w:ascii="Times New Roman" w:hAnsi="Times New Roman"/>
          <w:b/>
          <w:bCs/>
        </w:rPr>
      </w:pPr>
      <w:r w:rsidRPr="00307126">
        <w:rPr>
          <w:rFonts w:ascii="Times New Roman" w:hAnsi="Times New Roman"/>
          <w:b/>
          <w:bCs/>
        </w:rPr>
        <w:t xml:space="preserve">Článok 1 </w:t>
      </w:r>
      <w:r w:rsidRPr="00307126">
        <w:rPr>
          <w:rFonts w:ascii="Times New Roman" w:hAnsi="Times New Roman"/>
          <w:b/>
          <w:bCs/>
        </w:rPr>
        <w:tab/>
        <w:t>VŠEOBECNÉ USTANOVENIA</w:t>
      </w:r>
    </w:p>
    <w:p w14:paraId="30F332ED" w14:textId="683C0C56" w:rsidR="00E37CE9" w:rsidRPr="00307126" w:rsidRDefault="00107570" w:rsidP="00C87FFC">
      <w:pPr>
        <w:pStyle w:val="AOHead2"/>
        <w:numPr>
          <w:ilvl w:val="0"/>
          <w:numId w:val="11"/>
        </w:numPr>
        <w:tabs>
          <w:tab w:val="clear" w:pos="720"/>
          <w:tab w:val="num" w:pos="567"/>
        </w:tabs>
        <w:spacing w:before="0" w:line="264" w:lineRule="auto"/>
        <w:ind w:left="567" w:hanging="567"/>
        <w:rPr>
          <w:b w:val="0"/>
        </w:rPr>
      </w:pPr>
      <w:r w:rsidRPr="00307126">
        <w:rPr>
          <w:b w:val="0"/>
        </w:rPr>
        <w:t>Tieto všeobecné zmluvné podmienky (ďalej ako „</w:t>
      </w:r>
      <w:r w:rsidRPr="00307126">
        <w:t>VZP</w:t>
      </w:r>
      <w:r w:rsidRPr="00307126">
        <w:rPr>
          <w:b w:val="0"/>
        </w:rPr>
        <w:t xml:space="preserve">“), ktoré sú súčasťou Zmluvy o poskytnutí NFP, bližšie upravujú práva a povinnosti Zmluvných strán, ktorými sú na strane jednej Poskytovateľ NFP a na strane druhej Prijímateľ tohto NFP pri poskytnutí NFP zo strany Poskytovateľa Prijímateľovi </w:t>
      </w:r>
      <w:r w:rsidR="00451EFB" w:rsidRPr="00307126">
        <w:rPr>
          <w:b w:val="0"/>
        </w:rPr>
        <w:t> podľa podmienok uvedených v Zmluve o poskytnutí NFP</w:t>
      </w:r>
      <w:r w:rsidRPr="00307126">
        <w:rPr>
          <w:b w:val="0"/>
        </w:rPr>
        <w:t xml:space="preserve">. </w:t>
      </w:r>
    </w:p>
    <w:p w14:paraId="7CF58084" w14:textId="77777777" w:rsidR="00107570" w:rsidRPr="00307126" w:rsidRDefault="00AA67E7" w:rsidP="00E05099">
      <w:pPr>
        <w:pStyle w:val="Zkladntext"/>
        <w:tabs>
          <w:tab w:val="num" w:pos="567"/>
        </w:tabs>
        <w:spacing w:line="264" w:lineRule="auto"/>
        <w:ind w:left="567" w:hanging="567"/>
        <w:rPr>
          <w:sz w:val="22"/>
          <w:szCs w:val="22"/>
        </w:rPr>
      </w:pPr>
      <w:r w:rsidRPr="00307126">
        <w:rPr>
          <w:sz w:val="22"/>
          <w:szCs w:val="22"/>
        </w:rPr>
        <w:t>2</w:t>
      </w:r>
      <w:r w:rsidR="00107570" w:rsidRPr="00307126">
        <w:rPr>
          <w:bCs/>
          <w:sz w:val="22"/>
          <w:szCs w:val="22"/>
        </w:rPr>
        <w:t xml:space="preserve">. </w:t>
      </w:r>
      <w:r w:rsidR="00704E7B" w:rsidRPr="00307126">
        <w:rPr>
          <w:bCs/>
          <w:sz w:val="22"/>
          <w:szCs w:val="22"/>
        </w:rPr>
        <w:tab/>
      </w:r>
      <w:r w:rsidR="00107570" w:rsidRPr="00307126">
        <w:rPr>
          <w:bCs/>
          <w:sz w:val="22"/>
          <w:szCs w:val="22"/>
        </w:rPr>
        <w:t xml:space="preserve">Vzájomné práva a povinnosti medzi Poskytovateľom a Prijímateľom sa riadia Zmluvou </w:t>
      </w:r>
      <w:r w:rsidR="00107570" w:rsidRPr="00307126">
        <w:rPr>
          <w:sz w:val="22"/>
          <w:szCs w:val="22"/>
        </w:rPr>
        <w:t>o poskytnutí NFP</w:t>
      </w:r>
      <w:r w:rsidR="00107570" w:rsidRPr="00307126">
        <w:rPr>
          <w:bCs/>
          <w:sz w:val="22"/>
          <w:szCs w:val="22"/>
        </w:rPr>
        <w:t>,  všetkými ostatnými právnymi predpismi a dokumentmi, ktoré sú uvedené v článku 3</w:t>
      </w:r>
      <w:r w:rsidR="00917B69" w:rsidRPr="00307126">
        <w:rPr>
          <w:bCs/>
          <w:sz w:val="22"/>
          <w:szCs w:val="22"/>
        </w:rPr>
        <w:t xml:space="preserve"> </w:t>
      </w:r>
      <w:r w:rsidR="00C00CAF" w:rsidRPr="00307126">
        <w:rPr>
          <w:bCs/>
          <w:sz w:val="22"/>
          <w:szCs w:val="22"/>
          <w:lang w:val="sk-SK"/>
        </w:rPr>
        <w:t>ods</w:t>
      </w:r>
      <w:r w:rsidR="001D3560" w:rsidRPr="00307126">
        <w:rPr>
          <w:bCs/>
          <w:sz w:val="22"/>
          <w:szCs w:val="22"/>
          <w:lang w:val="sk-SK"/>
        </w:rPr>
        <w:t>ek</w:t>
      </w:r>
      <w:r w:rsidR="00C00CAF" w:rsidRPr="00307126">
        <w:rPr>
          <w:bCs/>
          <w:sz w:val="22"/>
          <w:szCs w:val="22"/>
        </w:rPr>
        <w:t xml:space="preserve"> </w:t>
      </w:r>
      <w:r w:rsidR="00917B69" w:rsidRPr="00307126">
        <w:rPr>
          <w:bCs/>
          <w:sz w:val="22"/>
          <w:szCs w:val="22"/>
        </w:rPr>
        <w:t>3</w:t>
      </w:r>
      <w:r w:rsidR="00107570" w:rsidRPr="00307126">
        <w:rPr>
          <w:bCs/>
          <w:sz w:val="22"/>
          <w:szCs w:val="22"/>
        </w:rPr>
        <w:t xml:space="preserve">.3 zmluvy a na ktoré Zmluva </w:t>
      </w:r>
      <w:r w:rsidR="00107570" w:rsidRPr="00307126">
        <w:rPr>
          <w:sz w:val="22"/>
          <w:szCs w:val="22"/>
        </w:rPr>
        <w:t xml:space="preserve">o poskytnutí NFP </w:t>
      </w:r>
      <w:r w:rsidR="00107570" w:rsidRPr="00307126">
        <w:rPr>
          <w:bCs/>
          <w:sz w:val="22"/>
          <w:szCs w:val="22"/>
        </w:rPr>
        <w:t xml:space="preserve">odkazuje. </w:t>
      </w:r>
      <w:r w:rsidR="00107570" w:rsidRPr="00307126">
        <w:rPr>
          <w:sz w:val="22"/>
          <w:szCs w:val="22"/>
        </w:rPr>
        <w:t xml:space="preserve">Základný právny rámec upravujúci vzťahy medzi Poskytovateľom a Prijímateľom tvoria najmä, ale nielen, nasledovné právne predpisy: </w:t>
      </w:r>
    </w:p>
    <w:p w14:paraId="715040A9" w14:textId="77777777" w:rsidR="00107570" w:rsidRPr="00307126" w:rsidRDefault="00704E7B" w:rsidP="00E05099">
      <w:pPr>
        <w:pStyle w:val="Zkladntext"/>
        <w:tabs>
          <w:tab w:val="num" w:pos="720"/>
        </w:tabs>
        <w:spacing w:line="264" w:lineRule="auto"/>
        <w:ind w:left="1068" w:hanging="360"/>
        <w:rPr>
          <w:sz w:val="22"/>
          <w:szCs w:val="22"/>
        </w:rPr>
      </w:pPr>
      <w:r w:rsidRPr="00307126">
        <w:rPr>
          <w:sz w:val="22"/>
          <w:szCs w:val="22"/>
        </w:rPr>
        <w:t xml:space="preserve">a) právne </w:t>
      </w:r>
      <w:r w:rsidR="007C25DC" w:rsidRPr="00307126">
        <w:rPr>
          <w:sz w:val="22"/>
          <w:szCs w:val="22"/>
        </w:rPr>
        <w:t>akty</w:t>
      </w:r>
      <w:r w:rsidR="00107570" w:rsidRPr="00307126">
        <w:rPr>
          <w:sz w:val="22"/>
          <w:szCs w:val="22"/>
        </w:rPr>
        <w:t xml:space="preserve"> EÚ:</w:t>
      </w:r>
    </w:p>
    <w:p w14:paraId="2ECD8536" w14:textId="77777777" w:rsidR="00107570" w:rsidRPr="00307126" w:rsidRDefault="00107570" w:rsidP="00E05099">
      <w:pPr>
        <w:pStyle w:val="Zkladntext"/>
        <w:tabs>
          <w:tab w:val="num" w:pos="720"/>
        </w:tabs>
        <w:spacing w:line="264" w:lineRule="auto"/>
        <w:ind w:left="1423" w:hanging="357"/>
        <w:rPr>
          <w:sz w:val="22"/>
          <w:szCs w:val="22"/>
        </w:rPr>
      </w:pPr>
      <w:r w:rsidRPr="00307126">
        <w:rPr>
          <w:sz w:val="22"/>
          <w:szCs w:val="22"/>
        </w:rPr>
        <w:t xml:space="preserve">(i)  </w:t>
      </w:r>
      <w:r w:rsidR="00451EFB" w:rsidRPr="00307126">
        <w:rPr>
          <w:sz w:val="22"/>
          <w:szCs w:val="22"/>
        </w:rPr>
        <w:t>všeobecné nariadenie</w:t>
      </w:r>
      <w:r w:rsidR="00917B69" w:rsidRPr="00307126">
        <w:rPr>
          <w:sz w:val="22"/>
          <w:szCs w:val="22"/>
        </w:rPr>
        <w:t>,</w:t>
      </w:r>
    </w:p>
    <w:p w14:paraId="1D7C3F29"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 </w:t>
      </w:r>
      <w:r w:rsidR="00451EFB" w:rsidRPr="00307126">
        <w:rPr>
          <w:sz w:val="22"/>
          <w:szCs w:val="22"/>
        </w:rPr>
        <w:t>Nariadenia k jednotlivým  EŠIF</w:t>
      </w:r>
      <w:r w:rsidR="00917B69" w:rsidRPr="00307126">
        <w:rPr>
          <w:sz w:val="22"/>
          <w:szCs w:val="22"/>
        </w:rPr>
        <w:t>;</w:t>
      </w:r>
    </w:p>
    <w:p w14:paraId="428FD9DE"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(iii) </w:t>
      </w:r>
      <w:r w:rsidR="00917B69" w:rsidRPr="00307126">
        <w:rPr>
          <w:sz w:val="22"/>
          <w:szCs w:val="22"/>
        </w:rPr>
        <w:t>I</w:t>
      </w:r>
      <w:r w:rsidRPr="00307126">
        <w:rPr>
          <w:sz w:val="22"/>
          <w:szCs w:val="22"/>
        </w:rPr>
        <w:t>mplementačné nariadeni</w:t>
      </w:r>
      <w:r w:rsidR="00451EFB" w:rsidRPr="00307126">
        <w:rPr>
          <w:sz w:val="22"/>
          <w:szCs w:val="22"/>
        </w:rPr>
        <w:t>a</w:t>
      </w:r>
      <w:r w:rsidR="00194C21" w:rsidRPr="00307126">
        <w:rPr>
          <w:sz w:val="22"/>
          <w:szCs w:val="22"/>
          <w:lang w:val="sk-SK"/>
        </w:rPr>
        <w:t>, ktorými sú jednotlivé vykonávacie nariadenia alebo delegované nariadenia</w:t>
      </w:r>
      <w:r w:rsidR="00917B69" w:rsidRPr="00307126">
        <w:rPr>
          <w:sz w:val="22"/>
          <w:szCs w:val="22"/>
        </w:rPr>
        <w:t>;</w:t>
      </w:r>
    </w:p>
    <w:p w14:paraId="23A5E88D" w14:textId="77777777" w:rsidR="00107570" w:rsidRPr="00307126" w:rsidRDefault="00107570" w:rsidP="00E05099">
      <w:pPr>
        <w:pStyle w:val="Zkladntext"/>
        <w:tabs>
          <w:tab w:val="num" w:pos="720"/>
        </w:tabs>
        <w:spacing w:line="264" w:lineRule="auto"/>
        <w:ind w:left="1068" w:hanging="360"/>
        <w:rPr>
          <w:sz w:val="22"/>
          <w:szCs w:val="22"/>
        </w:rPr>
      </w:pPr>
      <w:r w:rsidRPr="00307126">
        <w:rPr>
          <w:sz w:val="22"/>
          <w:szCs w:val="22"/>
        </w:rPr>
        <w:t xml:space="preserve">b) </w:t>
      </w:r>
      <w:commentRangeStart w:id="0"/>
      <w:r w:rsidRPr="00307126">
        <w:rPr>
          <w:sz w:val="22"/>
          <w:szCs w:val="22"/>
        </w:rPr>
        <w:t xml:space="preserve">právne predpisy SR: </w:t>
      </w:r>
      <w:commentRangeEnd w:id="0"/>
      <w:r w:rsidR="00972C9F" w:rsidRPr="00773D77">
        <w:rPr>
          <w:rStyle w:val="Odkaznakomentr"/>
          <w:sz w:val="22"/>
        </w:rPr>
        <w:commentReference w:id="0"/>
      </w:r>
    </w:p>
    <w:p w14:paraId="2ED726F7" w14:textId="77777777" w:rsidR="00107570" w:rsidRPr="00307126" w:rsidRDefault="00107570" w:rsidP="00E05099">
      <w:pPr>
        <w:pStyle w:val="Zkladntext"/>
        <w:tabs>
          <w:tab w:val="num" w:pos="720"/>
          <w:tab w:val="left" w:pos="1800"/>
        </w:tabs>
        <w:spacing w:line="264" w:lineRule="auto"/>
        <w:ind w:left="1440" w:hanging="374"/>
        <w:rPr>
          <w:sz w:val="22"/>
          <w:szCs w:val="22"/>
        </w:rPr>
      </w:pPr>
      <w:r w:rsidRPr="00307126">
        <w:rPr>
          <w:sz w:val="22"/>
          <w:szCs w:val="22"/>
        </w:rPr>
        <w:t xml:space="preserve">(i) </w:t>
      </w:r>
      <w:r w:rsidR="00451EFB" w:rsidRPr="00307126">
        <w:rPr>
          <w:sz w:val="22"/>
          <w:szCs w:val="22"/>
        </w:rPr>
        <w:t>Z</w:t>
      </w:r>
      <w:r w:rsidRPr="00307126">
        <w:rPr>
          <w:sz w:val="22"/>
          <w:szCs w:val="22"/>
        </w:rPr>
        <w:t>ákon o</w:t>
      </w:r>
      <w:r w:rsidR="00451EFB" w:rsidRPr="00307126">
        <w:rPr>
          <w:sz w:val="22"/>
          <w:szCs w:val="22"/>
        </w:rPr>
        <w:t> príspevku z EŠIF</w:t>
      </w:r>
      <w:r w:rsidR="00917B69" w:rsidRPr="00307126">
        <w:rPr>
          <w:sz w:val="22"/>
          <w:szCs w:val="22"/>
        </w:rPr>
        <w:t>,</w:t>
      </w:r>
    </w:p>
    <w:p w14:paraId="0EFE9EFC" w14:textId="1F0A3E89"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 </w:t>
      </w:r>
      <w:r w:rsidR="00451EFB" w:rsidRPr="00307126">
        <w:rPr>
          <w:sz w:val="22"/>
          <w:szCs w:val="22"/>
        </w:rPr>
        <w:t>Z</w:t>
      </w:r>
      <w:r w:rsidRPr="00307126">
        <w:rPr>
          <w:sz w:val="22"/>
          <w:szCs w:val="22"/>
        </w:rPr>
        <w:t xml:space="preserve">ákon o rozpočtových pravidlách, </w:t>
      </w:r>
    </w:p>
    <w:p w14:paraId="5925E770"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(iii) </w:t>
      </w:r>
      <w:r w:rsidR="00451EFB" w:rsidRPr="00A54072">
        <w:rPr>
          <w:sz w:val="22"/>
          <w:szCs w:val="22"/>
        </w:rPr>
        <w:t>Z</w:t>
      </w:r>
      <w:r w:rsidRPr="00A54072">
        <w:rPr>
          <w:sz w:val="22"/>
          <w:szCs w:val="22"/>
        </w:rPr>
        <w:t>ákon o finančnej kontrole a audite,</w:t>
      </w:r>
      <w:r w:rsidRPr="00307126">
        <w:rPr>
          <w:sz w:val="22"/>
          <w:szCs w:val="22"/>
        </w:rPr>
        <w:t xml:space="preserve"> </w:t>
      </w:r>
    </w:p>
    <w:p w14:paraId="1E2C8EE1"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w:t>
      </w:r>
      <w:r w:rsidR="00FA48DE" w:rsidRPr="00307126">
        <w:rPr>
          <w:sz w:val="22"/>
          <w:szCs w:val="22"/>
          <w:lang w:val="sk-SK"/>
        </w:rPr>
        <w:t>i</w:t>
      </w:r>
      <w:r w:rsidRPr="00307126">
        <w:rPr>
          <w:sz w:val="22"/>
          <w:szCs w:val="22"/>
        </w:rPr>
        <w:t xml:space="preserve">v) Obchodný zákonník, </w:t>
      </w:r>
    </w:p>
    <w:p w14:paraId="2E720363" w14:textId="77777777" w:rsidR="00107570" w:rsidRPr="00307126" w:rsidRDefault="00107570" w:rsidP="00E05099">
      <w:pPr>
        <w:pStyle w:val="Zkladntext"/>
        <w:tabs>
          <w:tab w:val="num" w:pos="720"/>
        </w:tabs>
        <w:spacing w:before="0" w:line="264" w:lineRule="auto"/>
        <w:ind w:left="1423" w:hanging="357"/>
        <w:rPr>
          <w:sz w:val="22"/>
          <w:szCs w:val="22"/>
        </w:rPr>
      </w:pPr>
      <w:r w:rsidRPr="00307126">
        <w:rPr>
          <w:sz w:val="22"/>
          <w:szCs w:val="22"/>
        </w:rPr>
        <w:t xml:space="preserve">(v) zákon č. 40/1964 Zb. Občiansky zákonník v znení neskorších predpisov (ďalej len „Občiansky zákonník“), </w:t>
      </w:r>
    </w:p>
    <w:p w14:paraId="66F8C8E6" w14:textId="0846F87D" w:rsidR="00107570" w:rsidRPr="00307126" w:rsidRDefault="00107570" w:rsidP="00E05099">
      <w:pPr>
        <w:pStyle w:val="Zkladntext"/>
        <w:tabs>
          <w:tab w:val="num" w:pos="720"/>
        </w:tabs>
        <w:spacing w:before="0" w:line="264" w:lineRule="auto"/>
        <w:ind w:left="1423" w:hanging="357"/>
        <w:rPr>
          <w:sz w:val="22"/>
          <w:szCs w:val="22"/>
          <w:lang w:val="sk-SK"/>
        </w:rPr>
      </w:pPr>
      <w:r w:rsidRPr="00307126">
        <w:rPr>
          <w:sz w:val="22"/>
          <w:szCs w:val="22"/>
        </w:rPr>
        <w:t xml:space="preserve">(vi) </w:t>
      </w:r>
      <w:r w:rsidR="00576235" w:rsidRPr="00307126">
        <w:rPr>
          <w:sz w:val="22"/>
          <w:szCs w:val="22"/>
        </w:rPr>
        <w:t>zákon č. 358/2015 Z. z. o úprave niektorých vzťahov v oblasti štátnej pomoci a minimálnej pomoci a o zmene a doplnení niektorých zákonov</w:t>
      </w:r>
      <w:r w:rsidRPr="00307126">
        <w:rPr>
          <w:sz w:val="22"/>
          <w:szCs w:val="22"/>
        </w:rPr>
        <w:t xml:space="preserve"> </w:t>
      </w:r>
      <w:r w:rsidR="005033E6" w:rsidRPr="005033E6">
        <w:rPr>
          <w:sz w:val="22"/>
          <w:szCs w:val="22"/>
        </w:rPr>
        <w:t xml:space="preserve">(zákon o štátnej pomoci) </w:t>
      </w:r>
      <w:r w:rsidRPr="00307126">
        <w:rPr>
          <w:sz w:val="22"/>
          <w:szCs w:val="22"/>
        </w:rPr>
        <w:t>(ďalej len „zákon o štátnej pomoci“)</w:t>
      </w:r>
      <w:r w:rsidR="00C00CAF" w:rsidRPr="00307126">
        <w:rPr>
          <w:sz w:val="22"/>
          <w:szCs w:val="22"/>
          <w:lang w:val="sk-SK"/>
        </w:rPr>
        <w:t>,</w:t>
      </w:r>
    </w:p>
    <w:p w14:paraId="71401AE2" w14:textId="77777777" w:rsidR="00107570" w:rsidRPr="00307126" w:rsidRDefault="00107570" w:rsidP="00E05099">
      <w:pPr>
        <w:pStyle w:val="Zkladntext"/>
        <w:tabs>
          <w:tab w:val="num" w:pos="720"/>
        </w:tabs>
        <w:spacing w:before="0" w:line="264" w:lineRule="auto"/>
        <w:ind w:left="1423" w:hanging="357"/>
        <w:rPr>
          <w:sz w:val="22"/>
          <w:szCs w:val="22"/>
          <w:lang w:val="sk-SK"/>
        </w:rPr>
      </w:pPr>
      <w:r w:rsidRPr="00307126">
        <w:rPr>
          <w:sz w:val="22"/>
          <w:szCs w:val="22"/>
        </w:rPr>
        <w:t>(</w:t>
      </w:r>
      <w:proofErr w:type="spellStart"/>
      <w:r w:rsidRPr="00307126">
        <w:rPr>
          <w:sz w:val="22"/>
          <w:szCs w:val="22"/>
        </w:rPr>
        <w:t>vii</w:t>
      </w:r>
      <w:proofErr w:type="spellEnd"/>
      <w:r w:rsidRPr="00307126">
        <w:rPr>
          <w:sz w:val="22"/>
          <w:szCs w:val="22"/>
        </w:rPr>
        <w:t xml:space="preserve">) </w:t>
      </w:r>
      <w:r w:rsidR="00576235" w:rsidRPr="00307126">
        <w:rPr>
          <w:sz w:val="22"/>
          <w:szCs w:val="22"/>
          <w:lang w:val="sk-SK"/>
        </w:rPr>
        <w:t>z</w:t>
      </w:r>
      <w:proofErr w:type="spellStart"/>
      <w:r w:rsidR="00576235" w:rsidRPr="00307126">
        <w:rPr>
          <w:sz w:val="22"/>
          <w:szCs w:val="22"/>
        </w:rPr>
        <w:t>ákon</w:t>
      </w:r>
      <w:proofErr w:type="spellEnd"/>
      <w:r w:rsidR="00576235" w:rsidRPr="00307126">
        <w:rPr>
          <w:sz w:val="22"/>
          <w:szCs w:val="22"/>
        </w:rPr>
        <w:t xml:space="preserve"> </w:t>
      </w:r>
      <w:r w:rsidRPr="00307126">
        <w:rPr>
          <w:sz w:val="22"/>
          <w:szCs w:val="22"/>
        </w:rPr>
        <w:t>č. 575/2001 Z.</w:t>
      </w:r>
      <w:r w:rsidR="00917B69" w:rsidRPr="00307126">
        <w:rPr>
          <w:sz w:val="22"/>
          <w:szCs w:val="22"/>
        </w:rPr>
        <w:t> </w:t>
      </w:r>
      <w:r w:rsidRPr="00307126">
        <w:rPr>
          <w:sz w:val="22"/>
          <w:szCs w:val="22"/>
        </w:rPr>
        <w:t>z. o organizácii činnosti vlády a organizácii ústrednej štátnej správy v znení neskorších predpisov (ďalej len „kompetenčný zákon“)</w:t>
      </w:r>
      <w:r w:rsidR="00C00CAF" w:rsidRPr="00307126">
        <w:rPr>
          <w:sz w:val="22"/>
          <w:szCs w:val="22"/>
          <w:lang w:val="sk-SK"/>
        </w:rPr>
        <w:t>.</w:t>
      </w:r>
    </w:p>
    <w:p w14:paraId="43544F8E" w14:textId="77777777" w:rsidR="00912FC3" w:rsidRPr="00307126" w:rsidRDefault="007C25DC" w:rsidP="00E05099">
      <w:pPr>
        <w:pStyle w:val="Zkladntext"/>
        <w:tabs>
          <w:tab w:val="num" w:pos="720"/>
        </w:tabs>
        <w:spacing w:before="0" w:line="264" w:lineRule="auto"/>
        <w:ind w:left="1423" w:hanging="357"/>
        <w:rPr>
          <w:sz w:val="22"/>
          <w:szCs w:val="22"/>
          <w:lang w:val="sk-SK"/>
        </w:rPr>
      </w:pPr>
      <w:r w:rsidRPr="00307126">
        <w:rPr>
          <w:sz w:val="22"/>
          <w:szCs w:val="22"/>
        </w:rPr>
        <w:t>(</w:t>
      </w:r>
      <w:proofErr w:type="spellStart"/>
      <w:r w:rsidR="00FA48DE" w:rsidRPr="00307126">
        <w:rPr>
          <w:sz w:val="22"/>
          <w:szCs w:val="22"/>
          <w:lang w:val="sk-SK"/>
        </w:rPr>
        <w:t>viiii</w:t>
      </w:r>
      <w:proofErr w:type="spellEnd"/>
      <w:r w:rsidR="00DC126E" w:rsidRPr="00307126">
        <w:rPr>
          <w:sz w:val="22"/>
          <w:szCs w:val="22"/>
          <w:lang w:val="sk-SK"/>
        </w:rPr>
        <w:t>)</w:t>
      </w:r>
      <w:r w:rsidR="00576235" w:rsidRPr="00307126">
        <w:rPr>
          <w:sz w:val="22"/>
          <w:szCs w:val="22"/>
          <w:lang w:val="sk-SK"/>
        </w:rPr>
        <w:t xml:space="preserve"> zákon č. </w:t>
      </w:r>
      <w:r w:rsidR="00C315BD" w:rsidRPr="00307126">
        <w:rPr>
          <w:sz w:val="22"/>
          <w:szCs w:val="22"/>
          <w:lang w:val="sk-SK"/>
        </w:rPr>
        <w:t>343/2015</w:t>
      </w:r>
      <w:r w:rsidR="00576235" w:rsidRPr="00307126">
        <w:rPr>
          <w:sz w:val="22"/>
          <w:szCs w:val="22"/>
          <w:lang w:val="sk-SK"/>
        </w:rPr>
        <w:t xml:space="preserve"> Z. z. o verejnom obstarávaní a </w:t>
      </w:r>
      <w:r w:rsidR="00C315BD" w:rsidRPr="00307126">
        <w:rPr>
          <w:sz w:val="22"/>
          <w:szCs w:val="22"/>
          <w:lang w:val="sk-SK"/>
        </w:rPr>
        <w:t>o zmene a doplnení niektorých zákonov</w:t>
      </w:r>
      <w:r w:rsidR="00576235" w:rsidRPr="00307126">
        <w:rPr>
          <w:sz w:val="22"/>
          <w:szCs w:val="22"/>
          <w:lang w:val="sk-SK"/>
        </w:rPr>
        <w:t xml:space="preserve"> </w:t>
      </w:r>
      <w:r w:rsidR="000970EB" w:rsidRPr="00307126">
        <w:rPr>
          <w:sz w:val="22"/>
          <w:szCs w:val="22"/>
          <w:lang w:val="sk-SK"/>
        </w:rPr>
        <w:t xml:space="preserve">v znení neskorších predpisov </w:t>
      </w:r>
      <w:r w:rsidR="00576235" w:rsidRPr="00307126">
        <w:rPr>
          <w:sz w:val="22"/>
          <w:szCs w:val="22"/>
          <w:lang w:val="sk-SK"/>
        </w:rPr>
        <w:t>(ďalej len „zákon o VO“)</w:t>
      </w:r>
      <w:r w:rsidR="00C00CAF" w:rsidRPr="00307126">
        <w:rPr>
          <w:sz w:val="22"/>
          <w:szCs w:val="22"/>
          <w:lang w:val="sk-SK"/>
        </w:rPr>
        <w:t>,</w:t>
      </w:r>
      <w:r w:rsidR="00E05F9B" w:rsidRPr="00307126">
        <w:rPr>
          <w:sz w:val="22"/>
          <w:szCs w:val="22"/>
          <w:lang w:val="sk-SK"/>
        </w:rPr>
        <w:t xml:space="preserve"> zákon č. 25/2006 Z. z. o verejnom obstarávaní </w:t>
      </w:r>
      <w:r w:rsidR="00E05F9B" w:rsidRPr="00773D77">
        <w:rPr>
          <w:sz w:val="22"/>
        </w:rPr>
        <w:t>a o zmene a doplnení niektorých zákonov</w:t>
      </w:r>
      <w:r w:rsidR="00E05F9B" w:rsidRPr="00773D77">
        <w:rPr>
          <w:sz w:val="22"/>
          <w:lang w:val="sk-SK"/>
        </w:rPr>
        <w:t xml:space="preserve"> v znení neskorších predpisov.</w:t>
      </w:r>
    </w:p>
    <w:p w14:paraId="31FF8A8F" w14:textId="670DDBC5" w:rsidR="002F3B2D" w:rsidRDefault="00912FC3" w:rsidP="002122CC">
      <w:pPr>
        <w:pStyle w:val="Zkladntext"/>
        <w:tabs>
          <w:tab w:val="num" w:pos="720"/>
          <w:tab w:val="left" w:pos="6100"/>
        </w:tabs>
        <w:spacing w:before="0" w:line="264" w:lineRule="auto"/>
        <w:ind w:left="1423" w:hanging="357"/>
        <w:rPr>
          <w:sz w:val="22"/>
          <w:szCs w:val="22"/>
          <w:lang w:val="sk-SK"/>
        </w:rPr>
      </w:pPr>
      <w:r w:rsidRPr="00307126">
        <w:rPr>
          <w:sz w:val="22"/>
          <w:szCs w:val="22"/>
          <w:lang w:val="sk-SK"/>
        </w:rPr>
        <w:t>(</w:t>
      </w:r>
      <w:r w:rsidR="00FA48DE" w:rsidRPr="00307126">
        <w:rPr>
          <w:sz w:val="22"/>
          <w:szCs w:val="22"/>
          <w:lang w:val="sk-SK"/>
        </w:rPr>
        <w:t>i</w:t>
      </w:r>
      <w:r w:rsidRPr="00307126">
        <w:rPr>
          <w:sz w:val="22"/>
          <w:szCs w:val="22"/>
          <w:lang w:val="sk-SK"/>
        </w:rPr>
        <w:t>x) zákon o</w:t>
      </w:r>
      <w:r w:rsidR="002F3B2D">
        <w:rPr>
          <w:sz w:val="22"/>
          <w:szCs w:val="22"/>
          <w:lang w:val="sk-SK"/>
        </w:rPr>
        <w:t> </w:t>
      </w:r>
      <w:r w:rsidRPr="00307126">
        <w:rPr>
          <w:sz w:val="22"/>
          <w:szCs w:val="22"/>
          <w:lang w:val="sk-SK"/>
        </w:rPr>
        <w:t>účtovníctve</w:t>
      </w:r>
    </w:p>
    <w:p w14:paraId="147CD361" w14:textId="123A636F" w:rsidR="007C25DC" w:rsidRPr="00307126" w:rsidRDefault="002F3B2D" w:rsidP="002122CC">
      <w:pPr>
        <w:pStyle w:val="Zkladntext"/>
        <w:tabs>
          <w:tab w:val="num" w:pos="720"/>
          <w:tab w:val="left" w:pos="6100"/>
        </w:tabs>
        <w:spacing w:before="0" w:line="264" w:lineRule="auto"/>
        <w:ind w:left="1423" w:hanging="357"/>
        <w:rPr>
          <w:sz w:val="22"/>
          <w:szCs w:val="22"/>
        </w:rPr>
      </w:pPr>
      <w:r>
        <w:rPr>
          <w:sz w:val="22"/>
          <w:szCs w:val="22"/>
          <w:lang w:val="sk-SK"/>
        </w:rPr>
        <w:t xml:space="preserve">(x) zákon č. 315/2016 Z. z. o </w:t>
      </w:r>
      <w:r w:rsidRPr="002F3B2D">
        <w:rPr>
          <w:sz w:val="22"/>
          <w:szCs w:val="22"/>
          <w:lang w:val="sk-SK"/>
        </w:rPr>
        <w:t>registri partnerov verejného sektora a o zmene a doplnení niektorých zákonov</w:t>
      </w:r>
      <w:r>
        <w:rPr>
          <w:sz w:val="22"/>
          <w:szCs w:val="22"/>
          <w:lang w:val="sk-SK"/>
        </w:rPr>
        <w:t xml:space="preserve"> v znení neskorších predpisov</w:t>
      </w:r>
      <w:r w:rsidR="00451EFB" w:rsidRPr="00307126">
        <w:rPr>
          <w:sz w:val="22"/>
          <w:szCs w:val="22"/>
        </w:rPr>
        <w:t>.</w:t>
      </w:r>
      <w:r w:rsidR="002122CC" w:rsidRPr="00307126">
        <w:rPr>
          <w:sz w:val="22"/>
          <w:szCs w:val="22"/>
        </w:rPr>
        <w:tab/>
      </w:r>
    </w:p>
    <w:p w14:paraId="13C5ED15" w14:textId="77777777" w:rsidR="00D828B9" w:rsidRPr="00307126" w:rsidRDefault="00AA67E7" w:rsidP="00E05099">
      <w:pPr>
        <w:spacing w:before="120" w:line="264" w:lineRule="auto"/>
        <w:ind w:left="567" w:hanging="567"/>
        <w:jc w:val="both"/>
        <w:rPr>
          <w:rFonts w:ascii="Times New Roman" w:hAnsi="Times New Roman"/>
          <w:bCs/>
        </w:rPr>
      </w:pPr>
      <w:r w:rsidRPr="00307126">
        <w:rPr>
          <w:rFonts w:ascii="Times New Roman" w:hAnsi="Times New Roman"/>
          <w:bCs/>
        </w:rPr>
        <w:t>3</w:t>
      </w:r>
      <w:r w:rsidR="00107570" w:rsidRPr="00307126">
        <w:rPr>
          <w:rFonts w:ascii="Times New Roman" w:hAnsi="Times New Roman"/>
          <w:bCs/>
        </w:rPr>
        <w:t xml:space="preserve">. </w:t>
      </w:r>
      <w:r w:rsidR="00704E7B" w:rsidRPr="00307126">
        <w:rPr>
          <w:rFonts w:ascii="Times New Roman" w:hAnsi="Times New Roman"/>
          <w:bCs/>
        </w:rPr>
        <w:tab/>
      </w:r>
      <w:r w:rsidR="00107570" w:rsidRPr="00307126">
        <w:rPr>
          <w:rFonts w:ascii="Times New Roman" w:hAnsi="Times New Roman"/>
          <w:bCs/>
        </w:rPr>
        <w:t xml:space="preserve">Pojmy použité v týchto VZP </w:t>
      </w:r>
      <w:r w:rsidR="00D828B9" w:rsidRPr="00307126">
        <w:rPr>
          <w:rFonts w:ascii="Times New Roman" w:hAnsi="Times New Roman"/>
          <w:bCs/>
        </w:rPr>
        <w:t>sú v nadväznosti na článok 1 ods</w:t>
      </w:r>
      <w:r w:rsidR="001D3560" w:rsidRPr="00307126">
        <w:rPr>
          <w:rFonts w:ascii="Times New Roman" w:hAnsi="Times New Roman"/>
          <w:bCs/>
        </w:rPr>
        <w:t>ek</w:t>
      </w:r>
      <w:r w:rsidR="00D828B9" w:rsidRPr="00307126">
        <w:rPr>
          <w:rFonts w:ascii="Times New Roman" w:hAnsi="Times New Roman"/>
          <w:bCs/>
        </w:rPr>
        <w:t xml:space="preserve"> 1.1 zmluvy záväzné pre celú Zmluvu o poskytnutí NFP, vrátane výkladových pravidiel obsiahnutých v článku 1 ods</w:t>
      </w:r>
      <w:r w:rsidR="001D3560" w:rsidRPr="00307126">
        <w:rPr>
          <w:rFonts w:ascii="Times New Roman" w:hAnsi="Times New Roman"/>
          <w:bCs/>
        </w:rPr>
        <w:t>eky</w:t>
      </w:r>
      <w:r w:rsidR="00D828B9" w:rsidRPr="00307126">
        <w:rPr>
          <w:rFonts w:ascii="Times New Roman" w:hAnsi="Times New Roman"/>
          <w:bCs/>
        </w:rPr>
        <w:t xml:space="preserve"> 1.2 až 1.</w:t>
      </w:r>
      <w:r w:rsidR="00183B05" w:rsidRPr="00307126">
        <w:rPr>
          <w:rFonts w:ascii="Times New Roman" w:hAnsi="Times New Roman"/>
          <w:bCs/>
        </w:rPr>
        <w:t xml:space="preserve">4 </w:t>
      </w:r>
      <w:r w:rsidR="00D828B9" w:rsidRPr="00307126">
        <w:rPr>
          <w:rFonts w:ascii="Times New Roman" w:hAnsi="Times New Roman"/>
          <w:bCs/>
        </w:rPr>
        <w:t xml:space="preserve">zmluvy. Povinnosti vyplývajúce pre Zmluvné strany z definície pojmov </w:t>
      </w:r>
      <w:r w:rsidR="00D828B9" w:rsidRPr="00307126">
        <w:rPr>
          <w:rFonts w:ascii="Times New Roman" w:hAnsi="Times New Roman"/>
          <w:bCs/>
        </w:rPr>
        <w:lastRenderedPageBreak/>
        <w:t xml:space="preserve">podľa tohto odseku 3 sú rovnako záväzné, ako by boli obsiahnuté v iných ustanoveniach Zmluvy o poskytnutí NFP. </w:t>
      </w:r>
    </w:p>
    <w:p w14:paraId="2B2504FD" w14:textId="77777777" w:rsidR="002F22D1" w:rsidRPr="00307126" w:rsidRDefault="002F22D1" w:rsidP="005D10B3">
      <w:pPr>
        <w:spacing w:before="120" w:line="264" w:lineRule="auto"/>
        <w:ind w:left="539"/>
        <w:jc w:val="both"/>
        <w:rPr>
          <w:rFonts w:ascii="Times New Roman" w:hAnsi="Times New Roman"/>
        </w:rPr>
      </w:pPr>
      <w:r w:rsidRPr="00307126">
        <w:rPr>
          <w:rFonts w:ascii="Times New Roman" w:hAnsi="Times New Roman"/>
          <w:b/>
          <w:bCs/>
        </w:rPr>
        <w:t xml:space="preserve">Aktivita – </w:t>
      </w:r>
      <w:r w:rsidRPr="00307126">
        <w:rPr>
          <w:rFonts w:ascii="Times New Roman" w:hAnsi="Times New Roman"/>
        </w:rPr>
        <w:t>súhrn činností realizovaných Prijímateľom v rámci Projektu na to vyčlenenými finančnými zdrojmi počas oprávneného obdobia stanoveného vo Výzve</w:t>
      </w:r>
      <w:r w:rsidR="00D36978" w:rsidRPr="00307126">
        <w:rPr>
          <w:rFonts w:ascii="Times New Roman" w:hAnsi="Times New Roman"/>
        </w:rPr>
        <w:t>.</w:t>
      </w:r>
      <w:r w:rsidRPr="00307126">
        <w:rPr>
          <w:rFonts w:ascii="Times New Roman" w:hAnsi="Times New Roman"/>
        </w:rPr>
        <w:t xml:space="preserve"> Aktivity sa členia na hlavné aktivity a podporné aktivity. </w:t>
      </w:r>
      <w:r w:rsidR="000A5D55" w:rsidRPr="00307126">
        <w:rPr>
          <w:rFonts w:ascii="Times New Roman" w:hAnsi="Times New Roman"/>
        </w:rPr>
        <w:t xml:space="preserve">Hlavná aktivita je vymedzená časom, t.j. musí byť realizovaná v rámci doby Realizácie hlavných aktivít Projektu, je vymedzená vecne a finančne. </w:t>
      </w:r>
      <w:r w:rsidRPr="00307126">
        <w:rPr>
          <w:rFonts w:ascii="Times New Roman" w:hAnsi="Times New Roman"/>
        </w:rPr>
        <w:t xml:space="preserve">Podporné aktivity sú vymedzené </w:t>
      </w:r>
      <w:r w:rsidR="00D27194" w:rsidRPr="00307126">
        <w:rPr>
          <w:rFonts w:ascii="Times New Roman" w:hAnsi="Times New Roman"/>
        </w:rPr>
        <w:t>vecne</w:t>
      </w:r>
      <w:r w:rsidR="00B552B7" w:rsidRPr="00307126">
        <w:rPr>
          <w:rFonts w:ascii="Times New Roman" w:hAnsi="Times New Roman"/>
        </w:rPr>
        <w:t xml:space="preserve">, t.j. </w:t>
      </w:r>
      <w:r w:rsidR="00C57DD0" w:rsidRPr="00307126">
        <w:rPr>
          <w:rFonts w:ascii="Times New Roman" w:hAnsi="Times New Roman"/>
        </w:rPr>
        <w:t xml:space="preserve">vecne musia súvisieť s hlavnými Aktivitami a podporovať ich realizáciu v zmysle Zmluvy o poskytnutí NFP, </w:t>
      </w:r>
      <w:r w:rsidRPr="00307126">
        <w:rPr>
          <w:rFonts w:ascii="Times New Roman" w:hAnsi="Times New Roman"/>
        </w:rPr>
        <w:t xml:space="preserve">a finančne. </w:t>
      </w:r>
      <w:r w:rsidR="000A5D55" w:rsidRPr="00307126">
        <w:rPr>
          <w:rFonts w:ascii="Times New Roman" w:hAnsi="Times New Roman"/>
        </w:rPr>
        <w:t>Hlavnou aktivitou sa prispieva k dosiahnutiu konkrétneho výsledku a má definovaný výstup, ktorý predstavuje pridanú hodnotu pre Prijímateľa a/alebo cieľovú skupinu/užívateľov výsledkov Projektu nezávisle na realizácii ostatných Aktivít</w:t>
      </w:r>
      <w:r w:rsidR="00972C9F" w:rsidRPr="00307126">
        <w:rPr>
          <w:rFonts w:ascii="Times New Roman" w:hAnsi="Times New Roman"/>
        </w:rPr>
        <w:t>, ak z Právnych dokumentov nevyplýva osobitná úprava v špecifických prípadoch</w:t>
      </w:r>
      <w:r w:rsidR="000A5D55" w:rsidRPr="00307126">
        <w:rPr>
          <w:rFonts w:ascii="Times New Roman" w:hAnsi="Times New Roman"/>
        </w:rPr>
        <w:t xml:space="preserve">. </w:t>
      </w:r>
      <w:r w:rsidR="004059ED" w:rsidRPr="00307126">
        <w:rPr>
          <w:rFonts w:ascii="Times New Roman" w:hAnsi="Times New Roman"/>
        </w:rPr>
        <w:t>Ak</w:t>
      </w:r>
      <w:r w:rsidRPr="00307126">
        <w:rPr>
          <w:rFonts w:ascii="Times New Roman" w:hAnsi="Times New Roman"/>
        </w:rPr>
        <w:t xml:space="preserve"> sa osobitne v Zmluve o poskytnutí NFP neuvádza inak, všeobecný pojem Aktivita bez prívlastku „hlavná“ alebo „podporná“, zahŕňa hlavné aj podporné Aktivity;</w:t>
      </w:r>
    </w:p>
    <w:p w14:paraId="3507BBA2" w14:textId="79B82642" w:rsidR="004625C0" w:rsidRPr="004625C0" w:rsidRDefault="004625C0" w:rsidP="004625C0">
      <w:pPr>
        <w:pStyle w:val="Odsekzoznamu"/>
        <w:spacing w:before="120" w:after="120" w:line="264" w:lineRule="auto"/>
        <w:ind w:left="425"/>
        <w:contextualSpacing w:val="0"/>
        <w:jc w:val="both"/>
        <w:rPr>
          <w:sz w:val="22"/>
          <w:szCs w:val="22"/>
        </w:rPr>
      </w:pPr>
      <w:r w:rsidRPr="004625C0">
        <w:rPr>
          <w:b/>
          <w:bCs/>
          <w:sz w:val="22"/>
          <w:szCs w:val="22"/>
        </w:rPr>
        <w:t xml:space="preserve">ARACHNE - </w:t>
      </w:r>
      <w:r w:rsidRPr="004625C0">
        <w:rPr>
          <w:sz w:val="22"/>
          <w:szCs w:val="22"/>
        </w:rPr>
        <w:t>je špecifický nástroj na hĺbkovú analýzu údajov s cieľom určiť projekty v rámci EŠIF náchylné na riziká podvodu, konflikt záujmov a nezrovnalosti a ktorý môže zvýšiť efektívnosť výberu a riadenia projektov, auditu a ďalej posilniť zisťovanie a odhaľovanie podvodov a predchádzanie podvodom; systém ARACHNE vytvorila Európska komisia a členským štátom umožnila jeho využívanie;</w:t>
      </w:r>
    </w:p>
    <w:p w14:paraId="463D26E4" w14:textId="77ACF82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Bezodkladne </w:t>
      </w:r>
      <w:r w:rsidRPr="00307126">
        <w:rPr>
          <w:rFonts w:ascii="Times New Roman" w:hAnsi="Times New Roman"/>
          <w:bCs/>
        </w:rPr>
        <w:t xml:space="preserve">– najneskôr do siedmich pracovných dní od vzniku skutočnosti rozhodnej pre počítanie lehoty; to neplatí, ak sa v konkrétnom ustanovení Zmluvy o poskytnutí NFP stanovuje odlišná lehota platná pre konkrétny prípad; </w:t>
      </w:r>
      <w:r w:rsidR="00C57DD0" w:rsidRPr="00307126">
        <w:rPr>
          <w:rFonts w:ascii="Times New Roman" w:hAnsi="Times New Roman"/>
          <w:bCs/>
        </w:rPr>
        <w:t>pre počítanie lehôt platia pravidlá uvedené v definícii Lehoty;</w:t>
      </w:r>
    </w:p>
    <w:p w14:paraId="3309CF85"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Celkové oprávnené výdavky</w:t>
      </w:r>
      <w:r w:rsidRPr="00307126">
        <w:rPr>
          <w:rFonts w:ascii="Times New Roman" w:hAnsi="Times New Roman"/>
        </w:rPr>
        <w:t xml:space="preserve"> – výdavky, ktorých maximálna výška vyplýva </w:t>
      </w:r>
      <w:commentRangeStart w:id="1"/>
      <w:r w:rsidRPr="00307126">
        <w:rPr>
          <w:rFonts w:ascii="Times New Roman" w:hAnsi="Times New Roman"/>
        </w:rPr>
        <w:t xml:space="preserve">z rozhodnutia Poskytovateľa, ktorým bola schválená žiadosť o NFP </w:t>
      </w:r>
      <w:commentRangeEnd w:id="1"/>
      <w:r w:rsidR="008138ED" w:rsidRPr="00773D77">
        <w:rPr>
          <w:rStyle w:val="Odkaznakomentr"/>
          <w:rFonts w:ascii="Times New Roman" w:hAnsi="Times New Roman"/>
          <w:sz w:val="22"/>
          <w:lang w:val="x-none"/>
        </w:rPr>
        <w:commentReference w:id="1"/>
      </w:r>
      <w:r w:rsidRPr="00307126">
        <w:rPr>
          <w:rFonts w:ascii="Times New Roman" w:hAnsi="Times New Roman"/>
        </w:rPr>
        <w:t>a ktoré predstavujú vecný aj finančný rámec</w:t>
      </w:r>
      <w:r w:rsidR="00183B05" w:rsidRPr="00307126">
        <w:rPr>
          <w:rFonts w:ascii="Times New Roman" w:hAnsi="Times New Roman"/>
        </w:rPr>
        <w:t xml:space="preserve"> pre vznik Oprávnených výdavkov, ak budú vynaložené </w:t>
      </w:r>
      <w:r w:rsidRPr="00307126">
        <w:rPr>
          <w:rFonts w:ascii="Times New Roman" w:hAnsi="Times New Roman"/>
        </w:rPr>
        <w:t xml:space="preserve">v súvislosti s Projektom na Realizáciu </w:t>
      </w:r>
      <w:r w:rsidR="00030F14" w:rsidRPr="00307126">
        <w:rPr>
          <w:rFonts w:ascii="Times New Roman" w:hAnsi="Times New Roman"/>
        </w:rPr>
        <w:t xml:space="preserve">aktivít </w:t>
      </w:r>
      <w:r w:rsidRPr="00307126">
        <w:rPr>
          <w:rFonts w:ascii="Times New Roman" w:hAnsi="Times New Roman"/>
        </w:rPr>
        <w:t xml:space="preserve">Projektu. Vecný rámec Celkových oprávnených výdavkov </w:t>
      </w:r>
      <w:r w:rsidR="00384C6D" w:rsidRPr="00307126">
        <w:rPr>
          <w:rFonts w:ascii="Times New Roman" w:hAnsi="Times New Roman"/>
        </w:rPr>
        <w:t>rešpektuje pravidlá</w:t>
      </w:r>
      <w:r w:rsidRPr="00307126">
        <w:rPr>
          <w:rFonts w:ascii="Times New Roman" w:hAnsi="Times New Roman"/>
        </w:rPr>
        <w:t xml:space="preserve"> vyplývajúce z Nariadení k jednotlivým EŠIF, z</w:t>
      </w:r>
      <w:r w:rsidR="00962DF6" w:rsidRPr="00307126">
        <w:rPr>
          <w:rFonts w:ascii="Times New Roman" w:hAnsi="Times New Roman"/>
        </w:rPr>
        <w:t> </w:t>
      </w:r>
      <w:r w:rsidRPr="00307126">
        <w:rPr>
          <w:rFonts w:ascii="Times New Roman" w:hAnsi="Times New Roman"/>
        </w:rPr>
        <w:t>minimáln</w:t>
      </w:r>
      <w:r w:rsidR="00962DF6" w:rsidRPr="00307126">
        <w:rPr>
          <w:rFonts w:ascii="Times New Roman" w:hAnsi="Times New Roman"/>
        </w:rPr>
        <w:t xml:space="preserve">ych štandardov </w:t>
      </w:r>
      <w:r w:rsidRPr="00307126">
        <w:rPr>
          <w:rFonts w:ascii="Times New Roman" w:hAnsi="Times New Roman"/>
        </w:rPr>
        <w:t xml:space="preserve">oprávnenosti </w:t>
      </w:r>
      <w:r w:rsidR="00C57DD0" w:rsidRPr="00307126">
        <w:rPr>
          <w:rFonts w:ascii="Times New Roman" w:hAnsi="Times New Roman"/>
        </w:rPr>
        <w:t>uveden</w:t>
      </w:r>
      <w:r w:rsidR="00962DF6" w:rsidRPr="00307126">
        <w:rPr>
          <w:rFonts w:ascii="Times New Roman" w:hAnsi="Times New Roman"/>
        </w:rPr>
        <w:t>ých</w:t>
      </w:r>
      <w:r w:rsidR="00C57DD0" w:rsidRPr="00307126">
        <w:rPr>
          <w:rFonts w:ascii="Times New Roman" w:hAnsi="Times New Roman"/>
        </w:rPr>
        <w:t xml:space="preserve"> </w:t>
      </w:r>
      <w:r w:rsidRPr="00307126">
        <w:rPr>
          <w:rFonts w:ascii="Times New Roman" w:hAnsi="Times New Roman"/>
        </w:rPr>
        <w:t xml:space="preserve">v Systéme riadenia EŠIF, </w:t>
      </w:r>
      <w:r w:rsidR="00962DF6" w:rsidRPr="00307126">
        <w:rPr>
          <w:rFonts w:ascii="Times New Roman" w:hAnsi="Times New Roman"/>
        </w:rPr>
        <w:t xml:space="preserve">z Výzvy </w:t>
      </w:r>
      <w:r w:rsidRPr="00307126">
        <w:rPr>
          <w:rFonts w:ascii="Times New Roman" w:hAnsi="Times New Roman"/>
        </w:rPr>
        <w:t>a </w:t>
      </w:r>
      <w:r w:rsidR="00962DF6" w:rsidRPr="00307126">
        <w:rPr>
          <w:rFonts w:ascii="Times New Roman" w:hAnsi="Times New Roman"/>
        </w:rPr>
        <w:t xml:space="preserve">z </w:t>
      </w:r>
      <w:r w:rsidRPr="00307126">
        <w:rPr>
          <w:rFonts w:ascii="Times New Roman" w:hAnsi="Times New Roman"/>
        </w:rPr>
        <w:t xml:space="preserve">prípadnej </w:t>
      </w:r>
      <w:r w:rsidR="00962DF6" w:rsidRPr="00307126">
        <w:rPr>
          <w:rFonts w:ascii="Times New Roman" w:hAnsi="Times New Roman"/>
        </w:rPr>
        <w:t xml:space="preserve">schémy </w:t>
      </w:r>
      <w:r w:rsidRPr="00307126">
        <w:rPr>
          <w:rFonts w:ascii="Times New Roman" w:hAnsi="Times New Roman"/>
        </w:rPr>
        <w:t>pomoci. Pre účely tejto Zmluvy o poskytnutí NFP je používaná terminológia „výdavky“, a to aj pre „náklady“ v zmysle zákona č. 431/2002 Z. z. o účtovníctve v znení neskorších predpisov (ďalej aj „zákon o účtovníctve“);</w:t>
      </w:r>
    </w:p>
    <w:p w14:paraId="1A6B013A" w14:textId="663C830E" w:rsidR="002F22D1" w:rsidRPr="00307126" w:rsidRDefault="002F22D1" w:rsidP="002F22D1">
      <w:pPr>
        <w:spacing w:before="120" w:line="264" w:lineRule="auto"/>
        <w:ind w:left="539"/>
        <w:jc w:val="both"/>
        <w:rPr>
          <w:rFonts w:ascii="Times New Roman" w:hAnsi="Times New Roman"/>
        </w:rPr>
      </w:pPr>
      <w:r w:rsidRPr="00307126">
        <w:rPr>
          <w:rFonts w:ascii="Times New Roman" w:hAnsi="Times New Roman"/>
          <w:b/>
        </w:rPr>
        <w:t>Centrálny koordinačný orgán</w:t>
      </w:r>
      <w:r w:rsidRPr="00307126">
        <w:rPr>
          <w:rFonts w:ascii="Times New Roman" w:hAnsi="Times New Roman"/>
        </w:rPr>
        <w:t xml:space="preserve"> alebo </w:t>
      </w:r>
      <w:r w:rsidRPr="00307126">
        <w:rPr>
          <w:rFonts w:ascii="Times New Roman" w:hAnsi="Times New Roman"/>
          <w:b/>
        </w:rPr>
        <w:t>CKO</w:t>
      </w:r>
      <w:r w:rsidRPr="00307126">
        <w:rPr>
          <w:rFonts w:ascii="Times New Roman" w:hAnsi="Times New Roman"/>
        </w:rPr>
        <w:t xml:space="preserve"> – v podmienkach Slovenskej republiky plní úlohy centrálneho koordinačného orgánu </w:t>
      </w:r>
      <w:r w:rsidR="00BC1B4B" w:rsidRPr="00307126">
        <w:rPr>
          <w:rFonts w:ascii="Times New Roman" w:hAnsi="Times New Roman"/>
        </w:rPr>
        <w:t>Úrad podpredsedu vlády SR pre investície a informatizáciu</w:t>
      </w:r>
      <w:r w:rsidRPr="00307126">
        <w:rPr>
          <w:rFonts w:ascii="Times New Roman" w:hAnsi="Times New Roman"/>
        </w:rPr>
        <w:t xml:space="preserve">, ktorý je ústredným orgánom štátnej správy určený </w:t>
      </w:r>
      <w:r w:rsidR="00BC1B4B" w:rsidRPr="00307126">
        <w:rPr>
          <w:rFonts w:ascii="Times New Roman" w:hAnsi="Times New Roman"/>
        </w:rPr>
        <w:t>§ 6 ods</w:t>
      </w:r>
      <w:r w:rsidR="001D3560" w:rsidRPr="00307126">
        <w:rPr>
          <w:rFonts w:ascii="Times New Roman" w:hAnsi="Times New Roman"/>
        </w:rPr>
        <w:t>ek</w:t>
      </w:r>
      <w:r w:rsidR="00BC1B4B" w:rsidRPr="00307126">
        <w:rPr>
          <w:rFonts w:ascii="Times New Roman" w:hAnsi="Times New Roman"/>
        </w:rPr>
        <w:t xml:space="preserve"> 1 zákona o príspevku z EŠIF</w:t>
      </w:r>
      <w:r w:rsidR="00BC1B4B" w:rsidRPr="00307126" w:rsidDel="00BC1B4B">
        <w:rPr>
          <w:rFonts w:ascii="Times New Roman" w:hAnsi="Times New Roman"/>
        </w:rPr>
        <w:t xml:space="preserve"> </w:t>
      </w:r>
      <w:r w:rsidRPr="00307126">
        <w:rPr>
          <w:rFonts w:ascii="Times New Roman" w:hAnsi="Times New Roman"/>
        </w:rPr>
        <w:t>a je zodpovedný za efektívnu a účinnú koordináciu riadenia poskytovania príspevku z európskych štrukturálnych a investičných fondov v rámci Partnerskej dohody;</w:t>
      </w:r>
    </w:p>
    <w:p w14:paraId="161AD4BB"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Certifikácia</w:t>
      </w:r>
      <w:r w:rsidRPr="00307126">
        <w:rPr>
          <w:rFonts w:ascii="Times New Roman" w:hAnsi="Times New Roman"/>
        </w:rPr>
        <w:t xml:space="preserve"> – potvrdenie správnosti, zákonnosti, oprávnenosti a overiteľnosti výdavkov vo vzťahu k systému riadenia a kontroly pri realizácii príspevku z</w:t>
      </w:r>
      <w:r w:rsidR="003411EB" w:rsidRPr="00307126">
        <w:rPr>
          <w:rFonts w:ascii="Times New Roman" w:hAnsi="Times New Roman"/>
        </w:rPr>
        <w:t> európskych  </w:t>
      </w:r>
      <w:r w:rsidRPr="00307126">
        <w:rPr>
          <w:rFonts w:ascii="Times New Roman" w:hAnsi="Times New Roman"/>
        </w:rPr>
        <w:t>štrukturálnych</w:t>
      </w:r>
      <w:r w:rsidR="003411EB" w:rsidRPr="00307126">
        <w:rPr>
          <w:rFonts w:ascii="Times New Roman" w:hAnsi="Times New Roman"/>
        </w:rPr>
        <w:t xml:space="preserve"> a investičných</w:t>
      </w:r>
      <w:r w:rsidRPr="00307126">
        <w:rPr>
          <w:rFonts w:ascii="Times New Roman" w:hAnsi="Times New Roman"/>
        </w:rPr>
        <w:t xml:space="preserve"> fondov;</w:t>
      </w:r>
    </w:p>
    <w:p w14:paraId="1E5FC86D" w14:textId="5FCF0EB1"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Certifikačný orgán</w:t>
      </w:r>
      <w:r w:rsidRPr="00307126">
        <w:rPr>
          <w:rFonts w:ascii="Times New Roman" w:hAnsi="Times New Roman"/>
        </w:rPr>
        <w:t xml:space="preserve"> </w:t>
      </w:r>
      <w:r w:rsidR="00167D7B" w:rsidRPr="00307126">
        <w:rPr>
          <w:rFonts w:ascii="Times New Roman" w:hAnsi="Times New Roman"/>
        </w:rPr>
        <w:t xml:space="preserve">alebo </w:t>
      </w:r>
      <w:r w:rsidR="00167D7B" w:rsidRPr="00307126">
        <w:rPr>
          <w:rFonts w:ascii="Times New Roman" w:hAnsi="Times New Roman"/>
          <w:b/>
        </w:rPr>
        <w:t>CO</w:t>
      </w:r>
      <w:r w:rsidR="00167D7B" w:rsidRPr="00307126">
        <w:rPr>
          <w:rFonts w:ascii="Times New Roman" w:hAnsi="Times New Roman"/>
        </w:rPr>
        <w:t xml:space="preserve"> </w:t>
      </w:r>
      <w:r w:rsidRPr="00307126">
        <w:rPr>
          <w:rFonts w:ascii="Times New Roman" w:hAnsi="Times New Roman"/>
        </w:rPr>
        <w:t xml:space="preserve">– národný, regionálny alebo miestny verejný orgán alebo subjekt verejnej správy určený členským štátom </w:t>
      </w:r>
      <w:r w:rsidR="008E5E97" w:rsidRPr="00307126">
        <w:rPr>
          <w:rFonts w:ascii="Times New Roman" w:hAnsi="Times New Roman"/>
        </w:rPr>
        <w:t xml:space="preserve">na účely </w:t>
      </w:r>
      <w:r w:rsidRPr="00307126">
        <w:rPr>
          <w:rFonts w:ascii="Times New Roman" w:hAnsi="Times New Roman"/>
        </w:rPr>
        <w:t xml:space="preserve">certifikácie. Certifikačný orgán plní úlohu orgánu zodpovedného za koordináciu a usmerňovanie subjektov zapojených do systému finančného riadenia, vypracovanie účtov, vypracovanie žiadostí o platbu a ich </w:t>
      </w:r>
      <w:r w:rsidRPr="00307126">
        <w:rPr>
          <w:rFonts w:ascii="Times New Roman" w:hAnsi="Times New Roman"/>
        </w:rPr>
        <w:lastRenderedPageBreak/>
        <w:t>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plní úlohy certifikačného orgánu Ministerstvo financií SR;</w:t>
      </w:r>
    </w:p>
    <w:p w14:paraId="5B98C3CE" w14:textId="0F2A9FCD" w:rsidR="00901527" w:rsidRPr="00307126" w:rsidRDefault="00901527" w:rsidP="00901527">
      <w:pPr>
        <w:spacing w:before="120"/>
        <w:ind w:left="540"/>
        <w:jc w:val="both"/>
        <w:rPr>
          <w:rFonts w:ascii="Times New Roman" w:hAnsi="Times New Roman"/>
          <w:bCs/>
        </w:rPr>
      </w:pPr>
      <w:commentRangeStart w:id="2"/>
      <w:commentRangeStart w:id="3"/>
      <w:r w:rsidRPr="00307126">
        <w:rPr>
          <w:rFonts w:ascii="Times New Roman" w:hAnsi="Times New Roman"/>
          <w:b/>
          <w:bCs/>
        </w:rPr>
        <w:t>Čisté príjmy</w:t>
      </w:r>
      <w:r w:rsidRPr="00307126">
        <w:rPr>
          <w:rFonts w:ascii="Times New Roman" w:hAnsi="Times New Roman"/>
          <w:bCs/>
        </w:rPr>
        <w:t xml:space="preserve"> - rozdiel medzi príjmami (v pôsobnosti článku 61 všeobecného nariadenia) zvýšenými o prípadnú zostatkovú hodnotu investície a prevádzkovými výdavkami </w:t>
      </w:r>
      <w:r w:rsidR="00030F14" w:rsidRPr="00307126">
        <w:rPr>
          <w:rFonts w:ascii="Times New Roman" w:hAnsi="Times New Roman"/>
          <w:bCs/>
        </w:rPr>
        <w:t>P</w:t>
      </w:r>
      <w:r w:rsidRPr="00307126">
        <w:rPr>
          <w:rFonts w:ascii="Times New Roman" w:hAnsi="Times New Roman"/>
          <w:bCs/>
        </w:rPr>
        <w:t>rojektu v rámci celého referenčného obdobia</w:t>
      </w:r>
      <w:r w:rsidR="00C00CAF" w:rsidRPr="00307126">
        <w:rPr>
          <w:rFonts w:ascii="Times New Roman" w:hAnsi="Times New Roman"/>
          <w:bCs/>
        </w:rPr>
        <w:t>.</w:t>
      </w:r>
      <w:r w:rsidRPr="00307126">
        <w:rPr>
          <w:rFonts w:ascii="Times New Roman" w:hAnsi="Times New Roman"/>
          <w:bCs/>
        </w:rPr>
        <w:t xml:space="preserve"> Súčasťou prevádzkových výdavkov môžu byť výdavky vzniknuté počas </w:t>
      </w:r>
      <w:r w:rsidR="00030F14" w:rsidRPr="00307126">
        <w:rPr>
          <w:rFonts w:ascii="Times New Roman" w:hAnsi="Times New Roman"/>
          <w:bCs/>
        </w:rPr>
        <w:t>R</w:t>
      </w:r>
      <w:r w:rsidRPr="00307126">
        <w:rPr>
          <w:rFonts w:ascii="Times New Roman" w:hAnsi="Times New Roman"/>
          <w:bCs/>
        </w:rPr>
        <w:t xml:space="preserve">ealizácie projektu ako aj ďalšie výdavky vzniknuté počas prevádzkovej fázy </w:t>
      </w:r>
      <w:r w:rsidR="00030F14" w:rsidRPr="00307126">
        <w:rPr>
          <w:rFonts w:ascii="Times New Roman" w:hAnsi="Times New Roman"/>
          <w:bCs/>
        </w:rPr>
        <w:t>P</w:t>
      </w:r>
      <w:r w:rsidRPr="00307126">
        <w:rPr>
          <w:rFonts w:ascii="Times New Roman" w:hAnsi="Times New Roman"/>
          <w:bCs/>
        </w:rPr>
        <w:t>rojektu (napr. obnova zariadenia s kratšou životnosťou, mimoriadna údržba)</w:t>
      </w:r>
      <w:commentRangeEnd w:id="2"/>
      <w:commentRangeEnd w:id="3"/>
      <w:r>
        <w:rPr>
          <w:rStyle w:val="Odkaznakomentr"/>
          <w:rFonts w:ascii="Times New Roman" w:eastAsia="Times New Roman" w:hAnsi="Times New Roman"/>
          <w:lang w:val="x-none" w:eastAsia="x-none"/>
        </w:rPr>
        <w:commentReference w:id="2"/>
      </w:r>
      <w:r w:rsidRPr="00F0368A">
        <w:rPr>
          <w:rStyle w:val="Odkaznakomentr"/>
          <w:rFonts w:ascii="Times New Roman" w:hAnsi="Times New Roman"/>
          <w:sz w:val="22"/>
          <w:lang w:val="x-none"/>
        </w:rPr>
        <w:commentReference w:id="3"/>
      </w:r>
      <w:r w:rsidRPr="00307126">
        <w:rPr>
          <w:rFonts w:ascii="Times New Roman" w:hAnsi="Times New Roman"/>
          <w:bCs/>
        </w:rPr>
        <w:t>;</w:t>
      </w:r>
    </w:p>
    <w:p w14:paraId="0E9C973F"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Deň </w:t>
      </w:r>
      <w:r w:rsidRPr="00307126">
        <w:rPr>
          <w:rFonts w:ascii="Times New Roman" w:hAnsi="Times New Roman"/>
        </w:rPr>
        <w:t xml:space="preserve">– dňom sa rozumie Pracovný deň, </w:t>
      </w:r>
      <w:r w:rsidR="004059ED" w:rsidRPr="00307126">
        <w:rPr>
          <w:rFonts w:ascii="Times New Roman" w:hAnsi="Times New Roman"/>
        </w:rPr>
        <w:t>ak</w:t>
      </w:r>
      <w:r w:rsidRPr="00307126">
        <w:rPr>
          <w:rFonts w:ascii="Times New Roman" w:hAnsi="Times New Roman"/>
        </w:rPr>
        <w:t xml:space="preserve"> v Zmluve o poskytnutí NFP nie je výslovne uvedené že ide o kalendárny deň;</w:t>
      </w:r>
    </w:p>
    <w:p w14:paraId="28630476" w14:textId="6BCFDC2A" w:rsidR="00901527" w:rsidRPr="00307126" w:rsidRDefault="00901527" w:rsidP="00901527">
      <w:pPr>
        <w:spacing w:before="120"/>
        <w:ind w:left="540"/>
        <w:jc w:val="both"/>
        <w:rPr>
          <w:rFonts w:ascii="Times New Roman" w:hAnsi="Times New Roman"/>
          <w:bCs/>
        </w:rPr>
      </w:pPr>
      <w:commentRangeStart w:id="4"/>
      <w:commentRangeStart w:id="5"/>
      <w:r w:rsidRPr="00307126">
        <w:rPr>
          <w:rFonts w:ascii="Times New Roman" w:hAnsi="Times New Roman"/>
          <w:b/>
          <w:bCs/>
        </w:rPr>
        <w:t>Diskontovanie</w:t>
      </w:r>
      <w:r w:rsidRPr="00307126">
        <w:rPr>
          <w:rFonts w:ascii="Times New Roman" w:hAnsi="Times New Roman"/>
          <w:bCs/>
        </w:rPr>
        <w:t xml:space="preserve"> – proces úpravy budúcich hodnôt príjmov a výdavkov (prevádzkových a/alebo investičných) na súčasné hodnoty prostredníctvom diskontnej sadzby. Pre potreby Finančnej analýzy je používaná</w:t>
      </w:r>
      <w:r w:rsidR="00C00CAF" w:rsidRPr="00307126">
        <w:rPr>
          <w:rFonts w:ascii="Times New Roman" w:hAnsi="Times New Roman"/>
          <w:bCs/>
        </w:rPr>
        <w:t>,</w:t>
      </w:r>
      <w:r w:rsidRPr="00307126">
        <w:rPr>
          <w:rFonts w:ascii="Times New Roman" w:hAnsi="Times New Roman"/>
          <w:bCs/>
        </w:rPr>
        <w:t xml:space="preserve"> tzv. reálna diskontná sadzba doporučená Európskou komisiou;  </w:t>
      </w:r>
      <w:commentRangeEnd w:id="4"/>
      <w:commentRangeEnd w:id="5"/>
      <w:r>
        <w:rPr>
          <w:rStyle w:val="Odkaznakomentr"/>
          <w:rFonts w:ascii="Times New Roman" w:eastAsia="Times New Roman" w:hAnsi="Times New Roman"/>
          <w:lang w:val="x-none" w:eastAsia="x-none"/>
        </w:rPr>
        <w:commentReference w:id="4"/>
      </w:r>
      <w:r w:rsidRPr="00F0368A">
        <w:rPr>
          <w:rStyle w:val="Odkaznakomentr"/>
          <w:rFonts w:ascii="Times New Roman" w:hAnsi="Times New Roman"/>
          <w:sz w:val="22"/>
          <w:lang w:val="x-none"/>
        </w:rPr>
        <w:commentReference w:id="5"/>
      </w:r>
    </w:p>
    <w:p w14:paraId="79AEDBA9"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bCs/>
        </w:rPr>
        <w:t xml:space="preserve">Dokumentácia – </w:t>
      </w:r>
      <w:r w:rsidRPr="00307126">
        <w:rPr>
          <w:rFonts w:ascii="Times New Roman" w:hAnsi="Times New Roman"/>
        </w:rPr>
        <w:t xml:space="preserve">akákoľvek informácia alebo súbor informácií zachytené </w:t>
      </w:r>
      <w:r w:rsidRPr="00307126">
        <w:rPr>
          <w:rFonts w:ascii="Times New Roman" w:hAnsi="Times New Roman"/>
        </w:rPr>
        <w:br/>
        <w:t>na hmotnom substráte, vrátane elektronických dokumentov vo formáte počítačového súboru týkajúce sa a/alebo súvisiace s Projektom;</w:t>
      </w:r>
    </w:p>
    <w:p w14:paraId="442DD675" w14:textId="77777777" w:rsidR="002F22D1" w:rsidRPr="00307126" w:rsidRDefault="002F22D1" w:rsidP="002F22D1">
      <w:pPr>
        <w:spacing w:before="120" w:line="264" w:lineRule="auto"/>
        <w:ind w:left="540"/>
        <w:jc w:val="both"/>
        <w:rPr>
          <w:rFonts w:ascii="Times New Roman" w:hAnsi="Times New Roman"/>
          <w:b/>
          <w:bCs/>
        </w:rPr>
      </w:pPr>
      <w:r w:rsidRPr="00307126">
        <w:rPr>
          <w:rFonts w:ascii="Times New Roman" w:hAnsi="Times New Roman"/>
          <w:b/>
          <w:bCs/>
        </w:rPr>
        <w:t xml:space="preserve">Dodávateľ </w:t>
      </w:r>
      <w:r w:rsidRPr="00307126">
        <w:rPr>
          <w:rFonts w:ascii="Times New Roman" w:hAnsi="Times New Roman"/>
          <w:bCs/>
        </w:rPr>
        <w:t xml:space="preserve">– subjekt, ktorý zabezpečuje pre Prijímateľa dodávku tovarov, uskutočnenie prác alebo poskytnutie služieb ako súčasť </w:t>
      </w:r>
      <w:r w:rsidR="00030F14" w:rsidRPr="00307126">
        <w:rPr>
          <w:rFonts w:ascii="Times New Roman" w:hAnsi="Times New Roman"/>
          <w:bCs/>
        </w:rPr>
        <w:t>Realizácie a</w:t>
      </w:r>
      <w:r w:rsidRPr="00307126">
        <w:rPr>
          <w:rFonts w:ascii="Times New Roman" w:hAnsi="Times New Roman"/>
          <w:bCs/>
        </w:rPr>
        <w:t xml:space="preserve">ktivít Projektu na základe výsledkov </w:t>
      </w:r>
      <w:r w:rsidR="00C00CAF" w:rsidRPr="00307126">
        <w:rPr>
          <w:rFonts w:ascii="Times New Roman" w:hAnsi="Times New Roman"/>
          <w:bCs/>
        </w:rPr>
        <w:t>VO</w:t>
      </w:r>
      <w:r w:rsidRPr="00307126">
        <w:rPr>
          <w:rFonts w:ascii="Times New Roman" w:hAnsi="Times New Roman"/>
          <w:bCs/>
        </w:rPr>
        <w:t xml:space="preserve"> alebo iného druhu obstarávania, ktoré bolo v rámci Projektu vykonané v súlade so Zmluvou o poskytnutí NFP;</w:t>
      </w:r>
    </w:p>
    <w:p w14:paraId="2D892E48" w14:textId="77777777" w:rsidR="00D60452" w:rsidRPr="00307126" w:rsidRDefault="00C53921" w:rsidP="00700267">
      <w:pPr>
        <w:tabs>
          <w:tab w:val="num" w:pos="900"/>
        </w:tabs>
        <w:spacing w:before="120" w:after="0" w:line="264" w:lineRule="auto"/>
        <w:ind w:left="539"/>
        <w:jc w:val="both"/>
        <w:rPr>
          <w:rFonts w:ascii="Times New Roman" w:hAnsi="Times New Roman"/>
        </w:rPr>
      </w:pPr>
      <w:r w:rsidRPr="00307126">
        <w:rPr>
          <w:rFonts w:ascii="Times New Roman" w:hAnsi="Times New Roman"/>
          <w:b/>
          <w:bCs/>
        </w:rPr>
        <w:t xml:space="preserve">Doplňujúce údaje k preukázaniu dodania predmetu plnenia </w:t>
      </w:r>
      <w:r w:rsidR="00D60452" w:rsidRPr="00307126">
        <w:rPr>
          <w:rFonts w:ascii="Times New Roman" w:hAnsi="Times New Roman"/>
          <w:bCs/>
        </w:rPr>
        <w:t xml:space="preserve">– </w:t>
      </w:r>
      <w:r w:rsidR="00D60452" w:rsidRPr="00307126">
        <w:rPr>
          <w:rFonts w:ascii="Times New Roman" w:hAnsi="Times New Roman"/>
        </w:rPr>
        <w:t xml:space="preserve">doklad alebo viacero dokladov v listinnej podobe, v ktorých sa uvádzajú doplňujúce údaje k preukázaniu dodania predmetu plnenia, vrátane príloh. Prijímateľ nimi preukazuje dodanie tovarov, poskytnutie služieb alebo vykonanie stavebných prác, ktorých realizácia bola uhradená na základe </w:t>
      </w:r>
      <w:r w:rsidR="00CD6A7A" w:rsidRPr="00307126">
        <w:rPr>
          <w:rFonts w:ascii="Times New Roman" w:hAnsi="Times New Roman"/>
        </w:rPr>
        <w:t>P</w:t>
      </w:r>
      <w:r w:rsidR="00D60452" w:rsidRPr="00307126">
        <w:rPr>
          <w:rFonts w:ascii="Times New Roman" w:hAnsi="Times New Roman"/>
        </w:rPr>
        <w:t xml:space="preserve">reddavkovej platby uhradenej zo strany Prijímateľa Dodávateľovi a ktorá bola zo strany Poskytovateľa uhradená Prijímateľovi z prostriedkov EŠIF a štátneho rozpočtu na spolufinancovanie v príslušnom pomere;. </w:t>
      </w:r>
    </w:p>
    <w:p w14:paraId="02C14997"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EÚ - </w:t>
      </w:r>
      <w:r w:rsidRPr="00307126">
        <w:rPr>
          <w:rFonts w:ascii="Times New Roman" w:hAnsi="Times New Roman"/>
        </w:rPr>
        <w:t>znamená Európska Únia, ktorá bola formálne konštituovaná na základe Zmluvy o Európskej Únii;</w:t>
      </w:r>
    </w:p>
    <w:p w14:paraId="4C30D9A1"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Európske štrukturálne a investičné fondy </w:t>
      </w:r>
      <w:r w:rsidRPr="00307126">
        <w:rPr>
          <w:rFonts w:ascii="Times New Roman" w:hAnsi="Times New Roman"/>
        </w:rPr>
        <w:t>alebo</w:t>
      </w:r>
      <w:r w:rsidRPr="00307126">
        <w:rPr>
          <w:rFonts w:ascii="Times New Roman" w:hAnsi="Times New Roman"/>
          <w:b/>
        </w:rPr>
        <w:t xml:space="preserve"> EŠIF </w:t>
      </w:r>
      <w:r w:rsidRPr="00307126">
        <w:rPr>
          <w:rFonts w:ascii="Times New Roman" w:hAnsi="Times New Roman"/>
        </w:rPr>
        <w:t>– spoločné označenie pre Európsky fond regionálneho rozvoja, Európsky sociálny fond, Kohézny fond, Európsky poľnohospodársky fond pre rozvoj vidieka a Európsky námorný a rybársky fond</w:t>
      </w:r>
    </w:p>
    <w:p w14:paraId="71824C56" w14:textId="77777777" w:rsidR="00716242" w:rsidRPr="005D10B3" w:rsidRDefault="002F22D1" w:rsidP="005D10B3">
      <w:pPr>
        <w:spacing w:before="120" w:after="0" w:line="264" w:lineRule="auto"/>
        <w:ind w:left="540"/>
        <w:jc w:val="both"/>
        <w:rPr>
          <w:rFonts w:ascii="Times New Roman" w:hAnsi="Times New Roman"/>
          <w:b/>
        </w:rPr>
      </w:pPr>
      <w:r w:rsidRPr="00307126">
        <w:rPr>
          <w:rFonts w:ascii="Times New Roman" w:hAnsi="Times New Roman"/>
          <w:b/>
        </w:rPr>
        <w:t xml:space="preserve">Európsky úrad pre boj proti podvodom </w:t>
      </w:r>
      <w:r w:rsidRPr="00307126">
        <w:rPr>
          <w:rFonts w:ascii="Times New Roman" w:hAnsi="Times New Roman"/>
        </w:rPr>
        <w:t>alebo</w:t>
      </w:r>
      <w:r w:rsidRPr="00307126">
        <w:rPr>
          <w:rFonts w:ascii="Times New Roman" w:hAnsi="Times New Roman"/>
          <w:b/>
        </w:rPr>
        <w:t xml:space="preserve"> OLAF EK</w:t>
      </w:r>
      <w:r w:rsidRPr="00307126">
        <w:rPr>
          <w:rFonts w:ascii="Times New Roman" w:hAnsi="Times New Roman"/>
        </w:rPr>
        <w:t xml:space="preserve"> – </w:t>
      </w:r>
      <w:r w:rsidR="00DC21A2" w:rsidRPr="00307126">
        <w:rPr>
          <w:rFonts w:ascii="Times New Roman" w:hAnsi="Times New Roman"/>
        </w:rPr>
        <w:t>je úrad, ktorého cieľom je chrániť finančné záujmy EÚ, bojovať proti podvodom, korupcii a všetkým ďalším nezákonným aktivitám, vrátane zneužitia úradnej moci v rámci európskych inštitúcií, prostredníctvom výkonu interných a externých administratívnych vyšetrovaní</w:t>
      </w:r>
      <w:r w:rsidRPr="00307126">
        <w:rPr>
          <w:rFonts w:ascii="Times New Roman" w:hAnsi="Times New Roman"/>
        </w:rPr>
        <w:t>;</w:t>
      </w:r>
      <w:r w:rsidR="00716242" w:rsidRPr="00716242">
        <w:rPr>
          <w:rFonts w:ascii="Times New Roman" w:hAnsi="Times New Roman"/>
          <w:b/>
        </w:rPr>
        <w:t xml:space="preserve"> </w:t>
      </w:r>
    </w:p>
    <w:p w14:paraId="19FE97D0" w14:textId="5AFEAEFD" w:rsidR="00FD2790" w:rsidRPr="00307126" w:rsidRDefault="00716242" w:rsidP="00AC0259">
      <w:pPr>
        <w:spacing w:before="120" w:after="0" w:line="264" w:lineRule="auto"/>
        <w:ind w:left="540"/>
        <w:jc w:val="both"/>
        <w:rPr>
          <w:rFonts w:ascii="Times New Roman" w:hAnsi="Times New Roman"/>
        </w:rPr>
      </w:pPr>
      <w:r>
        <w:rPr>
          <w:rFonts w:ascii="Times New Roman" w:hAnsi="Times New Roman"/>
          <w:b/>
        </w:rPr>
        <w:t xml:space="preserve">Ex </w:t>
      </w:r>
      <w:proofErr w:type="spellStart"/>
      <w:r>
        <w:rPr>
          <w:rFonts w:ascii="Times New Roman" w:hAnsi="Times New Roman"/>
          <w:b/>
        </w:rPr>
        <w:t>ante</w:t>
      </w:r>
      <w:proofErr w:type="spellEnd"/>
      <w:r>
        <w:rPr>
          <w:rFonts w:ascii="Times New Roman" w:hAnsi="Times New Roman"/>
          <w:b/>
        </w:rPr>
        <w:t xml:space="preserve"> f</w:t>
      </w:r>
      <w:r w:rsidRPr="001E3C5A">
        <w:rPr>
          <w:rFonts w:ascii="Times New Roman" w:hAnsi="Times New Roman"/>
          <w:b/>
        </w:rPr>
        <w:t>inančná oprava</w:t>
      </w:r>
      <w:commentRangeStart w:id="6"/>
      <w:commentRangeEnd w:id="6"/>
      <w:r w:rsidRPr="001E3C5A">
        <w:rPr>
          <w:rStyle w:val="Odkaznakomentr"/>
          <w:rFonts w:ascii="Times New Roman" w:hAnsi="Times New Roman"/>
          <w:b/>
          <w:sz w:val="22"/>
          <w:lang w:val="x-none"/>
        </w:rPr>
        <w:commentReference w:id="6"/>
      </w:r>
      <w:r>
        <w:rPr>
          <w:rFonts w:ascii="Times New Roman" w:hAnsi="Times New Roman"/>
        </w:rPr>
        <w:t xml:space="preserve"> - </w:t>
      </w:r>
      <w:r w:rsidRPr="00716242">
        <w:rPr>
          <w:rFonts w:ascii="Times New Roman" w:hAnsi="Times New Roman"/>
        </w:rPr>
        <w:t>zníženie hodnoty deklarovaných výdavkov z</w:t>
      </w:r>
      <w:r w:rsidR="00AC0259">
        <w:rPr>
          <w:rFonts w:ascii="Times New Roman" w:hAnsi="Times New Roman"/>
        </w:rPr>
        <w:t> </w:t>
      </w:r>
      <w:r w:rsidRPr="00716242">
        <w:rPr>
          <w:rFonts w:ascii="Times New Roman" w:hAnsi="Times New Roman"/>
        </w:rPr>
        <w:t xml:space="preserve">dôvodu zistení porušenia </w:t>
      </w:r>
      <w:r w:rsidR="000B1CB0">
        <w:rPr>
          <w:rFonts w:ascii="Times New Roman" w:hAnsi="Times New Roman"/>
        </w:rPr>
        <w:t xml:space="preserve"> </w:t>
      </w:r>
      <w:r w:rsidR="006440D7">
        <w:rPr>
          <w:rFonts w:ascii="Times New Roman" w:hAnsi="Times New Roman"/>
        </w:rPr>
        <w:t>právnych predpisov</w:t>
      </w:r>
      <w:r w:rsidRPr="000B1CB0">
        <w:rPr>
          <w:rFonts w:ascii="Times New Roman" w:hAnsi="Times New Roman"/>
        </w:rPr>
        <w:t xml:space="preserve"> SR alebo </w:t>
      </w:r>
      <w:r w:rsidR="006440D7">
        <w:rPr>
          <w:rFonts w:ascii="Times New Roman" w:hAnsi="Times New Roman"/>
        </w:rPr>
        <w:t>právnych aktov EÚ</w:t>
      </w:r>
      <w:r w:rsidRPr="00716242">
        <w:rPr>
          <w:rFonts w:ascii="Times New Roman" w:hAnsi="Times New Roman"/>
        </w:rPr>
        <w:t>, najmä v oblasti verejného obstarávania.</w:t>
      </w:r>
      <w:r>
        <w:rPr>
          <w:rFonts w:ascii="Times New Roman" w:hAnsi="Times New Roman"/>
        </w:rPr>
        <w:t xml:space="preserve"> Nepotvrdená ex </w:t>
      </w:r>
      <w:proofErr w:type="spellStart"/>
      <w:r>
        <w:rPr>
          <w:rFonts w:ascii="Times New Roman" w:hAnsi="Times New Roman"/>
        </w:rPr>
        <w:t>ante</w:t>
      </w:r>
      <w:proofErr w:type="spellEnd"/>
      <w:r>
        <w:rPr>
          <w:rFonts w:ascii="Times New Roman" w:hAnsi="Times New Roman"/>
        </w:rPr>
        <w:t xml:space="preserve"> finančná oprava – </w:t>
      </w:r>
      <w:r w:rsidR="00C73B42">
        <w:rPr>
          <w:rFonts w:ascii="Times New Roman" w:hAnsi="Times New Roman"/>
        </w:rPr>
        <w:t>Poskytovateľ</w:t>
      </w:r>
      <w:r>
        <w:rPr>
          <w:rFonts w:ascii="Times New Roman" w:hAnsi="Times New Roman"/>
        </w:rPr>
        <w:t xml:space="preserve"> identifikuje porušenie </w:t>
      </w:r>
      <w:r w:rsidR="000B1CB0">
        <w:rPr>
          <w:rFonts w:ascii="Times New Roman" w:hAnsi="Times New Roman"/>
        </w:rPr>
        <w:t xml:space="preserve"> </w:t>
      </w:r>
      <w:r w:rsidR="006440D7">
        <w:rPr>
          <w:rFonts w:ascii="Times New Roman" w:hAnsi="Times New Roman"/>
        </w:rPr>
        <w:lastRenderedPageBreak/>
        <w:t>právnych predpisov</w:t>
      </w:r>
      <w:r>
        <w:rPr>
          <w:rFonts w:ascii="Times New Roman" w:hAnsi="Times New Roman"/>
        </w:rPr>
        <w:t xml:space="preserve"> SR alebo </w:t>
      </w:r>
      <w:r w:rsidR="006440D7">
        <w:rPr>
          <w:rFonts w:ascii="Times New Roman" w:hAnsi="Times New Roman"/>
        </w:rPr>
        <w:t xml:space="preserve">právnych aktov </w:t>
      </w:r>
      <w:r>
        <w:rPr>
          <w:rFonts w:ascii="Times New Roman" w:hAnsi="Times New Roman"/>
        </w:rPr>
        <w:t xml:space="preserve">EÚ, ale výška </w:t>
      </w:r>
      <w:r w:rsidR="00FD2790">
        <w:rPr>
          <w:rFonts w:ascii="Times New Roman" w:hAnsi="Times New Roman"/>
        </w:rPr>
        <w:t xml:space="preserve">navrhovanej </w:t>
      </w:r>
      <w:r>
        <w:rPr>
          <w:rFonts w:ascii="Times New Roman" w:hAnsi="Times New Roman"/>
        </w:rPr>
        <w:t>finančnej opravy môže byť</w:t>
      </w:r>
      <w:r w:rsidR="00FD2790">
        <w:rPr>
          <w:rFonts w:ascii="Times New Roman" w:hAnsi="Times New Roman"/>
        </w:rPr>
        <w:t xml:space="preserve"> upravená v nadväznosti na výsledok prebiehajúceho </w:t>
      </w:r>
      <w:r w:rsidR="00AE249D">
        <w:rPr>
          <w:rFonts w:ascii="Times New Roman" w:hAnsi="Times New Roman"/>
        </w:rPr>
        <w:t xml:space="preserve">skúmania </w:t>
      </w:r>
      <w:r w:rsidR="00FD2790">
        <w:rPr>
          <w:rFonts w:ascii="Times New Roman" w:hAnsi="Times New Roman"/>
        </w:rPr>
        <w:t xml:space="preserve">iného orgánu (napr. kontrola ÚVO). </w:t>
      </w:r>
      <w:r w:rsidR="00FD2790" w:rsidRPr="005D10B3">
        <w:rPr>
          <w:rFonts w:ascii="Times New Roman" w:hAnsi="Times New Roman"/>
          <w:b/>
        </w:rPr>
        <w:t>Potvrdená finančná oprava</w:t>
      </w:r>
      <w:r>
        <w:rPr>
          <w:rFonts w:ascii="Times New Roman" w:hAnsi="Times New Roman"/>
        </w:rPr>
        <w:t xml:space="preserve"> </w:t>
      </w:r>
      <w:r w:rsidR="00FD2790">
        <w:rPr>
          <w:rFonts w:ascii="Times New Roman" w:hAnsi="Times New Roman"/>
        </w:rPr>
        <w:t xml:space="preserve">– </w:t>
      </w:r>
      <w:r w:rsidR="00C73B42">
        <w:rPr>
          <w:rFonts w:ascii="Times New Roman" w:hAnsi="Times New Roman"/>
        </w:rPr>
        <w:t>Poskytovateľ</w:t>
      </w:r>
      <w:r w:rsidR="00FD2790" w:rsidRPr="00FD2790">
        <w:rPr>
          <w:rFonts w:ascii="Times New Roman" w:hAnsi="Times New Roman"/>
        </w:rPr>
        <w:t xml:space="preserve"> identifikuje porušenie </w:t>
      </w:r>
      <w:r w:rsidR="000B1CB0">
        <w:rPr>
          <w:rFonts w:ascii="Times New Roman" w:hAnsi="Times New Roman"/>
        </w:rPr>
        <w:t xml:space="preserve"> </w:t>
      </w:r>
      <w:r w:rsidR="006440D7">
        <w:rPr>
          <w:rFonts w:ascii="Times New Roman" w:hAnsi="Times New Roman"/>
        </w:rPr>
        <w:t>právnych predpisov</w:t>
      </w:r>
      <w:r w:rsidR="00FD2790" w:rsidRPr="00FD2790">
        <w:rPr>
          <w:rFonts w:ascii="Times New Roman" w:hAnsi="Times New Roman"/>
        </w:rPr>
        <w:t xml:space="preserve"> SR alebo </w:t>
      </w:r>
      <w:r w:rsidR="006440D7">
        <w:rPr>
          <w:rFonts w:ascii="Times New Roman" w:hAnsi="Times New Roman"/>
        </w:rPr>
        <w:t xml:space="preserve">právnych aktov </w:t>
      </w:r>
      <w:r w:rsidR="00FD2790" w:rsidRPr="00FD2790">
        <w:rPr>
          <w:rFonts w:ascii="Times New Roman" w:hAnsi="Times New Roman"/>
        </w:rPr>
        <w:t xml:space="preserve">EÚ, </w:t>
      </w:r>
      <w:r w:rsidR="00FD2790">
        <w:rPr>
          <w:rFonts w:ascii="Times New Roman" w:hAnsi="Times New Roman"/>
        </w:rPr>
        <w:t xml:space="preserve">uplatní finančnú opravu a k tomuto momentu sa neviaže prebiehajúce </w:t>
      </w:r>
      <w:r w:rsidR="00AE249D">
        <w:rPr>
          <w:rFonts w:ascii="Times New Roman" w:hAnsi="Times New Roman"/>
        </w:rPr>
        <w:t xml:space="preserve">skúmanie </w:t>
      </w:r>
      <w:r w:rsidR="00FD2790">
        <w:rPr>
          <w:rFonts w:ascii="Times New Roman" w:hAnsi="Times New Roman"/>
        </w:rPr>
        <w:t xml:space="preserve">iného orgánu, ktoré by mohlo mať vplyv na výšku uplatnenej finančnej opravy, resp. konanie bolo ukončené a finančná oprava bola uplatnená aj v nadväznosti na ukončené konanie iného orgánu (napr. kontrola ÚVO). </w:t>
      </w:r>
    </w:p>
    <w:p w14:paraId="4127B02E" w14:textId="77777777" w:rsidR="00D828B9" w:rsidRPr="00307126" w:rsidRDefault="00D828B9" w:rsidP="00D828B9">
      <w:pPr>
        <w:spacing w:before="120" w:after="0" w:line="264" w:lineRule="auto"/>
        <w:ind w:left="540"/>
        <w:jc w:val="both"/>
        <w:rPr>
          <w:rFonts w:ascii="Times New Roman" w:hAnsi="Times New Roman"/>
        </w:rPr>
      </w:pPr>
      <w:commentRangeStart w:id="7"/>
      <w:r w:rsidRPr="00307126">
        <w:rPr>
          <w:rFonts w:ascii="Times New Roman" w:hAnsi="Times New Roman"/>
          <w:b/>
        </w:rPr>
        <w:t>Financujúca banka</w:t>
      </w:r>
      <w:r w:rsidRPr="00307126">
        <w:rPr>
          <w:rFonts w:ascii="Times New Roman" w:hAnsi="Times New Roman"/>
        </w:rPr>
        <w:t xml:space="preserve"> </w:t>
      </w:r>
      <w:commentRangeEnd w:id="7"/>
      <w:r w:rsidRPr="00307126">
        <w:rPr>
          <w:rStyle w:val="Odkaznakomentr"/>
          <w:rFonts w:ascii="Times New Roman" w:eastAsia="Times New Roman" w:hAnsi="Times New Roman"/>
          <w:sz w:val="22"/>
          <w:szCs w:val="22"/>
          <w:lang w:val="x-none" w:eastAsia="x-none"/>
        </w:rPr>
        <w:commentReference w:id="7"/>
      </w:r>
      <w:r w:rsidRPr="00307126">
        <w:rPr>
          <w:rFonts w:ascii="Times New Roman" w:hAnsi="Times New Roman"/>
        </w:rPr>
        <w:t>– banka, ktorá poskytuje peňažné prostriedky Prijímateľovi na financovanie časti Oprávnených výdavkov a/alebo aspoň časti Neoprávnených výdavkov Projektu a s ktorou má Poskytovateľ uzavretú Zmluvu o spolupráci a spoločnom postupe medzi bankou a orgánmi zastupujúcimi Slovenskú republiku,</w:t>
      </w:r>
    </w:p>
    <w:p w14:paraId="2A9E9B5F" w14:textId="77777777" w:rsidR="00D828B9" w:rsidRPr="00773D77" w:rsidRDefault="00D828B9" w:rsidP="00D828B9">
      <w:pPr>
        <w:spacing w:before="120" w:after="0" w:line="264" w:lineRule="auto"/>
        <w:ind w:left="540"/>
        <w:jc w:val="both"/>
        <w:rPr>
          <w:rFonts w:ascii="Times New Roman" w:hAnsi="Times New Roman"/>
        </w:rPr>
      </w:pPr>
      <w:r w:rsidRPr="00307126">
        <w:rPr>
          <w:rFonts w:ascii="Times New Roman" w:hAnsi="Times New Roman"/>
          <w:b/>
          <w:bCs/>
        </w:rPr>
        <w:t>Financujúca inštitúcia</w:t>
      </w:r>
      <w:r w:rsidRPr="00307126">
        <w:rPr>
          <w:rFonts w:ascii="Times New Roman" w:hAnsi="Times New Roman"/>
          <w:bCs/>
        </w:rPr>
        <w:t xml:space="preserve"> – leasingová spoločnosť, ktorá poskytuje peňažné prostriedky Prijímateľovi na financovanie Oprávnených výdavkov a/alebo aspoň časti Neoprávnených výdavkov Projektu a s ktorou má Poskytovateľ uzavretú Zmluvu o spolupráci a spoločnom postupe medzi orgánmi zastupujúcimi SR a príslušnými leasingovými spoločnosťami;</w:t>
      </w:r>
    </w:p>
    <w:p w14:paraId="4ED07253" w14:textId="1770B4B9" w:rsidR="00F468A3" w:rsidRPr="005D10B3" w:rsidRDefault="00901527" w:rsidP="00773D77">
      <w:pPr>
        <w:spacing w:before="120" w:after="0" w:line="264" w:lineRule="auto"/>
        <w:ind w:left="540"/>
        <w:jc w:val="both"/>
        <w:rPr>
          <w:rFonts w:ascii="Times New Roman" w:hAnsi="Times New Roman"/>
        </w:rPr>
      </w:pPr>
      <w:commentRangeStart w:id="8"/>
      <w:commentRangeStart w:id="9"/>
      <w:r w:rsidRPr="00307126">
        <w:rPr>
          <w:rStyle w:val="hps"/>
          <w:rFonts w:ascii="Times New Roman" w:hAnsi="Times New Roman"/>
          <w:b/>
        </w:rPr>
        <w:t>Finančn</w:t>
      </w:r>
      <w:r w:rsidR="00DC1BD0" w:rsidRPr="00307126">
        <w:rPr>
          <w:rStyle w:val="hps"/>
          <w:rFonts w:ascii="Times New Roman" w:hAnsi="Times New Roman"/>
          <w:b/>
        </w:rPr>
        <w:t>á</w:t>
      </w:r>
      <w:r w:rsidRPr="00307126">
        <w:rPr>
          <w:rFonts w:ascii="Times New Roman" w:hAnsi="Times New Roman"/>
          <w:b/>
        </w:rPr>
        <w:t xml:space="preserve"> </w:t>
      </w:r>
      <w:r w:rsidRPr="00307126">
        <w:rPr>
          <w:rStyle w:val="hps"/>
          <w:rFonts w:ascii="Times New Roman" w:hAnsi="Times New Roman"/>
          <w:b/>
        </w:rPr>
        <w:t>medzera</w:t>
      </w:r>
      <w:r w:rsidRPr="00307126">
        <w:rPr>
          <w:rFonts w:ascii="Times New Roman" w:hAnsi="Times New Roman"/>
        </w:rPr>
        <w:t xml:space="preserve"> </w:t>
      </w:r>
      <w:r w:rsidRPr="00307126">
        <w:rPr>
          <w:rStyle w:val="hps"/>
          <w:rFonts w:ascii="Times New Roman" w:hAnsi="Times New Roman"/>
        </w:rPr>
        <w:t>-</w:t>
      </w:r>
      <w:r w:rsidRPr="00307126">
        <w:rPr>
          <w:rFonts w:ascii="Times New Roman" w:hAnsi="Times New Roman"/>
        </w:rPr>
        <w:t xml:space="preserve"> </w:t>
      </w:r>
      <w:r w:rsidRPr="00307126">
        <w:rPr>
          <w:rStyle w:val="hps"/>
          <w:rFonts w:ascii="Times New Roman" w:hAnsi="Times New Roman"/>
        </w:rPr>
        <w:t>rozdiel</w:t>
      </w:r>
      <w:r w:rsidRPr="00307126">
        <w:rPr>
          <w:rFonts w:ascii="Times New Roman" w:hAnsi="Times New Roman"/>
        </w:rPr>
        <w:t xml:space="preserve"> </w:t>
      </w:r>
      <w:r w:rsidRPr="00307126">
        <w:rPr>
          <w:rStyle w:val="hps"/>
          <w:rFonts w:ascii="Times New Roman" w:hAnsi="Times New Roman"/>
        </w:rPr>
        <w:t>medzi</w:t>
      </w:r>
      <w:r w:rsidRPr="00307126">
        <w:rPr>
          <w:rFonts w:ascii="Times New Roman" w:hAnsi="Times New Roman"/>
        </w:rPr>
        <w:t xml:space="preserve"> </w:t>
      </w:r>
      <w:r w:rsidRPr="00307126">
        <w:rPr>
          <w:rStyle w:val="hps"/>
          <w:rFonts w:ascii="Times New Roman" w:hAnsi="Times New Roman"/>
        </w:rPr>
        <w:t>súčasnou</w:t>
      </w:r>
      <w:r w:rsidRPr="00307126">
        <w:rPr>
          <w:rFonts w:ascii="Times New Roman" w:hAnsi="Times New Roman"/>
        </w:rPr>
        <w:t xml:space="preserve"> </w:t>
      </w:r>
      <w:r w:rsidRPr="00307126">
        <w:rPr>
          <w:rStyle w:val="hps"/>
          <w:rFonts w:ascii="Times New Roman" w:hAnsi="Times New Roman"/>
        </w:rPr>
        <w:t>hodnotou</w:t>
      </w:r>
      <w:r w:rsidRPr="00307126">
        <w:rPr>
          <w:rFonts w:ascii="Times New Roman" w:hAnsi="Times New Roman"/>
        </w:rPr>
        <w:t xml:space="preserve"> </w:t>
      </w:r>
      <w:r w:rsidRPr="00307126">
        <w:rPr>
          <w:rStyle w:val="hps"/>
          <w:rFonts w:ascii="Times New Roman" w:hAnsi="Times New Roman"/>
        </w:rPr>
        <w:t>investičných</w:t>
      </w:r>
      <w:r w:rsidRPr="00307126">
        <w:rPr>
          <w:rFonts w:ascii="Times New Roman" w:hAnsi="Times New Roman"/>
        </w:rPr>
        <w:t xml:space="preserve"> </w:t>
      </w:r>
      <w:r w:rsidRPr="00307126">
        <w:rPr>
          <w:rStyle w:val="hps"/>
          <w:rFonts w:ascii="Times New Roman" w:hAnsi="Times New Roman"/>
        </w:rPr>
        <w:t>nákladov</w:t>
      </w:r>
      <w:r w:rsidRPr="00307126">
        <w:rPr>
          <w:rFonts w:ascii="Times New Roman" w:hAnsi="Times New Roman"/>
        </w:rPr>
        <w:t xml:space="preserve"> </w:t>
      </w:r>
      <w:r w:rsidRPr="00307126">
        <w:rPr>
          <w:rStyle w:val="hps"/>
          <w:rFonts w:ascii="Times New Roman" w:hAnsi="Times New Roman"/>
        </w:rPr>
        <w:t>na</w:t>
      </w:r>
      <w:r w:rsidRPr="00307126">
        <w:rPr>
          <w:rFonts w:ascii="Times New Roman" w:hAnsi="Times New Roman"/>
        </w:rPr>
        <w:t xml:space="preserve"> </w:t>
      </w:r>
      <w:r w:rsidR="00030F14" w:rsidRPr="00307126">
        <w:rPr>
          <w:rStyle w:val="hps"/>
          <w:rFonts w:ascii="Times New Roman" w:hAnsi="Times New Roman"/>
        </w:rPr>
        <w:t>P</w:t>
      </w:r>
      <w:r w:rsidRPr="00307126">
        <w:rPr>
          <w:rStyle w:val="hps"/>
          <w:rFonts w:ascii="Times New Roman" w:hAnsi="Times New Roman"/>
        </w:rPr>
        <w:t>rojekt</w:t>
      </w:r>
      <w:r w:rsidRPr="00307126">
        <w:rPr>
          <w:rFonts w:ascii="Times New Roman" w:hAnsi="Times New Roman"/>
        </w:rPr>
        <w:t xml:space="preserve"> </w:t>
      </w:r>
      <w:r w:rsidRPr="00307126">
        <w:rPr>
          <w:rStyle w:val="hps"/>
          <w:rFonts w:ascii="Times New Roman" w:hAnsi="Times New Roman"/>
        </w:rPr>
        <w:t>a</w:t>
      </w:r>
      <w:r w:rsidRPr="00307126">
        <w:rPr>
          <w:rFonts w:ascii="Times New Roman" w:hAnsi="Times New Roman"/>
        </w:rPr>
        <w:t xml:space="preserve"> </w:t>
      </w:r>
      <w:r w:rsidRPr="00307126">
        <w:rPr>
          <w:rStyle w:val="hps"/>
          <w:rFonts w:ascii="Times New Roman" w:hAnsi="Times New Roman"/>
        </w:rPr>
        <w:t>súčasnou</w:t>
      </w:r>
      <w:r w:rsidRPr="00307126">
        <w:rPr>
          <w:rFonts w:ascii="Times New Roman" w:hAnsi="Times New Roman"/>
        </w:rPr>
        <w:t xml:space="preserve"> </w:t>
      </w:r>
      <w:r w:rsidRPr="00307126">
        <w:rPr>
          <w:rStyle w:val="hps"/>
          <w:rFonts w:ascii="Times New Roman" w:hAnsi="Times New Roman"/>
        </w:rPr>
        <w:t>hodnotou</w:t>
      </w:r>
      <w:r w:rsidRPr="00307126">
        <w:rPr>
          <w:rFonts w:ascii="Times New Roman" w:hAnsi="Times New Roman"/>
        </w:rPr>
        <w:t xml:space="preserve"> </w:t>
      </w:r>
      <w:r w:rsidRPr="00307126">
        <w:rPr>
          <w:rStyle w:val="hps"/>
          <w:rFonts w:ascii="Times New Roman" w:hAnsi="Times New Roman"/>
        </w:rPr>
        <w:t>čistého</w:t>
      </w:r>
      <w:r w:rsidRPr="00307126">
        <w:rPr>
          <w:rFonts w:ascii="Times New Roman" w:hAnsi="Times New Roman"/>
        </w:rPr>
        <w:t xml:space="preserve"> </w:t>
      </w:r>
      <w:r w:rsidRPr="00307126">
        <w:rPr>
          <w:rStyle w:val="hps"/>
          <w:rFonts w:ascii="Times New Roman" w:hAnsi="Times New Roman"/>
        </w:rPr>
        <w:t>príjmu</w:t>
      </w:r>
      <w:r w:rsidRPr="00307126">
        <w:rPr>
          <w:rFonts w:ascii="Times New Roman" w:hAnsi="Times New Roman"/>
        </w:rPr>
        <w:t xml:space="preserve"> </w:t>
      </w:r>
      <w:r w:rsidRPr="00307126">
        <w:rPr>
          <w:rStyle w:val="hps"/>
          <w:rFonts w:ascii="Times New Roman" w:hAnsi="Times New Roman"/>
        </w:rPr>
        <w:t>(</w:t>
      </w:r>
      <w:r w:rsidRPr="00307126">
        <w:rPr>
          <w:rFonts w:ascii="Times New Roman" w:hAnsi="Times New Roman"/>
        </w:rPr>
        <w:t xml:space="preserve">zvýšeného </w:t>
      </w:r>
      <w:r w:rsidRPr="00307126">
        <w:rPr>
          <w:rStyle w:val="hps"/>
          <w:rFonts w:ascii="Times New Roman" w:hAnsi="Times New Roman"/>
        </w:rPr>
        <w:t>o</w:t>
      </w:r>
      <w:r w:rsidRPr="00307126">
        <w:rPr>
          <w:rFonts w:ascii="Times New Roman" w:hAnsi="Times New Roman"/>
        </w:rPr>
        <w:t xml:space="preserve"> </w:t>
      </w:r>
      <w:r w:rsidRPr="00307126">
        <w:rPr>
          <w:rStyle w:val="hps"/>
          <w:rFonts w:ascii="Times New Roman" w:hAnsi="Times New Roman"/>
        </w:rPr>
        <w:t>súčasnú</w:t>
      </w:r>
      <w:r w:rsidRPr="00307126">
        <w:rPr>
          <w:rFonts w:ascii="Times New Roman" w:hAnsi="Times New Roman"/>
        </w:rPr>
        <w:t xml:space="preserve"> </w:t>
      </w:r>
      <w:r w:rsidRPr="00307126">
        <w:rPr>
          <w:rStyle w:val="hps"/>
          <w:rFonts w:ascii="Times New Roman" w:hAnsi="Times New Roman"/>
        </w:rPr>
        <w:t>hodnotu</w:t>
      </w:r>
      <w:r w:rsidRPr="00307126">
        <w:rPr>
          <w:rFonts w:ascii="Times New Roman" w:hAnsi="Times New Roman"/>
        </w:rPr>
        <w:t xml:space="preserve"> </w:t>
      </w:r>
      <w:r w:rsidRPr="00307126">
        <w:rPr>
          <w:rStyle w:val="hps"/>
          <w:rFonts w:ascii="Times New Roman" w:hAnsi="Times New Roman"/>
        </w:rPr>
        <w:t>zostatkovej</w:t>
      </w:r>
      <w:r w:rsidRPr="00307126">
        <w:rPr>
          <w:rFonts w:ascii="Times New Roman" w:hAnsi="Times New Roman"/>
        </w:rPr>
        <w:t xml:space="preserve"> </w:t>
      </w:r>
      <w:r w:rsidRPr="00307126">
        <w:rPr>
          <w:rStyle w:val="hps"/>
          <w:rFonts w:ascii="Times New Roman" w:hAnsi="Times New Roman"/>
        </w:rPr>
        <w:t>hodnoty investície</w:t>
      </w:r>
      <w:r w:rsidRPr="00307126">
        <w:rPr>
          <w:rFonts w:ascii="Times New Roman" w:hAnsi="Times New Roman"/>
        </w:rPr>
        <w:t xml:space="preserve">). </w:t>
      </w:r>
      <w:r w:rsidRPr="00307126">
        <w:rPr>
          <w:rStyle w:val="hps"/>
          <w:rFonts w:ascii="Times New Roman" w:hAnsi="Times New Roman"/>
        </w:rPr>
        <w:t>Vyjadruje</w:t>
      </w:r>
      <w:r w:rsidRPr="00307126">
        <w:rPr>
          <w:rFonts w:ascii="Times New Roman" w:hAnsi="Times New Roman"/>
        </w:rPr>
        <w:t xml:space="preserve"> </w:t>
      </w:r>
      <w:r w:rsidRPr="00307126">
        <w:rPr>
          <w:rStyle w:val="hps"/>
          <w:rFonts w:ascii="Times New Roman" w:hAnsi="Times New Roman"/>
        </w:rPr>
        <w:t>časť</w:t>
      </w:r>
      <w:r w:rsidRPr="00307126">
        <w:rPr>
          <w:rFonts w:ascii="Times New Roman" w:hAnsi="Times New Roman"/>
        </w:rPr>
        <w:t xml:space="preserve"> </w:t>
      </w:r>
      <w:r w:rsidRPr="00307126">
        <w:rPr>
          <w:rStyle w:val="hps"/>
          <w:rFonts w:ascii="Times New Roman" w:hAnsi="Times New Roman"/>
        </w:rPr>
        <w:t>investičných</w:t>
      </w:r>
      <w:r w:rsidRPr="00307126">
        <w:rPr>
          <w:rFonts w:ascii="Times New Roman" w:hAnsi="Times New Roman"/>
        </w:rPr>
        <w:t xml:space="preserve"> </w:t>
      </w:r>
      <w:r w:rsidRPr="00307126">
        <w:rPr>
          <w:rStyle w:val="hps"/>
          <w:rFonts w:ascii="Times New Roman" w:hAnsi="Times New Roman"/>
        </w:rPr>
        <w:t>nákladov</w:t>
      </w:r>
      <w:r w:rsidRPr="00307126">
        <w:rPr>
          <w:rFonts w:ascii="Times New Roman" w:hAnsi="Times New Roman"/>
        </w:rPr>
        <w:t xml:space="preserve"> </w:t>
      </w:r>
      <w:r w:rsidRPr="00307126">
        <w:rPr>
          <w:rStyle w:val="hps"/>
          <w:rFonts w:ascii="Times New Roman" w:hAnsi="Times New Roman"/>
        </w:rPr>
        <w:t>na</w:t>
      </w:r>
      <w:r w:rsidRPr="00307126">
        <w:rPr>
          <w:rFonts w:ascii="Times New Roman" w:hAnsi="Times New Roman"/>
        </w:rPr>
        <w:t xml:space="preserve"> </w:t>
      </w:r>
      <w:r w:rsidR="00030F14" w:rsidRPr="00307126">
        <w:rPr>
          <w:rStyle w:val="hps"/>
          <w:rFonts w:ascii="Times New Roman" w:hAnsi="Times New Roman"/>
        </w:rPr>
        <w:t>P</w:t>
      </w:r>
      <w:r w:rsidRPr="00307126">
        <w:rPr>
          <w:rStyle w:val="hps"/>
          <w:rFonts w:ascii="Times New Roman" w:hAnsi="Times New Roman"/>
        </w:rPr>
        <w:t>rojekt</w:t>
      </w:r>
      <w:r w:rsidRPr="00307126">
        <w:rPr>
          <w:rFonts w:ascii="Times New Roman" w:hAnsi="Times New Roman"/>
        </w:rPr>
        <w:t xml:space="preserve">, </w:t>
      </w:r>
      <w:r w:rsidRPr="00307126">
        <w:rPr>
          <w:rStyle w:val="hps"/>
          <w:rFonts w:ascii="Times New Roman" w:hAnsi="Times New Roman"/>
        </w:rPr>
        <w:t>ktoré</w:t>
      </w:r>
      <w:r w:rsidRPr="00307126">
        <w:rPr>
          <w:rFonts w:ascii="Times New Roman" w:hAnsi="Times New Roman"/>
        </w:rPr>
        <w:t xml:space="preserve"> </w:t>
      </w:r>
      <w:r w:rsidRPr="00307126">
        <w:rPr>
          <w:rStyle w:val="hps"/>
          <w:rFonts w:ascii="Times New Roman" w:hAnsi="Times New Roman"/>
        </w:rPr>
        <w:t>nemôžu</w:t>
      </w:r>
      <w:r w:rsidRPr="00307126">
        <w:rPr>
          <w:rFonts w:ascii="Times New Roman" w:hAnsi="Times New Roman"/>
        </w:rPr>
        <w:t xml:space="preserve"> </w:t>
      </w:r>
      <w:r w:rsidRPr="00307126">
        <w:rPr>
          <w:rStyle w:val="hps"/>
          <w:rFonts w:ascii="Times New Roman" w:hAnsi="Times New Roman"/>
        </w:rPr>
        <w:t>byť</w:t>
      </w:r>
      <w:r w:rsidRPr="00307126">
        <w:rPr>
          <w:rFonts w:ascii="Times New Roman" w:hAnsi="Times New Roman"/>
        </w:rPr>
        <w:t xml:space="preserve"> </w:t>
      </w:r>
      <w:r w:rsidRPr="00307126">
        <w:rPr>
          <w:rStyle w:val="hps"/>
          <w:rFonts w:ascii="Times New Roman" w:hAnsi="Times New Roman"/>
        </w:rPr>
        <w:t>financované</w:t>
      </w:r>
      <w:r w:rsidRPr="00307126">
        <w:rPr>
          <w:rFonts w:ascii="Times New Roman" w:hAnsi="Times New Roman"/>
        </w:rPr>
        <w:t xml:space="preserve"> </w:t>
      </w:r>
      <w:r w:rsidRPr="00307126">
        <w:rPr>
          <w:rStyle w:val="hps"/>
          <w:rFonts w:ascii="Times New Roman" w:hAnsi="Times New Roman"/>
        </w:rPr>
        <w:t>samotným</w:t>
      </w:r>
      <w:r w:rsidRPr="00307126">
        <w:rPr>
          <w:rFonts w:ascii="Times New Roman" w:hAnsi="Times New Roman"/>
        </w:rPr>
        <w:t xml:space="preserve"> </w:t>
      </w:r>
      <w:r w:rsidR="00030F14" w:rsidRPr="00307126">
        <w:rPr>
          <w:rStyle w:val="hps"/>
          <w:rFonts w:ascii="Times New Roman" w:hAnsi="Times New Roman"/>
        </w:rPr>
        <w:t>P</w:t>
      </w:r>
      <w:r w:rsidRPr="00307126">
        <w:rPr>
          <w:rStyle w:val="hps"/>
          <w:rFonts w:ascii="Times New Roman" w:hAnsi="Times New Roman"/>
        </w:rPr>
        <w:t>rojektom</w:t>
      </w:r>
      <w:r w:rsidRPr="00307126">
        <w:rPr>
          <w:rFonts w:ascii="Times New Roman" w:hAnsi="Times New Roman"/>
        </w:rPr>
        <w:t xml:space="preserve">, </w:t>
      </w:r>
      <w:r w:rsidRPr="00307126">
        <w:rPr>
          <w:rStyle w:val="hps"/>
          <w:rFonts w:ascii="Times New Roman" w:hAnsi="Times New Roman"/>
        </w:rPr>
        <w:t>a</w:t>
      </w:r>
      <w:r w:rsidRPr="00307126">
        <w:rPr>
          <w:rFonts w:ascii="Times New Roman" w:hAnsi="Times New Roman"/>
        </w:rPr>
        <w:t xml:space="preserve"> </w:t>
      </w:r>
      <w:r w:rsidRPr="00307126">
        <w:rPr>
          <w:rStyle w:val="hps"/>
          <w:rFonts w:ascii="Times New Roman" w:hAnsi="Times New Roman"/>
        </w:rPr>
        <w:t>preto</w:t>
      </w:r>
      <w:r w:rsidRPr="00307126">
        <w:rPr>
          <w:rFonts w:ascii="Times New Roman" w:hAnsi="Times New Roman"/>
        </w:rPr>
        <w:t xml:space="preserve"> </w:t>
      </w:r>
      <w:r w:rsidRPr="00307126">
        <w:rPr>
          <w:rStyle w:val="hps"/>
          <w:rFonts w:ascii="Times New Roman" w:hAnsi="Times New Roman"/>
        </w:rPr>
        <w:t>môžu</w:t>
      </w:r>
      <w:r w:rsidRPr="00307126">
        <w:rPr>
          <w:rFonts w:ascii="Times New Roman" w:hAnsi="Times New Roman"/>
        </w:rPr>
        <w:t xml:space="preserve"> </w:t>
      </w:r>
      <w:r w:rsidRPr="00307126">
        <w:rPr>
          <w:rStyle w:val="hps"/>
          <w:rFonts w:ascii="Times New Roman" w:hAnsi="Times New Roman"/>
        </w:rPr>
        <w:t>byť</w:t>
      </w:r>
      <w:r w:rsidRPr="00307126">
        <w:rPr>
          <w:rFonts w:ascii="Times New Roman" w:hAnsi="Times New Roman"/>
        </w:rPr>
        <w:t xml:space="preserve"> </w:t>
      </w:r>
      <w:r w:rsidRPr="00307126">
        <w:rPr>
          <w:rStyle w:val="hps"/>
          <w:rFonts w:ascii="Times New Roman" w:hAnsi="Times New Roman"/>
        </w:rPr>
        <w:t>financované</w:t>
      </w:r>
      <w:r w:rsidRPr="00307126">
        <w:rPr>
          <w:rFonts w:ascii="Times New Roman" w:hAnsi="Times New Roman"/>
        </w:rPr>
        <w:t xml:space="preserve"> </w:t>
      </w:r>
      <w:r w:rsidRPr="00307126">
        <w:rPr>
          <w:rStyle w:val="hps"/>
          <w:rFonts w:ascii="Times New Roman" w:hAnsi="Times New Roman"/>
        </w:rPr>
        <w:t>formou</w:t>
      </w:r>
      <w:r w:rsidRPr="00307126">
        <w:rPr>
          <w:rFonts w:ascii="Times New Roman" w:hAnsi="Times New Roman"/>
        </w:rPr>
        <w:t xml:space="preserve"> </w:t>
      </w:r>
      <w:r w:rsidRPr="00307126">
        <w:rPr>
          <w:rStyle w:val="hps"/>
          <w:rFonts w:ascii="Times New Roman" w:hAnsi="Times New Roman"/>
        </w:rPr>
        <w:t>príspevku</w:t>
      </w:r>
      <w:r w:rsidRPr="00307126">
        <w:rPr>
          <w:rFonts w:ascii="Times New Roman" w:hAnsi="Times New Roman"/>
        </w:rPr>
        <w:t>;</w:t>
      </w:r>
      <w:commentRangeEnd w:id="8"/>
      <w:commentRangeEnd w:id="9"/>
      <w:r>
        <w:rPr>
          <w:rStyle w:val="Odkaznakomentr"/>
          <w:rFonts w:ascii="Times New Roman" w:eastAsia="Times New Roman" w:hAnsi="Times New Roman"/>
          <w:lang w:val="x-none" w:eastAsia="x-none"/>
        </w:rPr>
        <w:commentReference w:id="8"/>
      </w:r>
      <w:r w:rsidRPr="009A0837">
        <w:rPr>
          <w:rStyle w:val="Odkaznakomentr"/>
          <w:rFonts w:ascii="Times New Roman" w:hAnsi="Times New Roman"/>
          <w:sz w:val="22"/>
          <w:lang w:val="x-none"/>
        </w:rPr>
        <w:commentReference w:id="9"/>
      </w:r>
    </w:p>
    <w:p w14:paraId="2912CE93"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 xml:space="preserve">Finančné ukončenie </w:t>
      </w:r>
      <w:r w:rsidR="00DA1C3D" w:rsidRPr="00307126">
        <w:rPr>
          <w:rFonts w:ascii="Times New Roman" w:hAnsi="Times New Roman"/>
          <w:b/>
        </w:rPr>
        <w:t xml:space="preserve">Projektu </w:t>
      </w:r>
      <w:r w:rsidR="00DA1C3D" w:rsidRPr="00307126">
        <w:rPr>
          <w:rFonts w:ascii="Times New Roman" w:hAnsi="Times New Roman"/>
        </w:rPr>
        <w:t xml:space="preserve">(zodpovedá pojmu ukončenie Realizácie Projektu, ako tento pojem (ukončenie realizácie projektu) používa Systém riadenia EŠIF a súčasne v zmysle Systému finančného riadenia sa Projekt po ukončení Realizácie Projektu označuje ako „ukončená operácia“) </w:t>
      </w:r>
      <w:r w:rsidRPr="00307126">
        <w:rPr>
          <w:rFonts w:ascii="Times New Roman" w:hAnsi="Times New Roman"/>
          <w:b/>
        </w:rPr>
        <w:t xml:space="preserve">– </w:t>
      </w:r>
      <w:r w:rsidRPr="00307126">
        <w:rPr>
          <w:rFonts w:ascii="Times New Roman" w:hAnsi="Times New Roman"/>
        </w:rPr>
        <w:t xml:space="preserve">nastane dňom, kedy </w:t>
      </w:r>
      <w:r w:rsidR="000C1A84" w:rsidRPr="00307126">
        <w:rPr>
          <w:rFonts w:ascii="Times New Roman" w:hAnsi="Times New Roman"/>
        </w:rPr>
        <w:t xml:space="preserve">po zrealizovaní všetkých Aktivít v rámci Realizácie </w:t>
      </w:r>
      <w:r w:rsidR="00DA1C3D" w:rsidRPr="00307126">
        <w:rPr>
          <w:rFonts w:ascii="Times New Roman" w:hAnsi="Times New Roman"/>
        </w:rPr>
        <w:t xml:space="preserve">aktivít </w:t>
      </w:r>
      <w:r w:rsidR="000C1A84" w:rsidRPr="00307126">
        <w:rPr>
          <w:rFonts w:ascii="Times New Roman" w:hAnsi="Times New Roman"/>
        </w:rPr>
        <w:t xml:space="preserve">Projektu došlo </w:t>
      </w:r>
      <w:r w:rsidRPr="00307126">
        <w:rPr>
          <w:rFonts w:ascii="Times New Roman" w:hAnsi="Times New Roman"/>
        </w:rPr>
        <w:t xml:space="preserve">k splneniu oboch nasledovných podmienok: </w:t>
      </w:r>
    </w:p>
    <w:p w14:paraId="518B9872" w14:textId="77777777" w:rsidR="002F22D1" w:rsidRPr="00307126" w:rsidRDefault="002F22D1" w:rsidP="002F22D1">
      <w:pPr>
        <w:numPr>
          <w:ilvl w:val="1"/>
          <w:numId w:val="35"/>
        </w:numPr>
        <w:spacing w:before="120" w:after="0" w:line="264" w:lineRule="auto"/>
        <w:jc w:val="both"/>
        <w:rPr>
          <w:rFonts w:ascii="Times New Roman" w:hAnsi="Times New Roman"/>
        </w:rPr>
      </w:pPr>
      <w:r w:rsidRPr="00307126">
        <w:rPr>
          <w:rFonts w:ascii="Times New Roman" w:hAnsi="Times New Roman"/>
        </w:rPr>
        <w:t>Prijímateľ uhradil všetky Oprávnené výdavky všetkým svojím Dodávateľom a tieto sú premietnuté do účtovníctva Prijímateľa v zmysle príslušných právnych predpisov SR a podmienok stanovených v Zmluve o poskytnutí NFP a</w:t>
      </w:r>
    </w:p>
    <w:p w14:paraId="73642C58" w14:textId="77777777" w:rsidR="002F22D1" w:rsidRPr="00307126" w:rsidRDefault="002F22D1" w:rsidP="002F22D1">
      <w:pPr>
        <w:numPr>
          <w:ilvl w:val="1"/>
          <w:numId w:val="35"/>
        </w:numPr>
        <w:spacing w:before="120" w:after="0" w:line="264" w:lineRule="auto"/>
        <w:jc w:val="both"/>
        <w:rPr>
          <w:rFonts w:ascii="Times New Roman" w:hAnsi="Times New Roman"/>
          <w:bCs/>
        </w:rPr>
      </w:pPr>
      <w:r w:rsidRPr="00307126">
        <w:rPr>
          <w:rFonts w:ascii="Times New Roman" w:hAnsi="Times New Roman"/>
        </w:rPr>
        <w:t>Prijímateľovi bol uhradený/zúčtovaný zodpovedajúci NFP.</w:t>
      </w:r>
    </w:p>
    <w:p w14:paraId="6506317D" w14:textId="6C01F98F" w:rsidR="002F22D1" w:rsidRPr="00307126" w:rsidRDefault="002F22D1" w:rsidP="002F22D1">
      <w:pPr>
        <w:spacing w:before="120" w:line="264" w:lineRule="auto"/>
        <w:ind w:left="567"/>
        <w:jc w:val="both"/>
        <w:rPr>
          <w:rFonts w:ascii="Times New Roman" w:hAnsi="Times New Roman"/>
        </w:rPr>
      </w:pPr>
      <w:r w:rsidRPr="00307126">
        <w:rPr>
          <w:rFonts w:ascii="Times New Roman" w:hAnsi="Times New Roman"/>
          <w:b/>
        </w:rPr>
        <w:t>Hlásenie o realizáci</w:t>
      </w:r>
      <w:r w:rsidR="00FB524A">
        <w:rPr>
          <w:rFonts w:ascii="Times New Roman" w:hAnsi="Times New Roman"/>
          <w:b/>
        </w:rPr>
        <w:t>i</w:t>
      </w:r>
      <w:r w:rsidRPr="00307126">
        <w:rPr>
          <w:rFonts w:ascii="Times New Roman" w:hAnsi="Times New Roman"/>
          <w:b/>
        </w:rPr>
        <w:t xml:space="preserve"> </w:t>
      </w:r>
      <w:r w:rsidR="00FF2DC1" w:rsidRPr="00307126">
        <w:rPr>
          <w:rFonts w:ascii="Times New Roman" w:hAnsi="Times New Roman"/>
          <w:b/>
        </w:rPr>
        <w:t xml:space="preserve">aktivít </w:t>
      </w:r>
      <w:r w:rsidRPr="00307126">
        <w:rPr>
          <w:rFonts w:ascii="Times New Roman" w:hAnsi="Times New Roman"/>
          <w:b/>
        </w:rPr>
        <w:t xml:space="preserve">Projektu </w:t>
      </w:r>
      <w:r w:rsidRPr="00307126">
        <w:rPr>
          <w:rFonts w:ascii="Times New Roman" w:hAnsi="Times New Roman"/>
        </w:rPr>
        <w:t xml:space="preserve">- formulár </w:t>
      </w:r>
      <w:r w:rsidR="000E6265" w:rsidRPr="00307126">
        <w:rPr>
          <w:rFonts w:ascii="Times New Roman" w:hAnsi="Times New Roman"/>
        </w:rPr>
        <w:t>v ITMS2014+</w:t>
      </w:r>
      <w:r w:rsidRPr="00307126">
        <w:rPr>
          <w:rFonts w:ascii="Times New Roman" w:hAnsi="Times New Roman"/>
        </w:rPr>
        <w:t xml:space="preserve">, prostredníctvom ktorého Prijímateľ oznamuje Poskytovateľovi Začatie </w:t>
      </w:r>
      <w:r w:rsidR="005743A3" w:rsidRPr="005743A3">
        <w:rPr>
          <w:rFonts w:ascii="Times New Roman" w:hAnsi="Times New Roman"/>
        </w:rPr>
        <w:t>a Uko</w:t>
      </w:r>
      <w:r w:rsidR="005743A3">
        <w:rPr>
          <w:rFonts w:ascii="Times New Roman" w:hAnsi="Times New Roman"/>
        </w:rPr>
        <w:t>n</w:t>
      </w:r>
      <w:r w:rsidR="005743A3" w:rsidRPr="005743A3">
        <w:rPr>
          <w:rFonts w:ascii="Times New Roman" w:hAnsi="Times New Roman"/>
        </w:rPr>
        <w:t xml:space="preserve">čenie </w:t>
      </w:r>
      <w:r w:rsidRPr="00307126">
        <w:rPr>
          <w:rFonts w:ascii="Times New Roman" w:hAnsi="Times New Roman"/>
        </w:rPr>
        <w:t xml:space="preserve">realizácie </w:t>
      </w:r>
      <w:r w:rsidR="00030F14" w:rsidRPr="00307126">
        <w:rPr>
          <w:rFonts w:ascii="Times New Roman" w:hAnsi="Times New Roman"/>
        </w:rPr>
        <w:t xml:space="preserve">hlavných </w:t>
      </w:r>
      <w:r w:rsidRPr="00307126">
        <w:rPr>
          <w:rFonts w:ascii="Times New Roman" w:hAnsi="Times New Roman"/>
        </w:rPr>
        <w:t>aktivít Projektu</w:t>
      </w:r>
      <w:r w:rsidR="00FF2DC1" w:rsidRPr="00307126">
        <w:rPr>
          <w:rFonts w:ascii="Times New Roman" w:hAnsi="Times New Roman"/>
        </w:rPr>
        <w:t xml:space="preserve"> a informáciu o dátume začatia </w:t>
      </w:r>
      <w:r w:rsidR="005743A3">
        <w:rPr>
          <w:rFonts w:ascii="Times New Roman" w:hAnsi="Times New Roman"/>
        </w:rPr>
        <w:t xml:space="preserve">a ukončenia </w:t>
      </w:r>
      <w:r w:rsidR="00FF2DC1" w:rsidRPr="00307126">
        <w:rPr>
          <w:rFonts w:ascii="Times New Roman" w:hAnsi="Times New Roman"/>
        </w:rPr>
        <w:t xml:space="preserve">realizácie podporných aktivít </w:t>
      </w:r>
      <w:r w:rsidR="00183B05" w:rsidRPr="00307126">
        <w:rPr>
          <w:rFonts w:ascii="Times New Roman" w:hAnsi="Times New Roman"/>
        </w:rPr>
        <w:t>Projektu</w:t>
      </w:r>
      <w:r w:rsidRPr="00307126">
        <w:rPr>
          <w:rFonts w:ascii="Times New Roman" w:hAnsi="Times New Roman"/>
        </w:rPr>
        <w:t>;</w:t>
      </w:r>
    </w:p>
    <w:p w14:paraId="39A57CA0" w14:textId="77777777" w:rsidR="002F22D1" w:rsidRPr="00307126" w:rsidRDefault="002F22D1" w:rsidP="002F22D1">
      <w:pPr>
        <w:spacing w:before="120" w:line="264" w:lineRule="auto"/>
        <w:ind w:left="567"/>
        <w:jc w:val="both"/>
        <w:rPr>
          <w:rFonts w:ascii="Times New Roman" w:hAnsi="Times New Roman"/>
          <w:bCs/>
        </w:rPr>
      </w:pPr>
      <w:r w:rsidRPr="00307126">
        <w:rPr>
          <w:rFonts w:ascii="Times New Roman" w:hAnsi="Times New Roman"/>
          <w:b/>
        </w:rPr>
        <w:t>Implementačné nariadenia</w:t>
      </w:r>
      <w:r w:rsidRPr="00307126">
        <w:rPr>
          <w:rFonts w:ascii="Times New Roman" w:hAnsi="Times New Roman"/>
        </w:rPr>
        <w:t xml:space="preserve"> – nariadenia, ktoré vydáva Komisia ako vykonávacie nariadenia alebo delegované nariadenia, ktorými sa s</w:t>
      </w:r>
      <w:r w:rsidRPr="00307126">
        <w:rPr>
          <w:rFonts w:ascii="Times New Roman" w:hAnsi="Times New Roman"/>
          <w:bCs/>
          <w:color w:val="000000"/>
        </w:rPr>
        <w:t>tanovujú podrobnejšie pravidlá a podmienky uplatniteľné na vykonanie rôznych oblastí úpravy podľa všeobecného nariadenia;</w:t>
      </w:r>
    </w:p>
    <w:p w14:paraId="1CAAD567" w14:textId="77777777" w:rsidR="00901527" w:rsidRPr="00307126" w:rsidRDefault="00901527" w:rsidP="00901527">
      <w:pPr>
        <w:ind w:left="540"/>
        <w:jc w:val="both"/>
        <w:rPr>
          <w:rFonts w:ascii="Times New Roman" w:hAnsi="Times New Roman"/>
        </w:rPr>
      </w:pPr>
      <w:commentRangeStart w:id="10"/>
      <w:commentRangeStart w:id="11"/>
      <w:commentRangeStart w:id="12"/>
      <w:r w:rsidRPr="00307126">
        <w:rPr>
          <w:rFonts w:ascii="Times New Roman" w:hAnsi="Times New Roman"/>
          <w:b/>
        </w:rPr>
        <w:t>Iné peňažné príjmy</w:t>
      </w:r>
      <w:r w:rsidRPr="00307126">
        <w:rPr>
          <w:rFonts w:ascii="Times New Roman" w:hAnsi="Times New Roman"/>
        </w:rPr>
        <w:t xml:space="preserve"> – </w:t>
      </w:r>
      <w:r w:rsidR="00C00CAF" w:rsidRPr="00307126">
        <w:rPr>
          <w:rFonts w:ascii="Times New Roman" w:hAnsi="Times New Roman"/>
        </w:rPr>
        <w:t>i</w:t>
      </w:r>
      <w:r w:rsidRPr="00307126">
        <w:rPr>
          <w:rFonts w:ascii="Times New Roman" w:hAnsi="Times New Roman"/>
        </w:rPr>
        <w:t>de o akékoľvek príjmy, ktoré sa vyskytnú pri projektoch nespadajúcich svojim objemom alebo charakterom pod článok 61 všeobecného nariadenia Rady;</w:t>
      </w:r>
    </w:p>
    <w:p w14:paraId="60C98AA3" w14:textId="77777777" w:rsidR="00901527" w:rsidRPr="00307126" w:rsidRDefault="00901527" w:rsidP="00901527">
      <w:pPr>
        <w:ind w:left="540"/>
        <w:jc w:val="both"/>
        <w:rPr>
          <w:rFonts w:ascii="Times New Roman" w:hAnsi="Times New Roman"/>
        </w:rPr>
      </w:pPr>
      <w:r w:rsidRPr="00307126">
        <w:rPr>
          <w:rFonts w:ascii="Times New Roman" w:hAnsi="Times New Roman"/>
          <w:b/>
        </w:rPr>
        <w:lastRenderedPageBreak/>
        <w:t>Iné čisté peňažné príjmy</w:t>
      </w:r>
      <w:r w:rsidRPr="00307126">
        <w:rPr>
          <w:rFonts w:ascii="Times New Roman" w:hAnsi="Times New Roman"/>
        </w:rPr>
        <w:t xml:space="preserve"> – </w:t>
      </w:r>
      <w:r w:rsidR="00C00CAF" w:rsidRPr="00307126">
        <w:rPr>
          <w:rFonts w:ascii="Times New Roman" w:hAnsi="Times New Roman"/>
        </w:rPr>
        <w:t>p</w:t>
      </w:r>
      <w:r w:rsidRPr="00307126">
        <w:rPr>
          <w:rFonts w:ascii="Times New Roman" w:hAnsi="Times New Roman"/>
        </w:rPr>
        <w:t xml:space="preserve">redstavujú rozdiel iných peňažných príjmov a prevádzkových výdavkov počas obdobia realizácie </w:t>
      </w:r>
      <w:r w:rsidR="00030F14" w:rsidRPr="00307126">
        <w:rPr>
          <w:rFonts w:ascii="Times New Roman" w:hAnsi="Times New Roman"/>
        </w:rPr>
        <w:t>P</w:t>
      </w:r>
      <w:r w:rsidRPr="00307126">
        <w:rPr>
          <w:rFonts w:ascii="Times New Roman" w:hAnsi="Times New Roman"/>
        </w:rPr>
        <w:t xml:space="preserve">rojektu. Prijímateľ má povinnosť ich monitorovať (v záverečnej monitorovacej správe) a odpočítať iné čisté peňažné príjmy vytvorené v období </w:t>
      </w:r>
      <w:r w:rsidR="00030F14" w:rsidRPr="00307126">
        <w:rPr>
          <w:rFonts w:ascii="Times New Roman" w:hAnsi="Times New Roman"/>
        </w:rPr>
        <w:t>R</w:t>
      </w:r>
      <w:r w:rsidRPr="00307126">
        <w:rPr>
          <w:rFonts w:ascii="Times New Roman" w:hAnsi="Times New Roman"/>
        </w:rPr>
        <w:t xml:space="preserve">ealizácie </w:t>
      </w:r>
      <w:r w:rsidR="00030F14" w:rsidRPr="00307126">
        <w:rPr>
          <w:rFonts w:ascii="Times New Roman" w:hAnsi="Times New Roman"/>
        </w:rPr>
        <w:t>P</w:t>
      </w:r>
      <w:r w:rsidRPr="00307126">
        <w:rPr>
          <w:rFonts w:ascii="Times New Roman" w:hAnsi="Times New Roman"/>
        </w:rPr>
        <w:t xml:space="preserve">rojektu od </w:t>
      </w:r>
      <w:r w:rsidR="00030F14" w:rsidRPr="00307126">
        <w:rPr>
          <w:rFonts w:ascii="Times New Roman" w:hAnsi="Times New Roman"/>
        </w:rPr>
        <w:t>O</w:t>
      </w:r>
      <w:r w:rsidRPr="00307126">
        <w:rPr>
          <w:rFonts w:ascii="Times New Roman" w:hAnsi="Times New Roman"/>
        </w:rPr>
        <w:t xml:space="preserve">právnených výdavkov </w:t>
      </w:r>
      <w:r w:rsidR="00030F14" w:rsidRPr="00307126">
        <w:rPr>
          <w:rFonts w:ascii="Times New Roman" w:hAnsi="Times New Roman"/>
        </w:rPr>
        <w:t>P</w:t>
      </w:r>
      <w:r w:rsidRPr="00307126">
        <w:rPr>
          <w:rFonts w:ascii="Times New Roman" w:hAnsi="Times New Roman"/>
        </w:rPr>
        <w:t xml:space="preserve">rojektu, a to najneskôr pri predložení záverečnej žiadosti o platbu </w:t>
      </w:r>
      <w:r w:rsidR="00030F14" w:rsidRPr="00307126">
        <w:rPr>
          <w:rFonts w:ascii="Times New Roman" w:hAnsi="Times New Roman"/>
        </w:rPr>
        <w:t>P</w:t>
      </w:r>
      <w:r w:rsidRPr="00307126">
        <w:rPr>
          <w:rFonts w:ascii="Times New Roman" w:hAnsi="Times New Roman"/>
        </w:rPr>
        <w:t xml:space="preserve">rijímateľom, </w:t>
      </w:r>
      <w:r w:rsidR="004059ED" w:rsidRPr="00307126">
        <w:rPr>
          <w:rFonts w:ascii="Times New Roman" w:hAnsi="Times New Roman"/>
        </w:rPr>
        <w:t>ak</w:t>
      </w:r>
      <w:r w:rsidRPr="00307126">
        <w:rPr>
          <w:rFonts w:ascii="Times New Roman" w:hAnsi="Times New Roman"/>
        </w:rPr>
        <w:t xml:space="preserve"> tieto príjmy neboli zohľadnené už pri schválení </w:t>
      </w:r>
      <w:r w:rsidR="00030F14" w:rsidRPr="00307126">
        <w:rPr>
          <w:rFonts w:ascii="Times New Roman" w:hAnsi="Times New Roman"/>
        </w:rPr>
        <w:t>P</w:t>
      </w:r>
      <w:r w:rsidRPr="00307126">
        <w:rPr>
          <w:rFonts w:ascii="Times New Roman" w:hAnsi="Times New Roman"/>
        </w:rPr>
        <w:t xml:space="preserve">rojektu a pomoc nebola znížená už na začiatku </w:t>
      </w:r>
      <w:r w:rsidR="00030F14" w:rsidRPr="00307126">
        <w:rPr>
          <w:rFonts w:ascii="Times New Roman" w:hAnsi="Times New Roman"/>
        </w:rPr>
        <w:t>P</w:t>
      </w:r>
      <w:r w:rsidRPr="00307126">
        <w:rPr>
          <w:rFonts w:ascii="Times New Roman" w:hAnsi="Times New Roman"/>
        </w:rPr>
        <w:t>rojektu;</w:t>
      </w:r>
      <w:commentRangeEnd w:id="10"/>
      <w:r w:rsidR="00C15C8E">
        <w:rPr>
          <w:rStyle w:val="Odkaznakomentr"/>
          <w:rFonts w:ascii="Times New Roman" w:eastAsia="Times New Roman" w:hAnsi="Times New Roman"/>
          <w:lang w:val="x-none" w:eastAsia="x-none"/>
        </w:rPr>
        <w:commentReference w:id="10"/>
      </w:r>
    </w:p>
    <w:commentRangeEnd w:id="11"/>
    <w:commentRangeEnd w:id="12"/>
    <w:p w14:paraId="2ED86E3A" w14:textId="25F16C48" w:rsidR="009809B8" w:rsidRPr="00307126" w:rsidRDefault="00901527" w:rsidP="00744B99">
      <w:pPr>
        <w:spacing w:before="120" w:after="120"/>
        <w:ind w:left="540"/>
        <w:jc w:val="both"/>
        <w:rPr>
          <w:rFonts w:ascii="Times New Roman" w:hAnsi="Times New Roman"/>
          <w:b/>
        </w:rPr>
      </w:pPr>
      <w:r w:rsidRPr="009809B8">
        <w:rPr>
          <w:rStyle w:val="Odkaznakomentr"/>
          <w:rFonts w:ascii="Times New Roman" w:eastAsia="Times New Roman" w:hAnsi="Times New Roman"/>
          <w:sz w:val="22"/>
          <w:szCs w:val="22"/>
          <w:lang w:val="x-none" w:eastAsia="x-none"/>
        </w:rPr>
        <w:commentReference w:id="11"/>
      </w:r>
      <w:r w:rsidRPr="00307126">
        <w:rPr>
          <w:rStyle w:val="Odkaznakomentr"/>
          <w:rFonts w:ascii="Times New Roman" w:eastAsia="Times New Roman" w:hAnsi="Times New Roman"/>
          <w:sz w:val="22"/>
          <w:szCs w:val="22"/>
          <w:lang w:val="x-none" w:eastAsia="x-none"/>
        </w:rPr>
        <w:commentReference w:id="12"/>
      </w:r>
      <w:r w:rsidR="009809B8" w:rsidRPr="00307126">
        <w:rPr>
          <w:rFonts w:ascii="Times New Roman" w:hAnsi="Times New Roman"/>
          <w:b/>
        </w:rPr>
        <w:t xml:space="preserve">Iniciatíva na podporu zamestnanosti mladých ľudí - </w:t>
      </w:r>
      <w:r w:rsidR="009809B8" w:rsidRPr="00307126">
        <w:rPr>
          <w:rFonts w:ascii="Times New Roman" w:hAnsi="Times New Roman"/>
        </w:rPr>
        <w:t>iniciatíva financovaná z osobitných rozpočtových prostriedkov a z cielených investícií z Európskeho sociálneho fondu na doplnenie a posilnenie podpory poskytovanej z európskych štrukturálnych a investičných fondov. Zameriava sa na podporu zamestnanosti mladých ako súčasť cieľa Investovanie do rastu zamestnanosti;</w:t>
      </w:r>
    </w:p>
    <w:p w14:paraId="400966D6" w14:textId="77777777" w:rsidR="002F22D1" w:rsidRPr="00307126" w:rsidRDefault="002F22D1" w:rsidP="00901527">
      <w:pPr>
        <w:ind w:left="540"/>
        <w:jc w:val="both"/>
        <w:rPr>
          <w:rFonts w:ascii="Times New Roman" w:eastAsia="SimSun" w:hAnsi="Times New Roman"/>
          <w:b/>
          <w:bCs/>
        </w:rPr>
      </w:pPr>
      <w:r w:rsidRPr="00307126">
        <w:rPr>
          <w:rFonts w:ascii="Times New Roman" w:hAnsi="Times New Roman"/>
          <w:b/>
        </w:rPr>
        <w:t xml:space="preserve">IT monitorovací systém 2014+ </w:t>
      </w:r>
      <w:r w:rsidRPr="00307126">
        <w:rPr>
          <w:rFonts w:ascii="Times New Roman" w:hAnsi="Times New Roman"/>
        </w:rPr>
        <w:t>alebo</w:t>
      </w:r>
      <w:r w:rsidRPr="00307126">
        <w:rPr>
          <w:rFonts w:ascii="Times New Roman" w:hAnsi="Times New Roman"/>
          <w:b/>
        </w:rPr>
        <w:t xml:space="preserve"> ITMS2014+</w:t>
      </w:r>
      <w:r w:rsidRPr="00307126">
        <w:rPr>
          <w:rFonts w:ascii="Times New Roman" w:hAnsi="Times New Roman"/>
        </w:rPr>
        <w:t xml:space="preserve"> –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01527" w:rsidRPr="00307126">
        <w:rPr>
          <w:rFonts w:ascii="Times New Roman" w:eastAsia="SimSun" w:hAnsi="Times New Roman"/>
          <w:b/>
          <w:bCs/>
        </w:rPr>
        <w:t>;</w:t>
      </w:r>
      <w:r w:rsidRPr="00307126">
        <w:rPr>
          <w:rFonts w:ascii="Times New Roman" w:eastAsia="SimSun" w:hAnsi="Times New Roman"/>
          <w:b/>
          <w:bCs/>
        </w:rPr>
        <w:t xml:space="preserve"> </w:t>
      </w:r>
    </w:p>
    <w:p w14:paraId="43BAE952" w14:textId="77777777" w:rsidR="002F22D1" w:rsidRPr="00307126" w:rsidRDefault="002F22D1" w:rsidP="002F22D1">
      <w:pPr>
        <w:pStyle w:val="AODefHead"/>
        <w:numPr>
          <w:ilvl w:val="0"/>
          <w:numId w:val="0"/>
        </w:numPr>
        <w:spacing w:before="120" w:line="264" w:lineRule="auto"/>
        <w:ind w:firstLine="540"/>
      </w:pPr>
      <w:r w:rsidRPr="00307126">
        <w:rPr>
          <w:b/>
          <w:bCs/>
        </w:rPr>
        <w:t>Komisia</w:t>
      </w:r>
      <w:r w:rsidRPr="00307126">
        <w:t xml:space="preserve"> </w:t>
      </w:r>
      <w:r w:rsidR="00C00CAF" w:rsidRPr="00307126">
        <w:t xml:space="preserve">alebo </w:t>
      </w:r>
      <w:r w:rsidR="00C00CAF" w:rsidRPr="00307126">
        <w:rPr>
          <w:b/>
        </w:rPr>
        <w:t>EK</w:t>
      </w:r>
      <w:r w:rsidRPr="00307126">
        <w:t>– znamená Európsku Komisiu;</w:t>
      </w:r>
    </w:p>
    <w:p w14:paraId="7495D6DD" w14:textId="08D39E11" w:rsidR="00782BBB" w:rsidRPr="00307126" w:rsidRDefault="00782BBB" w:rsidP="00782BBB">
      <w:pPr>
        <w:pStyle w:val="AODefPara"/>
        <w:numPr>
          <w:ilvl w:val="0"/>
          <w:numId w:val="0"/>
        </w:numPr>
        <w:ind w:left="567"/>
      </w:pPr>
      <w:r w:rsidRPr="00307126">
        <w:rPr>
          <w:b/>
        </w:rPr>
        <w:t>Kontrolovaná osoba -</w:t>
      </w:r>
      <w:r w:rsidRPr="00307126">
        <w:t xml:space="preserve">  osoba u ktorej sa vykonáva kontrola overovaných skutočností podľa zákona o príspevku </w:t>
      </w:r>
      <w:r w:rsidR="00B91E2C" w:rsidRPr="00307126">
        <w:t xml:space="preserve">z </w:t>
      </w:r>
      <w:r w:rsidRPr="00307126">
        <w:t xml:space="preserve">EŠIF a finančná kontrola alebo </w:t>
      </w:r>
      <w:r w:rsidRPr="00A54072">
        <w:t>audit podľa zákona o finančnej kontrole</w:t>
      </w:r>
      <w:ins w:id="13" w:author="Autor">
        <w:r w:rsidR="009F6798" w:rsidRPr="00A54072">
          <w:t xml:space="preserve"> a audite</w:t>
        </w:r>
      </w:ins>
      <w:r w:rsidR="00DF0A70" w:rsidRPr="00A54072">
        <w:t>, pričom</w:t>
      </w:r>
      <w:r w:rsidR="00DF0A70" w:rsidRPr="00414023">
        <w:t xml:space="preserve"> vo vzťa</w:t>
      </w:r>
      <w:r w:rsidR="00DF0A70" w:rsidRPr="0044260F">
        <w:t>hu k zákonu o finančn</w:t>
      </w:r>
      <w:r w:rsidR="00DF0A70" w:rsidRPr="00307126">
        <w:t>ej kontrole a audite ide o povinnú osobu tak, ako je v tomto zákone definovaná</w:t>
      </w:r>
      <w:r w:rsidRPr="00307126">
        <w:t>;</w:t>
      </w:r>
    </w:p>
    <w:p w14:paraId="3360C197" w14:textId="11391734" w:rsidR="002F22D1" w:rsidRPr="00773D77" w:rsidRDefault="002F22D1" w:rsidP="002F22D1">
      <w:pPr>
        <w:spacing w:before="120" w:line="264" w:lineRule="auto"/>
        <w:ind w:left="539"/>
        <w:jc w:val="both"/>
        <w:rPr>
          <w:rFonts w:ascii="Times New Roman" w:hAnsi="Times New Roman"/>
        </w:rPr>
      </w:pPr>
      <w:r w:rsidRPr="00307126">
        <w:rPr>
          <w:rFonts w:ascii="Times New Roman" w:hAnsi="Times New Roman"/>
          <w:b/>
        </w:rPr>
        <w:t>Lehota</w:t>
      </w:r>
      <w:r w:rsidRPr="00307126">
        <w:rPr>
          <w:rFonts w:ascii="Times New Roman" w:hAnsi="Times New Roman"/>
        </w:rPr>
        <w:t xml:space="preserve"> - ak nie je v Zmluve o poskytnutí NFP uvedené inak, z</w:t>
      </w:r>
      <w:r w:rsidRPr="00307126">
        <w:rPr>
          <w:rFonts w:ascii="Times New Roman" w:hAnsi="Times New Roman"/>
          <w:bCs/>
        </w:rPr>
        <w:t xml:space="preserve">a dni sa považujú Pracovné dni. Do plynutia lehoty sa nezapočítava </w:t>
      </w:r>
      <w:r w:rsidR="00030F14" w:rsidRPr="00307126">
        <w:rPr>
          <w:rFonts w:ascii="Times New Roman" w:hAnsi="Times New Roman"/>
          <w:bCs/>
        </w:rPr>
        <w:t xml:space="preserve">kalendárny </w:t>
      </w:r>
      <w:r w:rsidRPr="00307126">
        <w:rPr>
          <w:rFonts w:ascii="Times New Roman" w:hAnsi="Times New Roman"/>
          <w:bCs/>
        </w:rPr>
        <w:t xml:space="preserve">deň, </w:t>
      </w:r>
      <w:r w:rsidR="00030F14" w:rsidRPr="00307126">
        <w:rPr>
          <w:rFonts w:ascii="Times New Roman" w:hAnsi="Times New Roman"/>
          <w:bCs/>
        </w:rPr>
        <w:t xml:space="preserve">v ktorom </w:t>
      </w:r>
      <w:r w:rsidRPr="00307126">
        <w:rPr>
          <w:rFonts w:ascii="Times New Roman" w:hAnsi="Times New Roman"/>
          <w:bCs/>
        </w:rPr>
        <w:t xml:space="preserve">došlo ku skutočnosti určujúcej začiatok lehoty. </w:t>
      </w:r>
      <w:r w:rsidR="0003242F" w:rsidRPr="00307126">
        <w:rPr>
          <w:rFonts w:ascii="Times New Roman" w:hAnsi="Times New Roman"/>
          <w:bCs/>
        </w:rPr>
        <w:t>Lehoty určené podľa</w:t>
      </w:r>
      <w:r w:rsidR="00222AC7" w:rsidRPr="00307126">
        <w:rPr>
          <w:rFonts w:ascii="Times New Roman" w:hAnsi="Times New Roman"/>
          <w:bCs/>
        </w:rPr>
        <w:t xml:space="preserve"> </w:t>
      </w:r>
      <w:r w:rsidR="0003242F" w:rsidRPr="00307126">
        <w:rPr>
          <w:rFonts w:ascii="Times New Roman" w:hAnsi="Times New Roman"/>
          <w:bCs/>
        </w:rPr>
        <w:t xml:space="preserve">dní začínajú plynúť prvým pracovným dňom nasledujúcim po </w:t>
      </w:r>
      <w:r w:rsidR="00030F14" w:rsidRPr="00307126">
        <w:rPr>
          <w:rFonts w:ascii="Times New Roman" w:hAnsi="Times New Roman"/>
          <w:bCs/>
        </w:rPr>
        <w:t xml:space="preserve">kalendárnom </w:t>
      </w:r>
      <w:r w:rsidR="0003242F" w:rsidRPr="00307126">
        <w:rPr>
          <w:rFonts w:ascii="Times New Roman" w:hAnsi="Times New Roman"/>
          <w:bCs/>
        </w:rPr>
        <w:t>dni</w:t>
      </w:r>
      <w:r w:rsidR="00222AC7" w:rsidRPr="00307126">
        <w:rPr>
          <w:rFonts w:ascii="Times New Roman" w:hAnsi="Times New Roman"/>
          <w:bCs/>
        </w:rPr>
        <w:t xml:space="preserve">, </w:t>
      </w:r>
      <w:r w:rsidR="00030F14" w:rsidRPr="00307126">
        <w:rPr>
          <w:rFonts w:ascii="Times New Roman" w:hAnsi="Times New Roman"/>
          <w:bCs/>
        </w:rPr>
        <w:t>v ktorom</w:t>
      </w:r>
      <w:r w:rsidR="00222AC7" w:rsidRPr="00307126">
        <w:rPr>
          <w:rFonts w:ascii="Times New Roman" w:hAnsi="Times New Roman"/>
          <w:bCs/>
        </w:rPr>
        <w:t xml:space="preserve"> došlo ku skutočnosti určujúcej začiatok lehoty.</w:t>
      </w:r>
      <w:r w:rsidR="0003242F" w:rsidRPr="00307126">
        <w:rPr>
          <w:rFonts w:ascii="Times New Roman" w:hAnsi="Times New Roman"/>
          <w:bCs/>
        </w:rPr>
        <w:t xml:space="preserve"> </w:t>
      </w:r>
      <w:r w:rsidRPr="00307126">
        <w:rPr>
          <w:rFonts w:ascii="Times New Roman" w:hAnsi="Times New Roman"/>
          <w:bCs/>
        </w:rPr>
        <w:t>Lehoty určené podľa týždňov, mesiacov alebo rokov sa končia uplynutím toho kalendárneho dňa, ktorý sa svojím označením zhoduje s dňom, keď došlo k skutočnosti určujúcej začiatok lehoty. Ak taký kalendárny deň v mesiaci nie je, lehota sa končí posledným dňom mesiaca. Ak koniec lehoty pripadne na sobotu, nedeľu alebo na deň pracovného pokoja v zmysle zákona č. 241/1993 Z. z. o štátnych sviatkoch, dňoch pracovného pokoja a pamätných dňoch v znení neskorších predpisov, je posledným dňom lehoty nasledujúci pracovný deň. Lehota je pre Prijímateľa zachovaná, ak sa posledný deň lehoty podanie podá osobne u Poskytovateľa, alebo ak sa podanie odovzdá na poštovú prepravu, ak nie je v Zmluve o poskytnutí NFP uvedené inak</w:t>
      </w:r>
      <w:r w:rsidR="008E5E97" w:rsidRPr="00307126">
        <w:rPr>
          <w:rFonts w:ascii="Times New Roman" w:hAnsi="Times New Roman"/>
          <w:bCs/>
        </w:rPr>
        <w:t xml:space="preserve">. V prípade elektronického predkladania dokumentácie </w:t>
      </w:r>
      <w:r w:rsidR="00AB00F4">
        <w:rPr>
          <w:rFonts w:ascii="Times New Roman" w:hAnsi="Times New Roman"/>
          <w:bCs/>
        </w:rPr>
        <w:t>prostredníctvom Ústredného portálu verejnej správy</w:t>
      </w:r>
      <w:r w:rsidR="00AB00F4" w:rsidRPr="00307126">
        <w:rPr>
          <w:rFonts w:ascii="Times New Roman" w:hAnsi="Times New Roman"/>
          <w:bCs/>
        </w:rPr>
        <w:t xml:space="preserve"> </w:t>
      </w:r>
      <w:r w:rsidR="008E5E97" w:rsidRPr="00307126">
        <w:rPr>
          <w:rFonts w:ascii="Times New Roman" w:hAnsi="Times New Roman"/>
          <w:bCs/>
        </w:rPr>
        <w:t>sa za</w:t>
      </w:r>
      <w:r w:rsidR="00AB00F4">
        <w:rPr>
          <w:rFonts w:ascii="Times New Roman" w:hAnsi="Times New Roman"/>
          <w:bCs/>
        </w:rPr>
        <w:t> </w:t>
      </w:r>
      <w:r w:rsidR="008E5E97" w:rsidRPr="00307126">
        <w:rPr>
          <w:rFonts w:ascii="Times New Roman" w:hAnsi="Times New Roman"/>
          <w:bCs/>
        </w:rPr>
        <w:t>moment</w:t>
      </w:r>
      <w:r w:rsidR="002E609C">
        <w:rPr>
          <w:rFonts w:ascii="Times New Roman" w:hAnsi="Times New Roman"/>
          <w:bCs/>
        </w:rPr>
        <w:t>,</w:t>
      </w:r>
      <w:r w:rsidR="008E5E97" w:rsidRPr="00307126">
        <w:rPr>
          <w:rFonts w:ascii="Times New Roman" w:hAnsi="Times New Roman"/>
          <w:bCs/>
        </w:rPr>
        <w:t xml:space="preserve"> od ktorého začína plynúť lehota, považuje deň </w:t>
      </w:r>
      <w:r w:rsidR="00AB00F4">
        <w:rPr>
          <w:rFonts w:ascii="Times New Roman" w:hAnsi="Times New Roman"/>
          <w:bCs/>
        </w:rPr>
        <w:t>elektronického doručenia dokumentu</w:t>
      </w:r>
      <w:r w:rsidR="008E5E97" w:rsidRPr="00307126">
        <w:rPr>
          <w:rFonts w:ascii="Times New Roman" w:hAnsi="Times New Roman"/>
          <w:bCs/>
        </w:rPr>
        <w:t xml:space="preserve">, ak nie je </w:t>
      </w:r>
      <w:r w:rsidR="002E609C">
        <w:rPr>
          <w:rFonts w:ascii="Times New Roman" w:hAnsi="Times New Roman"/>
          <w:bCs/>
        </w:rPr>
        <w:t>dohodnuté v konkrétnom prípade</w:t>
      </w:r>
      <w:r w:rsidR="008E5E97" w:rsidRPr="00307126">
        <w:rPr>
          <w:rFonts w:ascii="Times New Roman" w:hAnsi="Times New Roman"/>
          <w:bCs/>
        </w:rPr>
        <w:t xml:space="preserve"> inak</w:t>
      </w:r>
      <w:r w:rsidRPr="00307126">
        <w:rPr>
          <w:rFonts w:ascii="Times New Roman" w:hAnsi="Times New Roman"/>
          <w:bCs/>
        </w:rPr>
        <w:t xml:space="preserve">; </w:t>
      </w:r>
    </w:p>
    <w:p w14:paraId="21EF8783" w14:textId="77777777" w:rsidR="002F22D1" w:rsidRPr="00307126" w:rsidRDefault="002F22D1" w:rsidP="002F22D1">
      <w:pPr>
        <w:tabs>
          <w:tab w:val="left" w:pos="2880"/>
        </w:tabs>
        <w:spacing w:before="120" w:line="264" w:lineRule="auto"/>
        <w:ind w:left="539"/>
        <w:jc w:val="both"/>
        <w:rPr>
          <w:rFonts w:ascii="Times New Roman" w:hAnsi="Times New Roman"/>
          <w:bCs/>
        </w:rPr>
      </w:pPr>
      <w:r w:rsidRPr="00307126">
        <w:rPr>
          <w:rFonts w:ascii="Times New Roman" w:hAnsi="Times New Roman"/>
          <w:b/>
          <w:bCs/>
        </w:rPr>
        <w:t xml:space="preserve">Merateľné ukazovatele Projektu – </w:t>
      </w:r>
      <w:r w:rsidRPr="00307126">
        <w:rPr>
          <w:rFonts w:ascii="Times New Roman" w:hAnsi="Times New Roman"/>
          <w:bCs/>
        </w:rPr>
        <w:t xml:space="preserve">záväzná kvantifikácia výstupov a cieľov, ktoré majú byť </w:t>
      </w:r>
      <w:r w:rsidR="00357BAA" w:rsidRPr="00307126">
        <w:rPr>
          <w:rFonts w:ascii="Times New Roman" w:hAnsi="Times New Roman"/>
          <w:bCs/>
        </w:rPr>
        <w:t xml:space="preserve">dosiahnuté Realizáciou hlavných aktivít </w:t>
      </w:r>
      <w:r w:rsidRPr="00307126">
        <w:rPr>
          <w:rFonts w:ascii="Times New Roman" w:hAnsi="Times New Roman"/>
          <w:bCs/>
        </w:rPr>
        <w:t xml:space="preserve">Projektu, ich sledovanie na úrovni Projektu je dôležité z pohľadu riadenia Projektu a sledovania jeho výkonnosti a ktorými sa zabezpečí dosahovanie cieľov na úrovni OP. Poskytovateľ zahrnie do Výzvy návrh merateľných ukazovateľov, z ktorých Prijímateľ zahrnie do Žiadosti o NFP všetky alebo niektoré merateľné ukazovatele, za ktorých plnenie a vyhodnotenie následne Prijímateľ </w:t>
      </w:r>
      <w:r w:rsidRPr="00307126">
        <w:rPr>
          <w:rFonts w:ascii="Times New Roman" w:hAnsi="Times New Roman"/>
          <w:bCs/>
        </w:rPr>
        <w:lastRenderedPageBreak/>
        <w:t>zodpovedá v rámci Realizácie</w:t>
      </w:r>
      <w:r w:rsidR="00357BAA" w:rsidRPr="00307126">
        <w:rPr>
          <w:rFonts w:ascii="Times New Roman" w:hAnsi="Times New Roman"/>
          <w:bCs/>
        </w:rPr>
        <w:t xml:space="preserve"> hlavných</w:t>
      </w:r>
      <w:r w:rsidRPr="00307126">
        <w:rPr>
          <w:rFonts w:ascii="Times New Roman" w:hAnsi="Times New Roman"/>
          <w:bCs/>
        </w:rPr>
        <w:t xml:space="preserve"> </w:t>
      </w:r>
      <w:r w:rsidR="00357BAA" w:rsidRPr="00307126">
        <w:rPr>
          <w:rFonts w:ascii="Times New Roman" w:hAnsi="Times New Roman"/>
          <w:bCs/>
        </w:rPr>
        <w:t xml:space="preserve">aktivít </w:t>
      </w:r>
      <w:r w:rsidRPr="00307126">
        <w:rPr>
          <w:rFonts w:ascii="Times New Roman" w:hAnsi="Times New Roman"/>
          <w:bCs/>
        </w:rPr>
        <w:t xml:space="preserve">Projektu a súčasne zodpovedá za ich </w:t>
      </w:r>
      <w:r w:rsidR="007A714C" w:rsidRPr="00307126">
        <w:rPr>
          <w:rFonts w:ascii="Times New Roman" w:hAnsi="Times New Roman"/>
          <w:bCs/>
        </w:rPr>
        <w:t xml:space="preserve">plnenie, resp. </w:t>
      </w:r>
      <w:r w:rsidRPr="00307126">
        <w:rPr>
          <w:rFonts w:ascii="Times New Roman" w:hAnsi="Times New Roman"/>
          <w:bCs/>
        </w:rPr>
        <w:t xml:space="preserve">udržanie v rámci </w:t>
      </w:r>
      <w:r w:rsidR="007A714C" w:rsidRPr="00307126">
        <w:rPr>
          <w:rFonts w:ascii="Times New Roman" w:hAnsi="Times New Roman"/>
          <w:bCs/>
        </w:rPr>
        <w:t xml:space="preserve">Obdobia </w:t>
      </w:r>
      <w:r w:rsidRPr="00307126">
        <w:rPr>
          <w:rFonts w:ascii="Times New Roman" w:hAnsi="Times New Roman"/>
          <w:bCs/>
        </w:rPr>
        <w:t xml:space="preserve">Udržateľnosti Projektu. Merateľné ukazovatele </w:t>
      </w:r>
      <w:r w:rsidR="00310C95" w:rsidRPr="00307126">
        <w:rPr>
          <w:rFonts w:ascii="Times New Roman" w:hAnsi="Times New Roman"/>
          <w:bCs/>
        </w:rPr>
        <w:t xml:space="preserve">Projektu </w:t>
      </w:r>
      <w:r w:rsidRPr="00307126">
        <w:rPr>
          <w:rFonts w:ascii="Times New Roman" w:hAnsi="Times New Roman"/>
          <w:bCs/>
        </w:rPr>
        <w:t>odzrkadľujú skutočné dosahovanie pokroku na úrovni Projektu, priradzujú sa k hlavným Aktivitám Projektu a v zásade zodpovedajú výstupu Projektu. Merateľné ukazovatele Projektu sú uvedené v Prílohe č. 2 Zmluvy o poskytnutí NFP v rozsahu, v akom boli súčasťou schválenej Žiadosti o</w:t>
      </w:r>
      <w:r w:rsidR="00065A9E" w:rsidRPr="00307126">
        <w:rPr>
          <w:rFonts w:ascii="Times New Roman" w:hAnsi="Times New Roman"/>
          <w:bCs/>
        </w:rPr>
        <w:t> </w:t>
      </w:r>
      <w:r w:rsidRPr="00307126">
        <w:rPr>
          <w:rFonts w:ascii="Times New Roman" w:hAnsi="Times New Roman"/>
          <w:bCs/>
        </w:rPr>
        <w:t>NFP</w:t>
      </w:r>
      <w:r w:rsidR="00065A9E" w:rsidRPr="00307126">
        <w:rPr>
          <w:rFonts w:ascii="Times New Roman" w:hAnsi="Times New Roman"/>
          <w:bCs/>
        </w:rPr>
        <w:t>. V prípade, ak sa v Zmluve o poskytnutí NFP uvádza pojem Merateľný ukazovateľ Projektu vo všeobecnosti, bez označenia „s príznakom“ alebo „bez príznaku“, zahŕňa takýto pojem aj Merateľný ukazovateľ Projektu s príznakom aj Merateľný ukazovateľ Projektu bez príznaku</w:t>
      </w:r>
      <w:r w:rsidRPr="00307126">
        <w:rPr>
          <w:rFonts w:ascii="Times New Roman" w:hAnsi="Times New Roman"/>
          <w:bCs/>
        </w:rPr>
        <w:t>;</w:t>
      </w:r>
    </w:p>
    <w:p w14:paraId="7D2E7544" w14:textId="77777777" w:rsidR="002F22D1" w:rsidRPr="00307126" w:rsidRDefault="002F22D1" w:rsidP="002F22D1">
      <w:pPr>
        <w:spacing w:before="120" w:line="264" w:lineRule="auto"/>
        <w:ind w:left="539"/>
        <w:jc w:val="both"/>
        <w:rPr>
          <w:rFonts w:ascii="Times New Roman" w:hAnsi="Times New Roman"/>
          <w:bCs/>
        </w:rPr>
      </w:pPr>
      <w:r w:rsidRPr="00307126">
        <w:rPr>
          <w:rFonts w:ascii="Times New Roman" w:hAnsi="Times New Roman"/>
          <w:b/>
          <w:bCs/>
        </w:rPr>
        <w:t xml:space="preserve">Merateľný ukazovateľ Projektu s príznakom – </w:t>
      </w:r>
      <w:r w:rsidRPr="00307126">
        <w:rPr>
          <w:rFonts w:ascii="Times New Roman" w:hAnsi="Times New Roman"/>
          <w:bCs/>
        </w:rPr>
        <w:t>Merateľný ukazovateľ Projektu, ktorého dosiahnutie je objektívne ovplyvniteľné externými faktormi a ktorých dosahovanie nie je plne v kompetencii Prijímateľa. Nedosiahnutie plánovanej hodnoty Merateľných ukazovateľov Projektu s</w:t>
      </w:r>
      <w:r w:rsidR="00C6009B" w:rsidRPr="00307126">
        <w:rPr>
          <w:rFonts w:ascii="Times New Roman" w:hAnsi="Times New Roman"/>
          <w:bCs/>
        </w:rPr>
        <w:t> </w:t>
      </w:r>
      <w:r w:rsidRPr="00307126">
        <w:rPr>
          <w:rFonts w:ascii="Times New Roman" w:hAnsi="Times New Roman"/>
          <w:bCs/>
        </w:rPr>
        <w:t>príznakom</w:t>
      </w:r>
      <w:r w:rsidR="00C6009B" w:rsidRPr="00307126">
        <w:rPr>
          <w:rFonts w:ascii="Times New Roman" w:hAnsi="Times New Roman"/>
          <w:bCs/>
        </w:rPr>
        <w:t xml:space="preserve"> v rámci akceptovateľnej miery odchýlky</w:t>
      </w:r>
      <w:r w:rsidRPr="00307126">
        <w:rPr>
          <w:rFonts w:ascii="Times New Roman" w:hAnsi="Times New Roman"/>
          <w:bCs/>
        </w:rPr>
        <w:t xml:space="preserve"> pri preukázaní daného externého vplyvu nemusí byť spojené s finančnou sankciou vo vzťahu k</w:t>
      </w:r>
      <w:r w:rsidR="007A714C" w:rsidRPr="00307126">
        <w:rPr>
          <w:rFonts w:ascii="Times New Roman" w:hAnsi="Times New Roman"/>
          <w:bCs/>
        </w:rPr>
        <w:t> </w:t>
      </w:r>
      <w:r w:rsidRPr="00307126">
        <w:rPr>
          <w:rFonts w:ascii="Times New Roman" w:hAnsi="Times New Roman"/>
          <w:bCs/>
        </w:rPr>
        <w:t>Prijímateľovi</w:t>
      </w:r>
      <w:r w:rsidR="007A714C" w:rsidRPr="00307126">
        <w:rPr>
          <w:rFonts w:ascii="Times New Roman" w:hAnsi="Times New Roman"/>
          <w:bCs/>
        </w:rPr>
        <w:t xml:space="preserve"> pri splnení podmienok podľa článku 6 ods</w:t>
      </w:r>
      <w:r w:rsidR="001D3560" w:rsidRPr="00307126">
        <w:rPr>
          <w:rFonts w:ascii="Times New Roman" w:hAnsi="Times New Roman"/>
          <w:bCs/>
        </w:rPr>
        <w:t>ek</w:t>
      </w:r>
      <w:r w:rsidR="007A714C" w:rsidRPr="00307126">
        <w:rPr>
          <w:rFonts w:ascii="Times New Roman" w:hAnsi="Times New Roman"/>
          <w:bCs/>
        </w:rPr>
        <w:t xml:space="preserve"> 6.6 zmluvy</w:t>
      </w:r>
      <w:r w:rsidRPr="00307126">
        <w:rPr>
          <w:rFonts w:ascii="Times New Roman" w:hAnsi="Times New Roman"/>
          <w:bCs/>
        </w:rPr>
        <w:t>;</w:t>
      </w:r>
    </w:p>
    <w:p w14:paraId="7A55B93F" w14:textId="77777777" w:rsidR="002F22D1" w:rsidRPr="00307126" w:rsidRDefault="002F22D1" w:rsidP="002F22D1">
      <w:pPr>
        <w:spacing w:before="120" w:line="264" w:lineRule="auto"/>
        <w:ind w:left="539"/>
        <w:jc w:val="both"/>
        <w:rPr>
          <w:rFonts w:ascii="Times New Roman" w:hAnsi="Times New Roman"/>
          <w:bCs/>
        </w:rPr>
      </w:pPr>
      <w:r w:rsidRPr="00307126">
        <w:rPr>
          <w:rFonts w:ascii="Times New Roman" w:hAnsi="Times New Roman"/>
          <w:b/>
          <w:bCs/>
        </w:rPr>
        <w:t xml:space="preserve">Merateľný ukazovateľ Projektu bez príznaku – </w:t>
      </w:r>
      <w:r w:rsidRPr="00307126">
        <w:rPr>
          <w:rFonts w:ascii="Times New Roman" w:hAnsi="Times New Roman"/>
          <w:bCs/>
        </w:rPr>
        <w:t xml:space="preserve">Merateľný ukazovateľ Projektu, ktorého dosiahnutie je záväzné z hľadiska dosiahnutia jeho plánovanej hodnoty, pričom akceptovateľná miera odchýlky, ktorá </w:t>
      </w:r>
      <w:r w:rsidR="00E95604" w:rsidRPr="00307126">
        <w:rPr>
          <w:rFonts w:ascii="Times New Roman" w:hAnsi="Times New Roman"/>
          <w:bCs/>
        </w:rPr>
        <w:t xml:space="preserve">nemusí </w:t>
      </w:r>
      <w:r w:rsidRPr="00307126">
        <w:rPr>
          <w:rFonts w:ascii="Times New Roman" w:hAnsi="Times New Roman"/>
          <w:bCs/>
        </w:rPr>
        <w:t>mať za následok vznik finančnej zodpovednosti vyplýva z čl</w:t>
      </w:r>
      <w:r w:rsidR="009A4BEE" w:rsidRPr="00307126">
        <w:rPr>
          <w:rFonts w:ascii="Times New Roman" w:hAnsi="Times New Roman"/>
          <w:bCs/>
        </w:rPr>
        <w:t>ánku</w:t>
      </w:r>
      <w:r w:rsidRPr="00307126">
        <w:rPr>
          <w:rFonts w:ascii="Times New Roman" w:hAnsi="Times New Roman"/>
          <w:bCs/>
        </w:rPr>
        <w:t xml:space="preserve"> </w:t>
      </w:r>
      <w:r w:rsidR="007A714C" w:rsidRPr="00307126">
        <w:rPr>
          <w:rFonts w:ascii="Times New Roman" w:hAnsi="Times New Roman"/>
          <w:bCs/>
        </w:rPr>
        <w:t>10 VZP</w:t>
      </w:r>
      <w:r w:rsidRPr="00307126">
        <w:rPr>
          <w:rFonts w:ascii="Times New Roman" w:hAnsi="Times New Roman"/>
          <w:bCs/>
        </w:rPr>
        <w:t>;</w:t>
      </w:r>
    </w:p>
    <w:p w14:paraId="45B0965B" w14:textId="2C424FAF" w:rsidR="00901527" w:rsidRPr="00307126" w:rsidRDefault="00901527" w:rsidP="00901527">
      <w:pPr>
        <w:spacing w:before="120"/>
        <w:ind w:left="540"/>
        <w:jc w:val="both"/>
        <w:rPr>
          <w:rFonts w:ascii="Times New Roman" w:hAnsi="Times New Roman"/>
          <w:bCs/>
        </w:rPr>
      </w:pPr>
      <w:commentRangeStart w:id="14"/>
      <w:commentRangeStart w:id="15"/>
      <w:r w:rsidRPr="00307126">
        <w:rPr>
          <w:rFonts w:ascii="Times New Roman" w:hAnsi="Times New Roman"/>
          <w:b/>
          <w:bCs/>
        </w:rPr>
        <w:t>Miera finančnej medzery</w:t>
      </w:r>
      <w:r w:rsidRPr="00307126">
        <w:rPr>
          <w:rFonts w:ascii="Times New Roman" w:hAnsi="Times New Roman"/>
          <w:bCs/>
        </w:rPr>
        <w:t xml:space="preserve"> - predstavuje podiel Finančnej medzery na diskontovaných investičných výdavkoch;</w:t>
      </w:r>
      <w:commentRangeEnd w:id="14"/>
      <w:commentRangeEnd w:id="15"/>
      <w:r>
        <w:rPr>
          <w:rStyle w:val="Odkaznakomentr"/>
          <w:rFonts w:ascii="Times New Roman" w:eastAsia="Times New Roman" w:hAnsi="Times New Roman"/>
          <w:lang w:val="x-none" w:eastAsia="x-none"/>
        </w:rPr>
        <w:commentReference w:id="14"/>
      </w:r>
      <w:r w:rsidRPr="00067253">
        <w:rPr>
          <w:rStyle w:val="Odkaznakomentr"/>
          <w:rFonts w:ascii="Times New Roman" w:hAnsi="Times New Roman"/>
          <w:sz w:val="22"/>
          <w:lang w:val="x-none"/>
        </w:rPr>
        <w:commentReference w:id="15"/>
      </w:r>
    </w:p>
    <w:p w14:paraId="2284ED43" w14:textId="77777777" w:rsidR="00030F14" w:rsidRPr="00307126" w:rsidRDefault="00030F14" w:rsidP="00030F14">
      <w:pPr>
        <w:tabs>
          <w:tab w:val="left" w:pos="2880"/>
        </w:tabs>
        <w:spacing w:before="120" w:line="264" w:lineRule="auto"/>
        <w:ind w:left="539"/>
        <w:jc w:val="both"/>
        <w:rPr>
          <w:rFonts w:ascii="Times New Roman" w:hAnsi="Times New Roman"/>
          <w:bCs/>
        </w:rPr>
      </w:pPr>
      <w:proofErr w:type="spellStart"/>
      <w:r w:rsidRPr="00307126">
        <w:rPr>
          <w:rFonts w:ascii="Times New Roman" w:hAnsi="Times New Roman"/>
          <w:b/>
          <w:bCs/>
        </w:rPr>
        <w:t>Mikro</w:t>
      </w:r>
      <w:proofErr w:type="spellEnd"/>
      <w:r w:rsidRPr="00307126">
        <w:rPr>
          <w:rFonts w:ascii="Times New Roman" w:hAnsi="Times New Roman"/>
          <w:b/>
          <w:bCs/>
        </w:rPr>
        <w:t xml:space="preserve">, malý alebo stredný podnik </w:t>
      </w:r>
      <w:r w:rsidRPr="00307126">
        <w:rPr>
          <w:rFonts w:ascii="Times New Roman" w:hAnsi="Times New Roman"/>
          <w:bCs/>
        </w:rPr>
        <w:t xml:space="preserve">alebo </w:t>
      </w:r>
      <w:r w:rsidRPr="00307126">
        <w:rPr>
          <w:rFonts w:ascii="Times New Roman" w:hAnsi="Times New Roman"/>
          <w:b/>
          <w:bCs/>
        </w:rPr>
        <w:t xml:space="preserve">MSP – </w:t>
      </w:r>
      <w:r w:rsidRPr="00307126">
        <w:rPr>
          <w:rFonts w:ascii="Times New Roman" w:hAnsi="Times New Roman"/>
          <w:bCs/>
        </w:rPr>
        <w:t>znamená podnik vymedzený v prílohe č. 1 Nariadenia Komisie (EÚ) č. 651/2014 zo 17. júna 2014 o vyhlásení určitých kategórií pomoci za zlučiteľné s vnútorným trhom podľa článkov 107 a 108 zmluvy</w:t>
      </w:r>
      <w:r w:rsidR="00B94060" w:rsidRPr="00307126">
        <w:rPr>
          <w:rFonts w:ascii="Times New Roman" w:hAnsi="Times New Roman"/>
          <w:bCs/>
        </w:rPr>
        <w:t>, ak v príslušnej schéme pomoci nie je uvedené inak</w:t>
      </w:r>
      <w:r w:rsidRPr="00307126">
        <w:rPr>
          <w:rFonts w:ascii="Times New Roman" w:hAnsi="Times New Roman"/>
          <w:bCs/>
        </w:rPr>
        <w:t>;</w:t>
      </w:r>
    </w:p>
    <w:p w14:paraId="608EF2C3" w14:textId="500368D9" w:rsidR="002F22D1" w:rsidRPr="00307126" w:rsidRDefault="002F22D1" w:rsidP="002F22D1">
      <w:pPr>
        <w:pStyle w:val="Zkladntext2"/>
        <w:widowControl w:val="0"/>
        <w:tabs>
          <w:tab w:val="left" w:pos="360"/>
        </w:tabs>
        <w:spacing w:before="120" w:after="0" w:line="264" w:lineRule="auto"/>
        <w:ind w:left="540"/>
        <w:jc w:val="both"/>
        <w:rPr>
          <w:sz w:val="22"/>
          <w:szCs w:val="22"/>
        </w:rPr>
      </w:pPr>
      <w:r w:rsidRPr="00307126">
        <w:rPr>
          <w:b/>
          <w:sz w:val="22"/>
          <w:szCs w:val="22"/>
        </w:rPr>
        <w:t>Monitorovací výbor</w:t>
      </w:r>
      <w:r w:rsidRPr="00307126">
        <w:rPr>
          <w:sz w:val="22"/>
          <w:szCs w:val="22"/>
        </w:rPr>
        <w:t xml:space="preserve"> – orgán zriadený riadiacim orgánom pre program</w:t>
      </w:r>
      <w:r w:rsidR="00DC21A2" w:rsidRPr="00307126">
        <w:rPr>
          <w:sz w:val="22"/>
          <w:szCs w:val="22"/>
        </w:rPr>
        <w:t xml:space="preserve"> v súlade s článkom 47 a nasledujúcich všeobecného nariadenia</w:t>
      </w:r>
      <w:r w:rsidRPr="00307126">
        <w:rPr>
          <w:sz w:val="22"/>
          <w:szCs w:val="22"/>
        </w:rPr>
        <w:t xml:space="preserve">, ktorý skúma všetky otázky ovplyvňujúce výkonnosť programu vrátane záverov z preskúmania výkonnosti. Monitorovací výbor </w:t>
      </w:r>
      <w:r w:rsidR="008E5E97" w:rsidRPr="00773D77">
        <w:rPr>
          <w:sz w:val="22"/>
          <w:lang w:val="sk-SK"/>
        </w:rPr>
        <w:t>poskytuje konzultácie</w:t>
      </w:r>
      <w:r w:rsidR="008E5E97" w:rsidRPr="00307126">
        <w:rPr>
          <w:sz w:val="22"/>
          <w:szCs w:val="22"/>
          <w:lang w:val="sk-SK"/>
        </w:rPr>
        <w:t>,</w:t>
      </w:r>
      <w:r w:rsidR="008E5E97" w:rsidRPr="00773D77">
        <w:rPr>
          <w:sz w:val="22"/>
          <w:lang w:val="sk-SK"/>
        </w:rPr>
        <w:t xml:space="preserve"> </w:t>
      </w:r>
      <w:r w:rsidRPr="00307126">
        <w:rPr>
          <w:sz w:val="22"/>
          <w:szCs w:val="22"/>
        </w:rPr>
        <w:t>skúma a schvaľuje všetky návrhy riadiaceho orgánu na zmenu programu. Monitorovací výbor pre program v rámci cieľa Európska územná spolupráca zriaďujú členské štáty zúčastnené na programe a po dohode s riadiacim orgánom aj tretie krajiny, ktoré prijali pozvanie zúčastniť sa na programe;</w:t>
      </w:r>
    </w:p>
    <w:p w14:paraId="6704115B"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bCs/>
        </w:rPr>
        <w:t xml:space="preserve">Nariadenie 1300 - </w:t>
      </w:r>
      <w:r w:rsidRPr="00307126">
        <w:rPr>
          <w:rFonts w:ascii="Times New Roman" w:hAnsi="Times New Roman"/>
        </w:rPr>
        <w:t>nariadenie Európskeho parlamentu a Rady (EÚ) č. 1300/2013 o Kohéznom fonde, ktorým sa zrušuje nariadenie Rady (ES) č. 1084/2006;</w:t>
      </w:r>
    </w:p>
    <w:p w14:paraId="221ACD31"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1301</w:t>
      </w:r>
      <w:r w:rsidRPr="00307126">
        <w:rPr>
          <w:rFonts w:ascii="Times New Roman" w:hAnsi="Times New Roman"/>
        </w:rPr>
        <w:t xml:space="preserve">  - nariadenie Európskeho parlamentu a Rady (EÚ) č. 1301/2013 o Európskom fonde regionálneho rozvoja a o osobitných ustanoveniach týkajúcich sa cieľa Investovanie do rastu a zamestnanosti, a ktorým sa zrušuje nariadenie (ES) č. 1080/2006; </w:t>
      </w:r>
    </w:p>
    <w:p w14:paraId="793E9150"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1302</w:t>
      </w:r>
      <w:r w:rsidRPr="00307126">
        <w:rPr>
          <w:rFonts w:ascii="Times New Roman" w:hAnsi="Times New Roman"/>
        </w:rPr>
        <w:t xml:space="preserve"> -  nariadenie Európskeho parlamentu a Rady (EÚ) č. 1302/2013, ktorým sa mení nariadenie (ES) č. 1082/2006 o Európskom zoskupení územnej spolupráce (EZÚS), </w:t>
      </w:r>
      <w:r w:rsidR="004059ED" w:rsidRPr="00307126">
        <w:rPr>
          <w:rFonts w:ascii="Times New Roman" w:hAnsi="Times New Roman"/>
        </w:rPr>
        <w:t>ak</w:t>
      </w:r>
      <w:r w:rsidRPr="00307126">
        <w:rPr>
          <w:rFonts w:ascii="Times New Roman" w:hAnsi="Times New Roman"/>
        </w:rPr>
        <w:t xml:space="preserve"> ide o vyjasnenie, zjednodušenie a zlepšenie zakladania a fungovania takýchto zoskupení;</w:t>
      </w:r>
    </w:p>
    <w:p w14:paraId="705992F6"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1303</w:t>
      </w:r>
      <w:r w:rsidRPr="00307126">
        <w:rPr>
          <w:rFonts w:ascii="Times New Roman" w:hAnsi="Times New Roman"/>
        </w:rPr>
        <w:t xml:space="preserve"> alebo </w:t>
      </w:r>
      <w:r w:rsidRPr="00307126">
        <w:rPr>
          <w:rFonts w:ascii="Times New Roman" w:hAnsi="Times New Roman"/>
          <w:b/>
        </w:rPr>
        <w:t>všeobecné nariadenie</w:t>
      </w:r>
      <w:r w:rsidRPr="00307126">
        <w:rPr>
          <w:rFonts w:ascii="Times New Roman" w:hAnsi="Times New Roman"/>
        </w:rPr>
        <w:t xml:space="preserve"> - nariadenie Európskeho parlamentu a Rady (EÚ) č. 1303/2013, ktorým sa stanovujú spoločné ustanovenia o Európskom fonde regionálneho rozvoja, Európskom sociálnom fonde, Kohéznom fonde, Európskom </w:t>
      </w:r>
      <w:r w:rsidRPr="00307126">
        <w:rPr>
          <w:rFonts w:ascii="Times New Roman" w:hAnsi="Times New Roman"/>
        </w:rPr>
        <w:lastRenderedPageBreak/>
        <w:t>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3767CC99"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1304</w:t>
      </w:r>
      <w:r w:rsidRPr="00307126">
        <w:rPr>
          <w:rFonts w:ascii="Times New Roman" w:hAnsi="Times New Roman"/>
        </w:rPr>
        <w:t xml:space="preserve"> - nariadenie Európskeho parlamentu a Rady (EÚ) č. 1304/2013 o Európskom sociálnom fonde a o zrušení nariadenia Rady (ES) č. 1081/2006;</w:t>
      </w:r>
    </w:p>
    <w:p w14:paraId="2420CC58"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Nariadenie 508</w:t>
      </w:r>
      <w:r w:rsidRPr="00307126">
        <w:rPr>
          <w:rFonts w:ascii="Times New Roman" w:hAnsi="Times New Roman"/>
        </w:rPr>
        <w:t xml:space="preserve"> - nariadenie Európskeho parlamentu a Rady (EÚ) č. 508/2014 zo dňa 15. mája 2014 o Európskom námornom a rybárskom fonde a zrušení nariadení Rady (ES) č. 2328/2003, (ES) č. 861/2006, (ES) č. 1198/2006 a (ES) č. 791/2007 a nariadenia Európskeho parlamentu a Rady (EÚ) č. 1255/2011</w:t>
      </w:r>
    </w:p>
    <w:p w14:paraId="194C1FBE" w14:textId="77777777" w:rsidR="002F22D1" w:rsidRPr="00307126" w:rsidRDefault="002F22D1" w:rsidP="002F22D1">
      <w:pPr>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 xml:space="preserve">Nariadenia k jednotlivým európskym štrukturálnym a investičným fondom </w:t>
      </w:r>
      <w:r w:rsidRPr="00307126">
        <w:rPr>
          <w:rFonts w:ascii="Times New Roman" w:hAnsi="Times New Roman"/>
        </w:rPr>
        <w:t xml:space="preserve">alebo </w:t>
      </w:r>
      <w:r w:rsidRPr="00307126">
        <w:rPr>
          <w:rFonts w:ascii="Times New Roman" w:hAnsi="Times New Roman"/>
          <w:b/>
        </w:rPr>
        <w:t xml:space="preserve">nariadenia k jednotlivým EŠIF </w:t>
      </w:r>
      <w:r w:rsidRPr="00307126">
        <w:rPr>
          <w:rFonts w:ascii="Times New Roman" w:hAnsi="Times New Roman"/>
        </w:rPr>
        <w:t>– zahŕňajú pre účely tejto Zmluvy o poskytnutí NFP nariadenie 1300, nariadenie 1301, nariadenie 1302, nariadenie 1304 a nariadenie 508;</w:t>
      </w:r>
    </w:p>
    <w:p w14:paraId="186A7259" w14:textId="6935FFDC" w:rsidR="002F22D1" w:rsidRPr="00307126" w:rsidRDefault="002F22D1" w:rsidP="002F22D1">
      <w:pPr>
        <w:pStyle w:val="AODefPara"/>
        <w:numPr>
          <w:ilvl w:val="0"/>
          <w:numId w:val="0"/>
        </w:numPr>
        <w:spacing w:before="120" w:line="264" w:lineRule="auto"/>
        <w:ind w:left="540"/>
        <w:rPr>
          <w:rStyle w:val="Siln"/>
          <w:b w:val="0"/>
        </w:rPr>
      </w:pPr>
      <w:r w:rsidRPr="00307126">
        <w:rPr>
          <w:b/>
        </w:rPr>
        <w:t xml:space="preserve">Nariadenie </w:t>
      </w:r>
      <w:r w:rsidR="007D23F2">
        <w:rPr>
          <w:b/>
        </w:rPr>
        <w:t>2018</w:t>
      </w:r>
      <w:r w:rsidRPr="00307126">
        <w:rPr>
          <w:b/>
        </w:rPr>
        <w:t>/</w:t>
      </w:r>
      <w:r w:rsidR="007D23F2">
        <w:rPr>
          <w:b/>
        </w:rPr>
        <w:t>1046</w:t>
      </w:r>
      <w:r w:rsidR="007D23F2" w:rsidRPr="00307126">
        <w:rPr>
          <w:b/>
        </w:rPr>
        <w:t xml:space="preserve"> </w:t>
      </w:r>
      <w:r w:rsidRPr="00307126">
        <w:rPr>
          <w:b/>
        </w:rPr>
        <w:t xml:space="preserve">– </w:t>
      </w:r>
      <w:r w:rsidRPr="00307126">
        <w:rPr>
          <w:rStyle w:val="Siln"/>
          <w:b w:val="0"/>
        </w:rPr>
        <w:t xml:space="preserve">Nariadenie Európskeho parlamentu a Rady (EÚ, </w:t>
      </w:r>
      <w:proofErr w:type="spellStart"/>
      <w:r w:rsidRPr="00307126">
        <w:rPr>
          <w:rStyle w:val="Siln"/>
          <w:b w:val="0"/>
        </w:rPr>
        <w:t>Euratom</w:t>
      </w:r>
      <w:proofErr w:type="spellEnd"/>
      <w:r w:rsidRPr="00307126">
        <w:rPr>
          <w:rStyle w:val="Siln"/>
          <w:b w:val="0"/>
        </w:rPr>
        <w:t>) č. </w:t>
      </w:r>
      <w:r w:rsidR="007D23F2">
        <w:rPr>
          <w:rStyle w:val="Siln"/>
          <w:b w:val="0"/>
        </w:rPr>
        <w:t>2018/1046</w:t>
      </w:r>
      <w:r w:rsidRPr="00307126">
        <w:rPr>
          <w:rStyle w:val="Siln"/>
          <w:b w:val="0"/>
        </w:rPr>
        <w:t xml:space="preserve"> z  </w:t>
      </w:r>
      <w:r w:rsidR="007D23F2">
        <w:rPr>
          <w:rStyle w:val="Siln"/>
          <w:b w:val="0"/>
        </w:rPr>
        <w:t>18. júla 2018</w:t>
      </w:r>
      <w:r w:rsidRPr="00307126">
        <w:rPr>
          <w:rStyle w:val="Siln"/>
          <w:b w:val="0"/>
        </w:rPr>
        <w:t xml:space="preserve">, o rozpočtových pravidlách, ktoré sa vzťahujú na všeobecný rozpočet Únie, </w:t>
      </w:r>
      <w:r w:rsidR="007D23F2">
        <w:rPr>
          <w:rStyle w:val="Siln"/>
          <w:b w:val="0"/>
        </w:rPr>
        <w:t xml:space="preserve">o zmene nariadení (EÚ) č. 1296/2013, (EÚ) č. 1301/2013, (EÚ) č. 1303/2013, (EÚ) č. 1304/2013, (EÚ) č. 1309/2013, (EÚ) č. 1316/2013, (EÚ) č. 223/2014, (EÚ) č. 283/2014 a rozhodnutia č. 541/2014/EÚ </w:t>
      </w:r>
      <w:r w:rsidRPr="00307126">
        <w:rPr>
          <w:rStyle w:val="Siln"/>
          <w:b w:val="0"/>
        </w:rPr>
        <w:t>a</w:t>
      </w:r>
      <w:r w:rsidR="007D23F2">
        <w:rPr>
          <w:rStyle w:val="Siln"/>
          <w:b w:val="0"/>
        </w:rPr>
        <w:t xml:space="preserve"> o </w:t>
      </w:r>
      <w:r w:rsidRPr="00307126">
        <w:rPr>
          <w:rStyle w:val="Siln"/>
          <w:b w:val="0"/>
        </w:rPr>
        <w:t>zrušení nariadenia (</w:t>
      </w:r>
      <w:r w:rsidR="007D23F2" w:rsidRPr="00307126">
        <w:rPr>
          <w:rStyle w:val="Siln"/>
          <w:b w:val="0"/>
        </w:rPr>
        <w:t>E</w:t>
      </w:r>
      <w:r w:rsidR="007D23F2">
        <w:rPr>
          <w:rStyle w:val="Siln"/>
          <w:b w:val="0"/>
        </w:rPr>
        <w:t>Ú</w:t>
      </w:r>
      <w:r w:rsidRPr="00307126">
        <w:rPr>
          <w:rStyle w:val="Siln"/>
          <w:b w:val="0"/>
        </w:rPr>
        <w:t xml:space="preserve">, </w:t>
      </w:r>
      <w:proofErr w:type="spellStart"/>
      <w:r w:rsidRPr="00307126">
        <w:rPr>
          <w:rStyle w:val="Siln"/>
          <w:b w:val="0"/>
        </w:rPr>
        <w:t>Euratom</w:t>
      </w:r>
      <w:proofErr w:type="spellEnd"/>
      <w:r w:rsidRPr="00307126">
        <w:rPr>
          <w:rStyle w:val="Siln"/>
          <w:b w:val="0"/>
        </w:rPr>
        <w:t>) č. </w:t>
      </w:r>
      <w:r w:rsidR="007D23F2">
        <w:rPr>
          <w:rStyle w:val="Siln"/>
          <w:b w:val="0"/>
        </w:rPr>
        <w:t>966</w:t>
      </w:r>
      <w:r w:rsidRPr="00307126">
        <w:rPr>
          <w:rStyle w:val="Siln"/>
          <w:b w:val="0"/>
        </w:rPr>
        <w:t>/</w:t>
      </w:r>
      <w:r w:rsidR="007D23F2" w:rsidRPr="00307126">
        <w:rPr>
          <w:rStyle w:val="Siln"/>
          <w:b w:val="0"/>
        </w:rPr>
        <w:t>20</w:t>
      </w:r>
      <w:r w:rsidR="007D23F2">
        <w:rPr>
          <w:rStyle w:val="Siln"/>
          <w:b w:val="0"/>
        </w:rPr>
        <w:t>1</w:t>
      </w:r>
      <w:r w:rsidR="007D23F2" w:rsidRPr="00307126">
        <w:rPr>
          <w:rStyle w:val="Siln"/>
          <w:b w:val="0"/>
        </w:rPr>
        <w:t>2</w:t>
      </w:r>
      <w:r w:rsidRPr="00307126">
        <w:rPr>
          <w:rStyle w:val="Siln"/>
          <w:b w:val="0"/>
        </w:rPr>
        <w:t xml:space="preserve">; </w:t>
      </w:r>
    </w:p>
    <w:p w14:paraId="46B18E42" w14:textId="77777777" w:rsidR="002F22D1" w:rsidRPr="00307126" w:rsidRDefault="002F22D1" w:rsidP="002F22D1">
      <w:pPr>
        <w:pStyle w:val="AODefPara"/>
        <w:numPr>
          <w:ilvl w:val="0"/>
          <w:numId w:val="0"/>
        </w:numPr>
        <w:spacing w:before="120" w:line="264" w:lineRule="auto"/>
        <w:ind w:left="540"/>
      </w:pPr>
      <w:r w:rsidRPr="00307126">
        <w:rPr>
          <w:b/>
        </w:rPr>
        <w:t xml:space="preserve">Nenávratný finančný príspevok </w:t>
      </w:r>
      <w:r w:rsidRPr="00307126">
        <w:t>alebo</w:t>
      </w:r>
      <w:r w:rsidRPr="00307126">
        <w:rPr>
          <w:b/>
        </w:rPr>
        <w:t xml:space="preserve"> NFP </w:t>
      </w:r>
      <w:r w:rsidRPr="00307126">
        <w:t>-</w:t>
      </w:r>
      <w:r w:rsidRPr="00307126">
        <w:rPr>
          <w:b/>
        </w:rPr>
        <w:t xml:space="preserve"> </w:t>
      </w:r>
      <w:r w:rsidRPr="00307126">
        <w:t>suma finančných prostriedkov poskytnutá prijímateľovi na Realizáciu aktivít Projektu, vychádzajúc</w:t>
      </w:r>
      <w:r w:rsidR="00183B05" w:rsidRPr="00307126">
        <w:t>a</w:t>
      </w:r>
      <w:r w:rsidRPr="00307126">
        <w:t xml:space="preserve"> zo</w:t>
      </w:r>
      <w:commentRangeStart w:id="16"/>
      <w:r w:rsidRPr="00307126">
        <w:t xml:space="preserve"> Schválenej žiadosti o NFP, podľa podmienok Zmluvy o poskytnutí NFP</w:t>
      </w:r>
      <w:r w:rsidR="00183B05" w:rsidRPr="00307126">
        <w:t>,</w:t>
      </w:r>
      <w:r w:rsidRPr="00307126">
        <w:t xml:space="preserve"> z verejných prostriedkov v súlade s platnou právnou úpravou (najmä zákonom o príspevku z EŠIF, zákonom o finančnej kontrole a audite  a zákonom o rozpočtových pravidlách</w:t>
      </w:r>
      <w:commentRangeEnd w:id="16"/>
      <w:r w:rsidRPr="00307126">
        <w:rPr>
          <w:rStyle w:val="Odkaznakomentr"/>
          <w:rFonts w:eastAsia="Times New Roman"/>
          <w:sz w:val="22"/>
          <w:szCs w:val="22"/>
          <w:lang w:eastAsia="sk-SK"/>
        </w:rPr>
        <w:commentReference w:id="16"/>
      </w:r>
      <w:r w:rsidRPr="00307126">
        <w:t xml:space="preserve">). Maximálna výška NFP vyplýva z rozhodnutia o schválení žiadosti o NFP a predstavuje určité % z Celkových oprávnených výdavkov vzhľadom na intenzitu pomoci pre Projekt v súlade s podmienkami Výzvy. Skutočne vyplatený NFP predstavuje určité % zo Schválených oprávnených výdavkov vzhľadom na intenzitu pomoci pre Projekt v súlade s podmienkami Výzvy a po zohľadnení ďalších skutočností vyplývajúcich zo Zmluvy o poskytnutí NFP; výška skutočne vyplateného NFP môže byť rovná alebo nižšia ako výška maximálnej výšky NFP. </w:t>
      </w:r>
    </w:p>
    <w:p w14:paraId="24AB5039" w14:textId="27BBA0D1"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Neoprávnené výdavky</w:t>
      </w:r>
      <w:r w:rsidRPr="00307126">
        <w:rPr>
          <w:rFonts w:ascii="Times New Roman" w:hAnsi="Times New Roman"/>
        </w:rPr>
        <w:t xml:space="preserve"> – výdavky Projektu, ktoré nie sú Oprávnenými výdavkami; ide najmä o výdavky, ktoré sú v rozpore so Zmluvou o poskytnutí NFP (napr. vznikli mimo obdobia oprávnenosti výdavkov, patria do skupiny výdavkov neoprávnenej na spolufinancovanie z prostriedkov OP </w:t>
      </w:r>
      <w:commentRangeStart w:id="17"/>
      <w:r w:rsidRPr="00307126">
        <w:rPr>
          <w:rFonts w:ascii="Times New Roman" w:hAnsi="Times New Roman"/>
        </w:rPr>
        <w:t>........</w:t>
      </w:r>
      <w:commentRangeEnd w:id="17"/>
      <w:r w:rsidR="006B0D9B" w:rsidRPr="00773D77">
        <w:rPr>
          <w:rStyle w:val="Odkaznakomentr"/>
          <w:rFonts w:ascii="Times New Roman" w:hAnsi="Times New Roman"/>
          <w:sz w:val="22"/>
          <w:lang w:val="x-none"/>
        </w:rPr>
        <w:commentReference w:id="17"/>
      </w:r>
      <w:r w:rsidRPr="00307126">
        <w:rPr>
          <w:rFonts w:ascii="Times New Roman" w:hAnsi="Times New Roman"/>
        </w:rPr>
        <w:t>, nesúvisia s činnosťami nevyhnutnými pre úspešnú realizáciu a ukončenie Projektu, alebo sú v rozpore  s inými podmienkami pre oprávnenosť výdavkov definovaných v článku 14 VZP), sú v rozpore s podmienkami príslušnej Výzvy</w:t>
      </w:r>
      <w:r w:rsidR="005D1531" w:rsidRPr="00307126">
        <w:rPr>
          <w:rFonts w:ascii="Times New Roman" w:hAnsi="Times New Roman"/>
        </w:rPr>
        <w:t xml:space="preserve"> alebo sú v rozpore s právnymi predpismi SR a právnymi aktmi EÚ</w:t>
      </w:r>
      <w:r w:rsidRPr="00307126">
        <w:rPr>
          <w:rFonts w:ascii="Times New Roman" w:hAnsi="Times New Roman"/>
        </w:rPr>
        <w:t>.</w:t>
      </w:r>
      <w:r w:rsidR="00087001" w:rsidRPr="00773D77">
        <w:rPr>
          <w:rFonts w:ascii="Times New Roman" w:hAnsi="Times New Roman"/>
        </w:rPr>
        <w:t xml:space="preserve"> </w:t>
      </w:r>
    </w:p>
    <w:p w14:paraId="5B3150CE" w14:textId="6415361C" w:rsidR="002F22D1" w:rsidRPr="00307126" w:rsidRDefault="002F22D1" w:rsidP="00744B99">
      <w:pPr>
        <w:pStyle w:val="AODefHead"/>
        <w:numPr>
          <w:ilvl w:val="0"/>
          <w:numId w:val="20"/>
        </w:numPr>
        <w:spacing w:before="120" w:line="264" w:lineRule="auto"/>
        <w:ind w:left="540"/>
      </w:pPr>
      <w:r w:rsidRPr="00307126">
        <w:rPr>
          <w:b/>
          <w:bCs/>
        </w:rPr>
        <w:t xml:space="preserve">Nezrovnalosť </w:t>
      </w:r>
      <w:r w:rsidRPr="00307126">
        <w:t xml:space="preserve">- akékoľvek porušenie práva </w:t>
      </w:r>
      <w:r w:rsidR="00310C95" w:rsidRPr="00307126">
        <w:t>Európskej ú</w:t>
      </w:r>
      <w:r w:rsidRPr="00307126">
        <w:t xml:space="preserve">nie alebo vnútroštátneho práva týkajúceho sa jeho uplatňovania, bez ohľadu na to, či právna povinnosť bola premietnutá do Zmluvy o poskytnutí NFP, </w:t>
      </w:r>
      <w:r w:rsidR="005D1531" w:rsidRPr="00307126">
        <w:t xml:space="preserve">pričom uvedené </w:t>
      </w:r>
      <w:r w:rsidRPr="00307126">
        <w:t xml:space="preserve">porušenie vyplýva z konania alebo opomenutia hospodárskeho subjektu zúčastňujúceho sa na vykonávaní </w:t>
      </w:r>
      <w:r w:rsidR="005D1531" w:rsidRPr="00307126">
        <w:t>EŠIF</w:t>
      </w:r>
      <w:r w:rsidRPr="00307126">
        <w:t xml:space="preserve">, dôsledkom čoho je alebo </w:t>
      </w:r>
      <w:r w:rsidR="00D05217" w:rsidRPr="00307126">
        <w:t xml:space="preserve">by </w:t>
      </w:r>
      <w:r w:rsidR="00A30090" w:rsidRPr="00307126">
        <w:t xml:space="preserve">mohol byť </w:t>
      </w:r>
      <w:r w:rsidRPr="00307126">
        <w:t xml:space="preserve">negatívny dopad na rozpočet </w:t>
      </w:r>
      <w:r w:rsidR="00310C95" w:rsidRPr="00307126">
        <w:t>Európskej ú</w:t>
      </w:r>
      <w:r w:rsidRPr="00307126">
        <w:t xml:space="preserve">nie zaťažením všeobecného rozpočtu </w:t>
      </w:r>
      <w:r w:rsidR="005D1531" w:rsidRPr="00307126">
        <w:t xml:space="preserve">Neoprávneným </w:t>
      </w:r>
      <w:r w:rsidRPr="00307126">
        <w:t>výdavkom</w:t>
      </w:r>
      <w:r w:rsidR="00D05217" w:rsidRPr="00307126">
        <w:t xml:space="preserve">. Na účely správnej aplikácie podmienok definície nezrovnalosti stanovenej nariadením Európskeho parlamentu a Rady  (EÚ) č. </w:t>
      </w:r>
      <w:r w:rsidR="00D05217" w:rsidRPr="00307126">
        <w:lastRenderedPageBreak/>
        <w:t>1303/2013 sa pri posudzovaní skutočností a zistených nedostatkov pod pojmom nezrovnalosť rozumie aj podozrenie z nezrovnalosti</w:t>
      </w:r>
      <w:r w:rsidRPr="00307126">
        <w:t>;</w:t>
      </w:r>
    </w:p>
    <w:p w14:paraId="3B64719E" w14:textId="1CC9B541" w:rsidR="00D828B9" w:rsidRPr="00307126" w:rsidRDefault="00D828B9" w:rsidP="00D828B9">
      <w:pPr>
        <w:spacing w:before="120" w:after="0" w:line="264" w:lineRule="auto"/>
        <w:ind w:left="540"/>
        <w:jc w:val="both"/>
        <w:rPr>
          <w:rFonts w:ascii="Times New Roman" w:hAnsi="Times New Roman"/>
        </w:rPr>
      </w:pPr>
      <w:r w:rsidRPr="00307126">
        <w:rPr>
          <w:rFonts w:ascii="Times New Roman" w:hAnsi="Times New Roman"/>
          <w:b/>
          <w:bCs/>
        </w:rPr>
        <w:t>Okolnosť vylučujúca zodpovednosť</w:t>
      </w:r>
      <w:r w:rsidRPr="00307126">
        <w:rPr>
          <w:rFonts w:ascii="Times New Roman" w:hAnsi="Times New Roman"/>
          <w:bCs/>
        </w:rPr>
        <w:t xml:space="preserve"> alebo </w:t>
      </w:r>
      <w:r w:rsidRPr="00307126">
        <w:rPr>
          <w:rFonts w:ascii="Times New Roman" w:hAnsi="Times New Roman"/>
          <w:b/>
          <w:bCs/>
        </w:rPr>
        <w:t>OVZ</w:t>
      </w:r>
      <w:r w:rsidRPr="00307126">
        <w:rPr>
          <w:rFonts w:ascii="Times New Roman" w:hAnsi="Times New Roman"/>
          <w:bCs/>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 Účinky </w:t>
      </w:r>
      <w:r w:rsidR="00310C95" w:rsidRPr="00307126">
        <w:rPr>
          <w:rFonts w:ascii="Times New Roman" w:hAnsi="Times New Roman"/>
          <w:bCs/>
        </w:rPr>
        <w:t xml:space="preserve">okolnosti </w:t>
      </w:r>
      <w:r w:rsidRPr="00307126">
        <w:rPr>
          <w:rFonts w:ascii="Times New Roman" w:hAnsi="Times New Roman"/>
          <w:bCs/>
        </w:rPr>
        <w:t>vylučujúce</w:t>
      </w:r>
      <w:r w:rsidR="00310C95" w:rsidRPr="00307126">
        <w:rPr>
          <w:rFonts w:ascii="Times New Roman" w:hAnsi="Times New Roman"/>
          <w:bCs/>
        </w:rPr>
        <w:t>j</w:t>
      </w:r>
      <w:r w:rsidRPr="00307126">
        <w:rPr>
          <w:rFonts w:ascii="Times New Roman" w:hAnsi="Times New Roman"/>
          <w:bCs/>
        </w:rPr>
        <w:t xml:space="preserve"> zodpovednosť sú obmedzené iba na dobu</w:t>
      </w:r>
      <w:r w:rsidR="004059ED" w:rsidRPr="00307126">
        <w:rPr>
          <w:rFonts w:ascii="Times New Roman" w:hAnsi="Times New Roman"/>
          <w:bCs/>
        </w:rPr>
        <w:t>,</w:t>
      </w:r>
      <w:r w:rsidRPr="00307126">
        <w:rPr>
          <w:rFonts w:ascii="Times New Roman" w:hAnsi="Times New Roman"/>
          <w:bCs/>
        </w:rPr>
        <w:t xml:space="preserve"> pokiaľ trvá prekážka, s ktorou sú tieto účinky spojené. Zodpovednosť Zmluvnej strany nevylučuje prekážka, ktorá vznikla z jej hospodárskych pomerov. Na posúdenie toho, či určitá udalosť je OVZ, sa použije </w:t>
      </w:r>
      <w:r w:rsidRPr="00307126">
        <w:rPr>
          <w:rFonts w:ascii="Times New Roman" w:hAnsi="Times New Roman"/>
        </w:rPr>
        <w:t xml:space="preserve">ustanovenie §374 Obchodného zákonníka a ustálené výklady </w:t>
      </w:r>
      <w:r w:rsidR="005D1531" w:rsidRPr="00307126">
        <w:rPr>
          <w:rFonts w:ascii="Times New Roman" w:hAnsi="Times New Roman"/>
        </w:rPr>
        <w:t xml:space="preserve">a </w:t>
      </w:r>
      <w:r w:rsidRPr="00307126">
        <w:rPr>
          <w:rFonts w:ascii="Times New Roman" w:hAnsi="Times New Roman"/>
        </w:rPr>
        <w:t xml:space="preserve">judikatúra k tomuto ustanoveniu. </w:t>
      </w:r>
    </w:p>
    <w:p w14:paraId="17677DFD" w14:textId="77777777" w:rsidR="00D828B9" w:rsidRPr="00307126" w:rsidRDefault="00D828B9" w:rsidP="00D828B9">
      <w:pPr>
        <w:spacing w:before="120" w:after="0" w:line="264" w:lineRule="auto"/>
        <w:ind w:left="900"/>
        <w:jc w:val="both"/>
        <w:rPr>
          <w:rFonts w:ascii="Times New Roman" w:hAnsi="Times New Roman"/>
        </w:rPr>
      </w:pPr>
      <w:r w:rsidRPr="00307126">
        <w:rPr>
          <w:rFonts w:ascii="Times New Roman" w:hAnsi="Times New Roman"/>
        </w:rPr>
        <w:t xml:space="preserve">V zmysle uvedeného udalosť, ktorá má byť OVZ, musí spĺňať všetky nasledovné podmienky: </w:t>
      </w:r>
    </w:p>
    <w:p w14:paraId="7859003D"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dočasný charakter prekážky, ktorý bráni Zmluvnej strane plniť si povinnosti zo záväzku po určitú dobu, ktoré inak je možné splniť a ktorý je základným rozlišovacím znakom od dodatočnej objektívnej nemožnosti plnenia, kedy povinnosť dlžníka zanikne, s ohľadom na to, že dodatočná nemožnosť plnenia má trvalý, nie dočasný charakter, </w:t>
      </w:r>
    </w:p>
    <w:p w14:paraId="096B203F"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objektívna povaha, v dôsledku čoho OVZ musí byť nezávislá od vôle Zmluvnej strany, ktorá vznik takejto udalosti nevie ovplyvniť, </w:t>
      </w:r>
    </w:p>
    <w:p w14:paraId="6DC0BC91"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musí mať takú povahu, že bráni Zmluvnej strane v plnení jej povinností, a to bez ohľadu na to, či ide o právne prekážky, </w:t>
      </w:r>
      <w:r w:rsidR="00FC2FDF" w:rsidRPr="00307126">
        <w:rPr>
          <w:rFonts w:ascii="Times New Roman" w:hAnsi="Times New Roman"/>
        </w:rPr>
        <w:t xml:space="preserve">prírodné </w:t>
      </w:r>
      <w:r w:rsidRPr="00307126">
        <w:rPr>
          <w:rFonts w:ascii="Times New Roman" w:hAnsi="Times New Roman"/>
        </w:rPr>
        <w:t>udalosti a</w:t>
      </w:r>
      <w:r w:rsidR="00C00CAF" w:rsidRPr="00307126">
        <w:rPr>
          <w:rFonts w:ascii="Times New Roman" w:hAnsi="Times New Roman"/>
        </w:rPr>
        <w:t>lebo</w:t>
      </w:r>
      <w:r w:rsidRPr="00307126">
        <w:rPr>
          <w:rFonts w:ascii="Times New Roman" w:hAnsi="Times New Roman"/>
        </w:rPr>
        <w:t xml:space="preserve"> ďalšie okolnosti vis </w:t>
      </w:r>
      <w:proofErr w:type="spellStart"/>
      <w:r w:rsidRPr="00307126">
        <w:rPr>
          <w:rFonts w:ascii="Times New Roman" w:hAnsi="Times New Roman"/>
        </w:rPr>
        <w:t>maior</w:t>
      </w:r>
      <w:proofErr w:type="spellEnd"/>
      <w:r w:rsidRPr="00307126">
        <w:rPr>
          <w:rFonts w:ascii="Times New Roman" w:hAnsi="Times New Roman"/>
        </w:rPr>
        <w:t xml:space="preserve">, </w:t>
      </w:r>
    </w:p>
    <w:p w14:paraId="160F02E9"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neodvrátiteľnosť, v dôsledku ktorej nie je možné rozumne predpokladať, že Zmluvná strana by mohla túto prekážku odvrátiť alebo prekonať, alebo odvrátiť alebo prekonať jej následky v rámci lehoty, po ktorú OVZ trvá, </w:t>
      </w:r>
    </w:p>
    <w:p w14:paraId="58EF5E6A" w14:textId="77777777" w:rsidR="00D828B9" w:rsidRPr="00307126" w:rsidRDefault="00D828B9" w:rsidP="00D828B9">
      <w:pPr>
        <w:pStyle w:val="Bezriadkovania1"/>
        <w:numPr>
          <w:ilvl w:val="0"/>
          <w:numId w:val="19"/>
        </w:numPr>
        <w:spacing w:before="120" w:line="264" w:lineRule="auto"/>
        <w:jc w:val="both"/>
        <w:rPr>
          <w:rFonts w:ascii="Times New Roman" w:hAnsi="Times New Roman"/>
        </w:rPr>
      </w:pPr>
      <w:r w:rsidRPr="00307126">
        <w:rPr>
          <w:rFonts w:ascii="Times New Roman" w:hAnsi="Times New Roman"/>
        </w:rPr>
        <w:t xml:space="preserve">nepredvídateľnosť, ktorú možno považovať za preukázanú, ak Zmluvná strana nemohla pri uzavretí Zmluvy o poskytnutí NFP predpokladať, že k takejto prekážke dôjde, pričom sa predpokladá, že povinnosti vyplývajúce zo všeobecne-záväzných právnych predpisov SR alebo priamo účinných právnych aktov EÚ sú alebo majú byť každému známe. </w:t>
      </w:r>
    </w:p>
    <w:p w14:paraId="7205E411" w14:textId="77777777" w:rsidR="00D828B9" w:rsidRPr="00307126" w:rsidRDefault="00D828B9" w:rsidP="00D828B9">
      <w:pPr>
        <w:spacing w:before="120" w:after="0" w:line="264" w:lineRule="auto"/>
        <w:ind w:left="900"/>
        <w:jc w:val="both"/>
        <w:rPr>
          <w:rFonts w:ascii="Times New Roman" w:hAnsi="Times New Roman"/>
        </w:rPr>
      </w:pPr>
      <w:r w:rsidRPr="00307126">
        <w:rPr>
          <w:rFonts w:ascii="Times New Roman" w:hAnsi="Times New Roman"/>
          <w:bCs/>
        </w:rPr>
        <w:t xml:space="preserve">Za OVZ </w:t>
      </w:r>
      <w:r w:rsidR="0075476E" w:rsidRPr="00307126">
        <w:rPr>
          <w:rFonts w:ascii="Times New Roman" w:hAnsi="Times New Roman"/>
          <w:bCs/>
        </w:rPr>
        <w:t xml:space="preserve">na strane Poskytovateľa </w:t>
      </w:r>
      <w:r w:rsidRPr="00307126">
        <w:rPr>
          <w:rFonts w:ascii="Times New Roman" w:hAnsi="Times New Roman"/>
          <w:bCs/>
        </w:rPr>
        <w:t xml:space="preserve">sa považuje </w:t>
      </w:r>
      <w:r w:rsidR="00C00CAF" w:rsidRPr="00307126">
        <w:rPr>
          <w:rFonts w:ascii="Times New Roman" w:hAnsi="Times New Roman"/>
          <w:bCs/>
        </w:rPr>
        <w:t xml:space="preserve">aj </w:t>
      </w:r>
      <w:r w:rsidRPr="00307126">
        <w:rPr>
          <w:rFonts w:ascii="Times New Roman" w:hAnsi="Times New Roman"/>
          <w:bCs/>
        </w:rPr>
        <w:t>uzatvorenie Štátnej pokladnice. Za OVZ sa nepovažuje plynutie lehôt</w:t>
      </w:r>
      <w:r w:rsidR="006B0D9B" w:rsidRPr="00307126">
        <w:rPr>
          <w:rFonts w:ascii="Times New Roman" w:hAnsi="Times New Roman"/>
          <w:bCs/>
        </w:rPr>
        <w:t xml:space="preserve"> v rozsahu, ako</w:t>
      </w:r>
      <w:r w:rsidRPr="00307126">
        <w:rPr>
          <w:rFonts w:ascii="Times New Roman" w:hAnsi="Times New Roman"/>
          <w:bCs/>
        </w:rPr>
        <w:t xml:space="preserve"> vyplývajú z právnych predpisov SR a právnych aktov EÚ;</w:t>
      </w:r>
    </w:p>
    <w:p w14:paraId="670B5F07" w14:textId="77777777" w:rsidR="002F22D1" w:rsidRPr="00307126" w:rsidRDefault="002F22D1" w:rsidP="00744B99">
      <w:pPr>
        <w:pStyle w:val="AODefHead"/>
        <w:numPr>
          <w:ilvl w:val="0"/>
          <w:numId w:val="20"/>
        </w:numPr>
        <w:spacing w:before="120" w:line="264" w:lineRule="auto"/>
        <w:ind w:hanging="180"/>
      </w:pPr>
      <w:r w:rsidRPr="00307126">
        <w:rPr>
          <w:b/>
        </w:rPr>
        <w:t xml:space="preserve">Opakovaný </w:t>
      </w:r>
      <w:r w:rsidRPr="00307126">
        <w:t>– výskyt určitej identickej skutočnosti najmenej dvakrát;</w:t>
      </w:r>
    </w:p>
    <w:p w14:paraId="3A497D50" w14:textId="572E4BD4" w:rsidR="002F22D1" w:rsidRPr="00307126" w:rsidRDefault="002F22D1" w:rsidP="002F22D1">
      <w:pPr>
        <w:spacing w:before="120" w:line="264" w:lineRule="auto"/>
        <w:ind w:left="540"/>
        <w:jc w:val="both"/>
        <w:rPr>
          <w:rFonts w:ascii="Times New Roman" w:hAnsi="Times New Roman"/>
          <w:b/>
          <w:bCs/>
        </w:rPr>
      </w:pPr>
      <w:r w:rsidRPr="00307126">
        <w:rPr>
          <w:rFonts w:ascii="Times New Roman" w:hAnsi="Times New Roman"/>
          <w:b/>
          <w:bCs/>
        </w:rPr>
        <w:t xml:space="preserve">Oprávnené výdavky - </w:t>
      </w:r>
      <w:r w:rsidRPr="00307126">
        <w:rPr>
          <w:rFonts w:ascii="Times New Roman" w:hAnsi="Times New Roman"/>
        </w:rPr>
        <w:t xml:space="preserve">výdavky, ktoré skutočne vznikli a boli uhradené Prijímateľom </w:t>
      </w:r>
      <w:r w:rsidR="007A714C" w:rsidRPr="00307126">
        <w:rPr>
          <w:rFonts w:ascii="Times New Roman" w:hAnsi="Times New Roman"/>
        </w:rPr>
        <w:t xml:space="preserve">v súvislosti s </w:t>
      </w:r>
      <w:r w:rsidR="00C6009B" w:rsidRPr="00307126">
        <w:rPr>
          <w:rFonts w:ascii="Times New Roman" w:hAnsi="Times New Roman"/>
        </w:rPr>
        <w:t>Realizáci</w:t>
      </w:r>
      <w:r w:rsidR="007A714C" w:rsidRPr="00307126">
        <w:rPr>
          <w:rFonts w:ascii="Times New Roman" w:hAnsi="Times New Roman"/>
        </w:rPr>
        <w:t>ou</w:t>
      </w:r>
      <w:r w:rsidR="00C6009B" w:rsidRPr="00307126">
        <w:rPr>
          <w:rFonts w:ascii="Times New Roman" w:hAnsi="Times New Roman"/>
        </w:rPr>
        <w:t xml:space="preserve"> </w:t>
      </w:r>
      <w:r w:rsidR="00357BAA" w:rsidRPr="00307126">
        <w:rPr>
          <w:rFonts w:ascii="Times New Roman" w:hAnsi="Times New Roman"/>
        </w:rPr>
        <w:t xml:space="preserve">aktivít </w:t>
      </w:r>
      <w:r w:rsidR="00C6009B" w:rsidRPr="00307126">
        <w:rPr>
          <w:rFonts w:ascii="Times New Roman" w:hAnsi="Times New Roman"/>
        </w:rPr>
        <w:t>Projektu</w:t>
      </w:r>
      <w:r w:rsidRPr="00307126">
        <w:rPr>
          <w:rFonts w:ascii="Times New Roman" w:hAnsi="Times New Roman"/>
        </w:rPr>
        <w:t xml:space="preserve">, v zmysle Zmluvy o poskytnutí NFP, </w:t>
      </w:r>
      <w:r w:rsidR="0081694D">
        <w:rPr>
          <w:rFonts w:ascii="Times New Roman" w:hAnsi="Times New Roman"/>
        </w:rPr>
        <w:t xml:space="preserve">ak spĺňajú pravidlá </w:t>
      </w:r>
      <w:r w:rsidRPr="00307126">
        <w:rPr>
          <w:rFonts w:ascii="Times New Roman" w:hAnsi="Times New Roman"/>
        </w:rPr>
        <w:t xml:space="preserve"> oprávnenosti výdavkov uveden</w:t>
      </w:r>
      <w:r w:rsidR="0081694D">
        <w:rPr>
          <w:rFonts w:ascii="Times New Roman" w:hAnsi="Times New Roman"/>
        </w:rPr>
        <w:t>é</w:t>
      </w:r>
      <w:r w:rsidRPr="00307126">
        <w:rPr>
          <w:rFonts w:ascii="Times New Roman" w:hAnsi="Times New Roman"/>
        </w:rPr>
        <w:t xml:space="preserve"> v čl</w:t>
      </w:r>
      <w:r w:rsidR="009A4BEE" w:rsidRPr="00307126">
        <w:rPr>
          <w:rFonts w:ascii="Times New Roman" w:hAnsi="Times New Roman"/>
        </w:rPr>
        <w:t>ánku</w:t>
      </w:r>
      <w:r w:rsidRPr="00307126">
        <w:rPr>
          <w:rFonts w:ascii="Times New Roman" w:hAnsi="Times New Roman"/>
        </w:rPr>
        <w:t xml:space="preserve"> 14 VZP; s ohľadom na definíciu Celkových oprávnených výdavkov, výška Oprávnených výdavkov môže byť rovná alebo nižšia ako výška Celkových oprávnených výdavkov a súčasne rovná alebo vyššia ako výška Schválených oprávnených výdavkov</w:t>
      </w:r>
      <w:r w:rsidR="00C72A22" w:rsidRPr="00307126">
        <w:rPr>
          <w:rFonts w:ascii="Times New Roman" w:hAnsi="Times New Roman"/>
        </w:rPr>
        <w:t xml:space="preserve">. </w:t>
      </w:r>
      <w:commentRangeStart w:id="18"/>
      <w:r w:rsidR="00C72A22" w:rsidRPr="00307126">
        <w:rPr>
          <w:rFonts w:ascii="Times New Roman" w:hAnsi="Times New Roman"/>
          <w:sz w:val="24"/>
          <w:szCs w:val="24"/>
        </w:rPr>
        <w:t xml:space="preserve">Za </w:t>
      </w:r>
      <w:r w:rsidR="0081694D">
        <w:rPr>
          <w:rFonts w:ascii="Times New Roman" w:hAnsi="Times New Roman"/>
          <w:sz w:val="24"/>
          <w:szCs w:val="24"/>
        </w:rPr>
        <w:t>O</w:t>
      </w:r>
      <w:r w:rsidR="00C72A22" w:rsidRPr="00307126">
        <w:rPr>
          <w:rFonts w:ascii="Times New Roman" w:hAnsi="Times New Roman"/>
          <w:sz w:val="24"/>
          <w:szCs w:val="24"/>
        </w:rPr>
        <w:t xml:space="preserve">právnené výdavky sa považujú aj </w:t>
      </w:r>
      <w:r w:rsidR="00C72A22" w:rsidRPr="00307126">
        <w:rPr>
          <w:rFonts w:ascii="Times New Roman" w:eastAsia="Times New Roman" w:hAnsi="Times New Roman"/>
          <w:color w:val="000000"/>
          <w:sz w:val="24"/>
          <w:szCs w:val="24"/>
          <w:lang w:eastAsia="sk-SK"/>
        </w:rPr>
        <w:t>výdavky vykazované zjednodušeným spôsobom vykazovania</w:t>
      </w:r>
      <w:r w:rsidR="0014786C" w:rsidRPr="00307126">
        <w:rPr>
          <w:rFonts w:ascii="Times New Roman" w:eastAsia="Times New Roman" w:hAnsi="Times New Roman"/>
          <w:color w:val="000000"/>
          <w:sz w:val="24"/>
          <w:szCs w:val="24"/>
          <w:lang w:eastAsia="sk-SK"/>
        </w:rPr>
        <w:t>,</w:t>
      </w:r>
      <w:r w:rsidR="00C72A22" w:rsidRPr="00307126">
        <w:rPr>
          <w:rFonts w:ascii="Times New Roman" w:hAnsi="Times New Roman"/>
          <w:sz w:val="24"/>
          <w:szCs w:val="24"/>
        </w:rPr>
        <w:t> pri ktorých sa ich skutočný vznik nepreukazuje</w:t>
      </w:r>
      <w:commentRangeEnd w:id="18"/>
      <w:r w:rsidR="00C72A22" w:rsidRPr="00307126">
        <w:rPr>
          <w:rStyle w:val="Odkaznakomentr"/>
          <w:rFonts w:ascii="Times New Roman" w:eastAsia="Times New Roman" w:hAnsi="Times New Roman"/>
          <w:sz w:val="24"/>
          <w:szCs w:val="24"/>
          <w:lang w:val="x-none" w:eastAsia="x-none"/>
        </w:rPr>
        <w:commentReference w:id="18"/>
      </w:r>
      <w:r w:rsidRPr="00307126">
        <w:rPr>
          <w:rFonts w:ascii="Times New Roman" w:hAnsi="Times New Roman"/>
        </w:rPr>
        <w:t>;</w:t>
      </w:r>
    </w:p>
    <w:p w14:paraId="305943E0" w14:textId="04625411" w:rsidR="002F22D1" w:rsidRPr="00307126" w:rsidRDefault="002F22D1" w:rsidP="00744B99">
      <w:pPr>
        <w:pStyle w:val="AODefHead"/>
        <w:numPr>
          <w:ilvl w:val="0"/>
          <w:numId w:val="20"/>
        </w:numPr>
        <w:spacing w:before="120" w:line="264" w:lineRule="auto"/>
        <w:ind w:left="540"/>
      </w:pPr>
      <w:r w:rsidRPr="00307126">
        <w:rPr>
          <w:b/>
        </w:rPr>
        <w:t xml:space="preserve">Orgán auditu - </w:t>
      </w:r>
      <w:r w:rsidRPr="00307126">
        <w:t xml:space="preserve">národný, regionálny alebo miestny orgán verejnej moci alebo subjekt verejnej správy, ktorý je funkčne nezávislý od riadiaceho orgánu a certifikačného orgánu. </w:t>
      </w:r>
      <w:r w:rsidRPr="00307126">
        <w:lastRenderedPageBreak/>
        <w:t>V podmienkach Slovenskej republiky plní úlohy orgánu auditu Ministerstvo financií SR, okrem orgánu auditu určeného vládou SR;</w:t>
      </w:r>
    </w:p>
    <w:p w14:paraId="6B8DABBC" w14:textId="77777777" w:rsidR="002F22D1" w:rsidRPr="00307126" w:rsidRDefault="002F22D1" w:rsidP="002F22D1">
      <w:pPr>
        <w:pStyle w:val="AODefHead"/>
        <w:numPr>
          <w:ilvl w:val="0"/>
          <w:numId w:val="0"/>
        </w:numPr>
        <w:spacing w:before="120" w:line="264" w:lineRule="auto"/>
        <w:ind w:left="539"/>
      </w:pPr>
      <w:r w:rsidRPr="00307126">
        <w:rPr>
          <w:b/>
        </w:rPr>
        <w:t xml:space="preserve">Orgán zapojený do riadenia, auditu a kontroly EŠIF vrátane finančného riadenia </w:t>
      </w:r>
      <w:r w:rsidRPr="00307126">
        <w:t xml:space="preserve">– je v súlade so všeobecným nariadením a Nariadeniami k jednotlivým EŠIF, príslušnými uzneseniami vlády SR jeden alebo viacero z nasledovných orgánov: </w:t>
      </w:r>
    </w:p>
    <w:p w14:paraId="35023073" w14:textId="77777777" w:rsidR="002F22D1" w:rsidRPr="00307126" w:rsidRDefault="002F22D1" w:rsidP="002F22D1">
      <w:pPr>
        <w:pStyle w:val="AODefPara"/>
        <w:numPr>
          <w:ilvl w:val="1"/>
          <w:numId w:val="20"/>
        </w:numPr>
        <w:spacing w:before="120" w:line="264" w:lineRule="auto"/>
      </w:pPr>
      <w:r w:rsidRPr="00307126">
        <w:t xml:space="preserve">a) Komisia, </w:t>
      </w:r>
    </w:p>
    <w:p w14:paraId="30098E02" w14:textId="77777777" w:rsidR="002F22D1" w:rsidRPr="00307126" w:rsidRDefault="002F22D1" w:rsidP="002F22D1">
      <w:pPr>
        <w:pStyle w:val="AODefPara"/>
        <w:numPr>
          <w:ilvl w:val="1"/>
          <w:numId w:val="20"/>
        </w:numPr>
        <w:spacing w:before="120" w:line="264" w:lineRule="auto"/>
      </w:pPr>
      <w:r w:rsidRPr="00307126">
        <w:t xml:space="preserve">b) vláda SR, </w:t>
      </w:r>
    </w:p>
    <w:p w14:paraId="7999C195" w14:textId="77777777" w:rsidR="002F22D1" w:rsidRPr="00307126" w:rsidRDefault="002F22D1" w:rsidP="002F22D1">
      <w:pPr>
        <w:pStyle w:val="AODefPara"/>
        <w:numPr>
          <w:ilvl w:val="1"/>
          <w:numId w:val="20"/>
        </w:numPr>
        <w:spacing w:before="120" w:line="264" w:lineRule="auto"/>
      </w:pPr>
      <w:r w:rsidRPr="00307126">
        <w:t xml:space="preserve">c) CKO, </w:t>
      </w:r>
    </w:p>
    <w:p w14:paraId="1AA46FAF" w14:textId="77777777" w:rsidR="002F22D1" w:rsidRPr="00307126" w:rsidRDefault="002F22D1" w:rsidP="002F22D1">
      <w:pPr>
        <w:pStyle w:val="AODefPara"/>
        <w:numPr>
          <w:ilvl w:val="1"/>
          <w:numId w:val="20"/>
        </w:numPr>
        <w:spacing w:before="120" w:line="264" w:lineRule="auto"/>
      </w:pPr>
      <w:r w:rsidRPr="00307126">
        <w:t xml:space="preserve">d) Certifikačný orgán, </w:t>
      </w:r>
    </w:p>
    <w:p w14:paraId="315D5E79" w14:textId="77777777" w:rsidR="002F22D1" w:rsidRPr="00307126" w:rsidRDefault="001B2215" w:rsidP="002F22D1">
      <w:pPr>
        <w:pStyle w:val="AODefPara"/>
        <w:numPr>
          <w:ilvl w:val="1"/>
          <w:numId w:val="20"/>
        </w:numPr>
        <w:spacing w:before="120" w:line="264" w:lineRule="auto"/>
      </w:pPr>
      <w:r w:rsidRPr="00307126">
        <w:t>e</w:t>
      </w:r>
      <w:r w:rsidR="002F22D1" w:rsidRPr="00307126">
        <w:t xml:space="preserve">) Monitorovací výbor, </w:t>
      </w:r>
    </w:p>
    <w:p w14:paraId="65FE0FE3" w14:textId="77777777" w:rsidR="002F22D1" w:rsidRPr="00307126" w:rsidRDefault="001B2215" w:rsidP="002F22D1">
      <w:pPr>
        <w:pStyle w:val="AODefPara"/>
        <w:numPr>
          <w:ilvl w:val="1"/>
          <w:numId w:val="20"/>
        </w:numPr>
        <w:spacing w:before="120" w:line="264" w:lineRule="auto"/>
      </w:pPr>
      <w:r w:rsidRPr="00307126">
        <w:t>f</w:t>
      </w:r>
      <w:r w:rsidR="002F22D1" w:rsidRPr="00307126">
        <w:t>) Orgán auditu</w:t>
      </w:r>
      <w:r w:rsidR="00DC21A2" w:rsidRPr="00307126">
        <w:t xml:space="preserve"> a spolupracujúce orgány</w:t>
      </w:r>
      <w:r w:rsidR="002F22D1" w:rsidRPr="00307126">
        <w:t xml:space="preserve">, </w:t>
      </w:r>
    </w:p>
    <w:p w14:paraId="5EB45FB0" w14:textId="77777777" w:rsidR="002F22D1" w:rsidRPr="00307126" w:rsidRDefault="001B2215" w:rsidP="002F22D1">
      <w:pPr>
        <w:pStyle w:val="AODefPara"/>
        <w:numPr>
          <w:ilvl w:val="1"/>
          <w:numId w:val="20"/>
        </w:numPr>
        <w:spacing w:before="120" w:line="264" w:lineRule="auto"/>
      </w:pPr>
      <w:r w:rsidRPr="00307126">
        <w:t>g</w:t>
      </w:r>
      <w:r w:rsidR="002F22D1" w:rsidRPr="00307126">
        <w:t>) Orgán zabezpečujúci ochranu finančných záujmov EÚ,</w:t>
      </w:r>
    </w:p>
    <w:p w14:paraId="48C7D62D" w14:textId="77777777" w:rsidR="002F22D1" w:rsidRPr="00307126" w:rsidRDefault="001B2215" w:rsidP="002F22D1">
      <w:pPr>
        <w:pStyle w:val="AODefPara"/>
        <w:numPr>
          <w:ilvl w:val="1"/>
          <w:numId w:val="20"/>
        </w:numPr>
        <w:spacing w:before="120" w:line="264" w:lineRule="auto"/>
      </w:pPr>
      <w:r w:rsidRPr="00307126">
        <w:t>h</w:t>
      </w:r>
      <w:r w:rsidR="002F22D1" w:rsidRPr="00307126">
        <w:t>) Gestori horizontálnych princípov,</w:t>
      </w:r>
    </w:p>
    <w:p w14:paraId="35706420" w14:textId="77777777" w:rsidR="002F22D1" w:rsidRPr="00307126" w:rsidRDefault="001B2215" w:rsidP="002F22D1">
      <w:pPr>
        <w:pStyle w:val="AODefPara"/>
        <w:numPr>
          <w:ilvl w:val="1"/>
          <w:numId w:val="20"/>
        </w:numPr>
        <w:spacing w:before="120" w:line="264" w:lineRule="auto"/>
      </w:pPr>
      <w:r w:rsidRPr="00307126">
        <w:t>i</w:t>
      </w:r>
      <w:r w:rsidR="002F22D1" w:rsidRPr="00307126">
        <w:t xml:space="preserve">) Riadiaci orgán, </w:t>
      </w:r>
    </w:p>
    <w:p w14:paraId="33BDE90E" w14:textId="77777777" w:rsidR="002F22D1" w:rsidRPr="00307126" w:rsidRDefault="001B2215" w:rsidP="002F22D1">
      <w:pPr>
        <w:pStyle w:val="AODefPara"/>
        <w:numPr>
          <w:ilvl w:val="1"/>
          <w:numId w:val="20"/>
        </w:numPr>
        <w:spacing w:before="120" w:line="264" w:lineRule="auto"/>
      </w:pPr>
      <w:r w:rsidRPr="00307126">
        <w:t>j</w:t>
      </w:r>
      <w:r w:rsidR="002F22D1" w:rsidRPr="00307126">
        <w:t xml:space="preserve">) Sprostredkovateľský orgán; </w:t>
      </w:r>
    </w:p>
    <w:p w14:paraId="531AFEEA" w14:textId="261FE414" w:rsidR="00D2734A" w:rsidRDefault="002F22D1" w:rsidP="00F0368A">
      <w:pPr>
        <w:pStyle w:val="AODefPara"/>
        <w:numPr>
          <w:ilvl w:val="1"/>
          <w:numId w:val="20"/>
        </w:numPr>
        <w:spacing w:before="120" w:line="264" w:lineRule="auto"/>
        <w:ind w:hanging="180"/>
      </w:pPr>
      <w:r w:rsidRPr="00307126">
        <w:rPr>
          <w:b/>
        </w:rPr>
        <w:t xml:space="preserve">Platba </w:t>
      </w:r>
      <w:r w:rsidRPr="00307126">
        <w:t>– finančný prevod</w:t>
      </w:r>
      <w:r w:rsidR="00D05217" w:rsidRPr="00307126">
        <w:t xml:space="preserve"> prostriedkov, príspevku</w:t>
      </w:r>
      <w:r w:rsidRPr="00307126">
        <w:t xml:space="preserve"> alebo jeho časti;</w:t>
      </w:r>
    </w:p>
    <w:p w14:paraId="2655E8F7" w14:textId="38D2B27E" w:rsidR="00D2734A" w:rsidRPr="00307126" w:rsidRDefault="00D2734A" w:rsidP="00F0368A">
      <w:pPr>
        <w:pStyle w:val="AODefHead"/>
        <w:numPr>
          <w:ilvl w:val="0"/>
          <w:numId w:val="20"/>
        </w:numPr>
        <w:spacing w:before="120" w:line="264" w:lineRule="auto"/>
        <w:ind w:left="539"/>
      </w:pPr>
      <w:r w:rsidRPr="00A43149">
        <w:rPr>
          <w:b/>
        </w:rPr>
        <w:t>Podozrenie z podvodu</w:t>
      </w:r>
      <w:r>
        <w:t xml:space="preserve"> – nezrovnalosť, ktorá vyvolá začatie správneho alebo súdneho</w:t>
      </w:r>
      <w:r w:rsidR="00F0368A">
        <w:t xml:space="preserve"> </w:t>
      </w:r>
      <w:r>
        <w:t xml:space="preserve">konania </w:t>
      </w:r>
      <w:r w:rsidRPr="00F0368A">
        <w:rPr>
          <w:rFonts w:cs="Arial"/>
          <w:szCs w:val="16"/>
        </w:rPr>
        <w:t xml:space="preserve">na vnútroštátnej úrovni s cieľom zistiť existenciu úmyselného správania, najmä podvodu podľa čl. 1 ods. 1 písm. a) Dohovoru vypracovaného na základe čl. K.3 Zmluvy o </w:t>
      </w:r>
      <w:r w:rsidRPr="00F0368A">
        <w:t>Európskej</w:t>
      </w:r>
      <w:r w:rsidRPr="00F0368A">
        <w:rPr>
          <w:rFonts w:cs="Arial"/>
          <w:szCs w:val="16"/>
        </w:rPr>
        <w:t xml:space="preserve"> únii o ochrane finančných záujmov Európskych spoločenstiev. Podozrenie z podvodu nie je totožné s trestným činom podvodu podľa zákona č. 300/2005 Z. z. trestný zákon v znení neskorších predpisov. Podvod v zmysle Dohovoru vypracovaného na základe čl. K.3 Zmluvy o Európskej únii o ochrane finančných záujmov Európskych spoločenstiev je subsumovaný pod trestný čin poškodzovania finančných záujmov Európskej únie.</w:t>
      </w:r>
    </w:p>
    <w:p w14:paraId="53B6B040" w14:textId="77777777" w:rsidR="002F22D1" w:rsidRPr="00307126" w:rsidRDefault="002F22D1" w:rsidP="00C87FFC">
      <w:pPr>
        <w:pStyle w:val="AODefHead"/>
        <w:numPr>
          <w:ilvl w:val="0"/>
          <w:numId w:val="20"/>
        </w:numPr>
        <w:spacing w:before="120" w:line="264" w:lineRule="auto"/>
        <w:ind w:left="539"/>
      </w:pPr>
      <w:commentRangeStart w:id="19"/>
      <w:r w:rsidRPr="00307126">
        <w:rPr>
          <w:b/>
        </w:rPr>
        <w:t xml:space="preserve">Podstatná zmena Projektu - </w:t>
      </w:r>
      <w:r w:rsidRPr="00307126">
        <w:t>má význam uvedený v článku 71 všeobecného nariadenia, ktorý je ďalej precizovaný touto Zmluvou o poskytnutí NFP (napr. článok 6 zmluvy, článok 2 ods</w:t>
      </w:r>
      <w:r w:rsidR="001D3560" w:rsidRPr="00307126">
        <w:t>ek</w:t>
      </w:r>
      <w:r w:rsidRPr="00307126">
        <w:t xml:space="preserve"> 3 </w:t>
      </w:r>
      <w:r w:rsidR="006B0D9B" w:rsidRPr="00307126">
        <w:t>až 5</w:t>
      </w:r>
      <w:r w:rsidR="00310C95" w:rsidRPr="00307126">
        <w:t xml:space="preserve"> VZP</w:t>
      </w:r>
      <w:r w:rsidR="006B19ED" w:rsidRPr="00307126">
        <w:t>,</w:t>
      </w:r>
      <w:r w:rsidRPr="00307126">
        <w:t> článok 6 ods</w:t>
      </w:r>
      <w:r w:rsidR="001D3560" w:rsidRPr="00307126">
        <w:t>ek</w:t>
      </w:r>
      <w:r w:rsidRPr="00307126">
        <w:t xml:space="preserve"> 4 VZP) a ktorý môže byť predmetom výkladu alebo usmernení uvedených v Právnych dokumentoch vydaných Komisiou, CKO, Riadiacim orgánom, Sprostredkovateľským orgánom alebo iným, na to oprávneným subjektom, ak bol príslušný predpis alebo Právny dokument Zverejnený. </w:t>
      </w:r>
    </w:p>
    <w:p w14:paraId="22947685" w14:textId="77777777" w:rsidR="002F22D1" w:rsidRPr="00307126" w:rsidRDefault="002F22D1" w:rsidP="00C87FFC">
      <w:pPr>
        <w:pStyle w:val="AODefHead"/>
        <w:numPr>
          <w:ilvl w:val="0"/>
          <w:numId w:val="20"/>
        </w:numPr>
        <w:spacing w:before="120" w:line="264" w:lineRule="auto"/>
        <w:ind w:left="539"/>
      </w:pPr>
      <w:r w:rsidRPr="00307126">
        <w:t>Podstatná zmena Projektu, ktorého súčasťou je investícia do infraštruktúry alebo investícia do výroby, nastane, ak v</w:t>
      </w:r>
      <w:r w:rsidR="00307349" w:rsidRPr="00307126">
        <w:t> </w:t>
      </w:r>
      <w:r w:rsidRPr="00307126">
        <w:t>období</w:t>
      </w:r>
      <w:r w:rsidR="00307349" w:rsidRPr="00307126">
        <w:t xml:space="preserve"> od Začatia realizácie hlavných aktivít Projektu do uplynutia</w:t>
      </w:r>
      <w:r w:rsidRPr="00307126">
        <w:t xml:space="preserve"> </w:t>
      </w:r>
      <w:commentRangeStart w:id="20"/>
      <w:r w:rsidRPr="00307126">
        <w:t xml:space="preserve">piatich rokov </w:t>
      </w:r>
      <w:commentRangeEnd w:id="20"/>
      <w:r w:rsidRPr="00307126">
        <w:rPr>
          <w:rStyle w:val="Odkaznakomentr"/>
          <w:rFonts w:eastAsia="Times New Roman"/>
          <w:sz w:val="22"/>
          <w:szCs w:val="22"/>
          <w:lang w:eastAsia="sk-SK"/>
        </w:rPr>
        <w:commentReference w:id="20"/>
      </w:r>
      <w:r w:rsidRPr="00307126">
        <w:t xml:space="preserve">od Finančného ukončenia Projektu alebo </w:t>
      </w:r>
      <w:r w:rsidR="00307349" w:rsidRPr="00307126">
        <w:t xml:space="preserve">do uplynutia </w:t>
      </w:r>
      <w:r w:rsidRPr="00307126">
        <w:t>obdob</w:t>
      </w:r>
      <w:r w:rsidR="00307349" w:rsidRPr="00307126">
        <w:t>ia</w:t>
      </w:r>
      <w:r w:rsidRPr="00307126">
        <w:t xml:space="preserve"> </w:t>
      </w:r>
      <w:r w:rsidR="00307349" w:rsidRPr="00307126">
        <w:t xml:space="preserve">stanoveného </w:t>
      </w:r>
      <w:r w:rsidRPr="00307126">
        <w:t xml:space="preserve">v pravidlách o štátnej pomoci, ak sa v rámci Projektu poskytuje pomoc, dôjde v Projekte alebo v súvislosti s ním k niektorej z nasledujúcich skutočností: </w:t>
      </w:r>
    </w:p>
    <w:p w14:paraId="34939C0B" w14:textId="77777777" w:rsidR="002F22D1" w:rsidRPr="00307126" w:rsidRDefault="002F22D1" w:rsidP="00C87FFC">
      <w:pPr>
        <w:pStyle w:val="AODefPara"/>
        <w:numPr>
          <w:ilvl w:val="1"/>
          <w:numId w:val="36"/>
        </w:numPr>
        <w:tabs>
          <w:tab w:val="left" w:pos="1418"/>
        </w:tabs>
        <w:spacing w:before="120" w:line="264" w:lineRule="auto"/>
        <w:ind w:left="1434" w:hanging="357"/>
      </w:pPr>
      <w:r w:rsidRPr="00307126">
        <w:t>skončeniu alebo premiestneniu výrobnej činnosti mimo oprávnené miesto realizácie Projektu, t.j. dôjde k porušeniu podmienky poskytnutia príspevku spočívajúcej v oprávnenosti miesta realizácie Projektu,</w:t>
      </w:r>
    </w:p>
    <w:p w14:paraId="1DD60FAA" w14:textId="77777777" w:rsidR="002F22D1" w:rsidRPr="00307126" w:rsidRDefault="002F22D1" w:rsidP="00C87FFC">
      <w:pPr>
        <w:pStyle w:val="AODefPara"/>
        <w:numPr>
          <w:ilvl w:val="1"/>
          <w:numId w:val="36"/>
        </w:numPr>
        <w:tabs>
          <w:tab w:val="left" w:pos="1418"/>
        </w:tabs>
        <w:spacing w:before="120" w:line="264" w:lineRule="auto"/>
        <w:ind w:left="1434" w:hanging="357"/>
      </w:pPr>
      <w:r w:rsidRPr="00307126">
        <w:t xml:space="preserve">zmene vlastníctva položky infraštruktúry, ktorá poskytuje Prijímateľovi alebo tretej osobe neoprávnené zvýhodnenie, bez ohľadu na to, či ide o súkromnoprávny-subjekt alebo orgán verejnej moci, </w:t>
      </w:r>
    </w:p>
    <w:p w14:paraId="3823B30B" w14:textId="77777777" w:rsidR="002F22D1" w:rsidRPr="00307126" w:rsidRDefault="002F22D1" w:rsidP="00C87FFC">
      <w:pPr>
        <w:pStyle w:val="AODefPara"/>
        <w:numPr>
          <w:ilvl w:val="1"/>
          <w:numId w:val="36"/>
        </w:numPr>
        <w:tabs>
          <w:tab w:val="left" w:pos="1418"/>
        </w:tabs>
        <w:spacing w:before="120" w:line="264" w:lineRule="auto"/>
        <w:ind w:left="1434" w:hanging="357"/>
      </w:pPr>
      <w:r w:rsidRPr="00307126">
        <w:lastRenderedPageBreak/>
        <w:t xml:space="preserve">podstatnej zmene Projektu, ktorá ovplyvňuje povahu alebo ciele Projektu alebo podmienky jeho realizácie, v porovnaní so stavom, v akom bol Projekt schválený. </w:t>
      </w:r>
    </w:p>
    <w:p w14:paraId="4C986F02" w14:textId="77777777" w:rsidR="002F22D1" w:rsidRPr="00307126" w:rsidRDefault="002F22D1" w:rsidP="002F22D1">
      <w:pPr>
        <w:pStyle w:val="AODefHead"/>
        <w:numPr>
          <w:ilvl w:val="0"/>
          <w:numId w:val="0"/>
        </w:numPr>
        <w:spacing w:before="120" w:line="264" w:lineRule="auto"/>
        <w:ind w:left="539"/>
        <w:rPr>
          <w:bCs/>
        </w:rPr>
      </w:pPr>
      <w:r w:rsidRPr="00307126">
        <w:rPr>
          <w:bCs/>
        </w:rPr>
        <w:t xml:space="preserve">Podstatná zmena nastane aj v prípade, ak v období 10 rokov od Finančného ukončenia </w:t>
      </w:r>
      <w:r w:rsidR="006B19ED" w:rsidRPr="00307126">
        <w:rPr>
          <w:bCs/>
        </w:rPr>
        <w:t xml:space="preserve">Projektu </w:t>
      </w:r>
      <w:r w:rsidRPr="00307126">
        <w:rPr>
          <w:bCs/>
        </w:rPr>
        <w:t xml:space="preserve">dôjde k presunu výrobnej činnosti, ktorá bola súčasťou Projektu, mimo EÚ, okrem prípadu, ak Prijímateľom je MSP. Ak sa NFP poskytuje vo forme štátnej pomoci, obdobie 10 rokov nahradí doba platná na základe pravidiel o štátnej pomoci. </w:t>
      </w:r>
    </w:p>
    <w:p w14:paraId="0EE77A8B" w14:textId="77777777" w:rsidR="002F22D1" w:rsidRPr="00307126" w:rsidRDefault="002F22D1" w:rsidP="002F22D1">
      <w:pPr>
        <w:pStyle w:val="AODefHead"/>
        <w:numPr>
          <w:ilvl w:val="0"/>
          <w:numId w:val="0"/>
        </w:numPr>
        <w:spacing w:before="120" w:line="264" w:lineRule="auto"/>
        <w:ind w:left="539"/>
        <w:rPr>
          <w:bCs/>
        </w:rPr>
      </w:pPr>
      <w:r w:rsidRPr="00307126">
        <w:rPr>
          <w:bCs/>
        </w:rPr>
        <w:t>V prípade, ak sa príspevok poskytuje z Európskeho sociálneho fondu, alebo ak súčasťou Projektu nie je investícia do výroby, ani investícia do infraštruktúry, Podstatná zmena Projektu nastane, ak Projekt podlieha povinnosti zachovať investíciu podľa uplatniteľných pravidiel o štátnej pomoci a keď sa v ich prípade skončí alebo premiestni výrobná činnosť v rámci obdobia stanoveného v týchto pravidlách.</w:t>
      </w:r>
      <w:commentRangeEnd w:id="19"/>
      <w:r w:rsidR="00D0452B">
        <w:rPr>
          <w:rStyle w:val="Odkaznakomentr"/>
          <w:rFonts w:eastAsia="Times New Roman"/>
          <w:lang w:val="x-none" w:eastAsia="x-none"/>
        </w:rPr>
        <w:commentReference w:id="19"/>
      </w:r>
      <w:r w:rsidRPr="00307126">
        <w:rPr>
          <w:bCs/>
        </w:rPr>
        <w:t xml:space="preserve"> </w:t>
      </w:r>
    </w:p>
    <w:p w14:paraId="6154DFAA" w14:textId="376407EB" w:rsidR="00A433DA" w:rsidRPr="00307126" w:rsidRDefault="00A433DA" w:rsidP="00A433DA">
      <w:pPr>
        <w:spacing w:before="120"/>
        <w:ind w:left="540"/>
        <w:jc w:val="both"/>
        <w:rPr>
          <w:rFonts w:ascii="Times New Roman" w:hAnsi="Times New Roman"/>
        </w:rPr>
      </w:pPr>
      <w:commentRangeStart w:id="21"/>
      <w:commentRangeStart w:id="22"/>
      <w:r w:rsidRPr="00307126">
        <w:rPr>
          <w:rFonts w:ascii="Times New Roman" w:hAnsi="Times New Roman"/>
          <w:b/>
          <w:bCs/>
        </w:rPr>
        <w:t>Podstatná zmena podmienok pre projekty generujúce príjem</w:t>
      </w:r>
      <w:r w:rsidRPr="00307126">
        <w:rPr>
          <w:rFonts w:ascii="Times New Roman" w:hAnsi="Times New Roman"/>
          <w:bCs/>
        </w:rPr>
        <w:t xml:space="preserve"> – predstavuje zmenu, v údajoch zadávaných do Finančnej analýzy, ktorá spôsobí zmenu (pokles) Miery finančnej medzery o </w:t>
      </w:r>
      <w:commentRangeStart w:id="23"/>
      <w:r w:rsidRPr="00307126">
        <w:rPr>
          <w:rFonts w:ascii="Times New Roman" w:hAnsi="Times New Roman"/>
          <w:bCs/>
        </w:rPr>
        <w:t>10</w:t>
      </w:r>
      <w:commentRangeEnd w:id="23"/>
      <w:r w:rsidRPr="00307126">
        <w:rPr>
          <w:rStyle w:val="Odkaznakomentr"/>
          <w:rFonts w:ascii="Times New Roman" w:hAnsi="Times New Roman"/>
          <w:sz w:val="22"/>
          <w:szCs w:val="22"/>
        </w:rPr>
        <w:commentReference w:id="23"/>
      </w:r>
      <w:r w:rsidRPr="00307126">
        <w:rPr>
          <w:rFonts w:ascii="Times New Roman" w:hAnsi="Times New Roman"/>
          <w:bCs/>
        </w:rPr>
        <w:t>% a viac oproti plánovanej hodnote Miery finančnej medzery;</w:t>
      </w:r>
      <w:commentRangeEnd w:id="21"/>
      <w:commentRangeEnd w:id="22"/>
      <w:r>
        <w:rPr>
          <w:rStyle w:val="Odkaznakomentr"/>
          <w:rFonts w:ascii="Times New Roman" w:eastAsia="Times New Roman" w:hAnsi="Times New Roman"/>
          <w:lang w:val="x-none" w:eastAsia="x-none"/>
        </w:rPr>
        <w:commentReference w:id="21"/>
      </w:r>
      <w:r w:rsidRPr="00067253">
        <w:rPr>
          <w:rStyle w:val="Odkaznakomentr"/>
          <w:rFonts w:ascii="Times New Roman" w:hAnsi="Times New Roman"/>
          <w:sz w:val="22"/>
          <w:lang w:val="x-none"/>
        </w:rPr>
        <w:commentReference w:id="22"/>
      </w:r>
    </w:p>
    <w:p w14:paraId="10156D4E" w14:textId="77777777" w:rsidR="002F22D1" w:rsidRPr="00307126" w:rsidRDefault="002F22D1" w:rsidP="00C87FFC">
      <w:pPr>
        <w:pStyle w:val="AODefHead"/>
        <w:numPr>
          <w:ilvl w:val="0"/>
          <w:numId w:val="20"/>
        </w:numPr>
        <w:spacing w:before="120" w:line="264" w:lineRule="auto"/>
        <w:ind w:left="540"/>
      </w:pPr>
      <w:r w:rsidRPr="00307126">
        <w:rPr>
          <w:b/>
          <w:bCs/>
        </w:rPr>
        <w:t xml:space="preserve">Pracovný deň </w:t>
      </w:r>
      <w:r w:rsidRPr="00307126">
        <w:t xml:space="preserve">- deň, ktorým nie je sobota, nedeľa alebo deň pracovného pokoja </w:t>
      </w:r>
      <w:r w:rsidRPr="00307126">
        <w:rPr>
          <w:bCs/>
        </w:rPr>
        <w:t>v zmysle zákona č. 241/1993 Z. z. o štátnych sviatkoch, dňoch pracovného pokoja a pamätných dňoch v znení neskorších predpisov</w:t>
      </w:r>
      <w:r w:rsidRPr="00307126">
        <w:t>;</w:t>
      </w:r>
    </w:p>
    <w:p w14:paraId="210EF612" w14:textId="77777777" w:rsidR="002F22D1" w:rsidRPr="00307126" w:rsidRDefault="002F22D1" w:rsidP="002F22D1">
      <w:pPr>
        <w:tabs>
          <w:tab w:val="left" w:pos="7740"/>
        </w:tabs>
        <w:spacing w:before="120" w:line="264" w:lineRule="auto"/>
        <w:ind w:left="540"/>
        <w:jc w:val="both"/>
        <w:rPr>
          <w:rFonts w:ascii="Times New Roman" w:hAnsi="Times New Roman"/>
          <w:b/>
        </w:rPr>
      </w:pPr>
      <w:r w:rsidRPr="00307126">
        <w:rPr>
          <w:rFonts w:ascii="Times New Roman" w:hAnsi="Times New Roman"/>
          <w:b/>
        </w:rPr>
        <w:t xml:space="preserve">Právny dokument, z ktorého pre Prijímateľa vyplývajú práva a povinnosti alebo ich zmena </w:t>
      </w:r>
      <w:r w:rsidRPr="00307126">
        <w:rPr>
          <w:rFonts w:ascii="Times New Roman" w:hAnsi="Times New Roman"/>
        </w:rPr>
        <w:t>alebo tiež</w:t>
      </w:r>
      <w:r w:rsidRPr="00307126">
        <w:rPr>
          <w:rFonts w:ascii="Times New Roman" w:hAnsi="Times New Roman"/>
          <w:b/>
        </w:rPr>
        <w:t xml:space="preserve"> Právny dokument </w:t>
      </w:r>
      <w:r w:rsidRPr="00307126">
        <w:rPr>
          <w:rFonts w:ascii="Times New Roman" w:hAnsi="Times New Roman"/>
        </w:rPr>
        <w:t>-</w:t>
      </w:r>
      <w:r w:rsidRPr="00307126">
        <w:rPr>
          <w:rFonts w:ascii="Times New Roman" w:hAnsi="Times New Roman"/>
          <w:b/>
        </w:rPr>
        <w:t xml:space="preserve"> </w:t>
      </w:r>
      <w:r w:rsidRPr="00307126">
        <w:rPr>
          <w:rFonts w:ascii="Times New Roman" w:hAnsi="Times New Roman"/>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p w14:paraId="5602D4DF"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Právne predpisy alebo právne akty EÚ</w:t>
      </w:r>
      <w:r w:rsidRPr="00307126">
        <w:rPr>
          <w:rFonts w:ascii="Times New Roman" w:hAnsi="Times New Roman"/>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w:t>
      </w:r>
      <w:r w:rsidR="00CD040B" w:rsidRPr="00307126">
        <w:rPr>
          <w:rFonts w:ascii="Times New Roman" w:hAnsi="Times New Roman"/>
        </w:rPr>
        <w:t> a ostatné </w:t>
      </w:r>
      <w:r w:rsidRPr="00307126">
        <w:rPr>
          <w:rFonts w:ascii="Times New Roman" w:hAnsi="Times New Roman"/>
        </w:rPr>
        <w:t>dokumenty</w:t>
      </w:r>
      <w:r w:rsidR="00CD040B" w:rsidRPr="00307126">
        <w:rPr>
          <w:rFonts w:ascii="Times New Roman" w:hAnsi="Times New Roman"/>
        </w:rPr>
        <w:t>, z ktorých vyplývajú práva a povinnosti, ak boli Zverejnené v Úradnom vestníku EÚ</w:t>
      </w:r>
      <w:r w:rsidRPr="00307126">
        <w:rPr>
          <w:rFonts w:ascii="Times New Roman" w:hAnsi="Times New Roman"/>
        </w:rPr>
        <w:t>;</w:t>
      </w:r>
    </w:p>
    <w:p w14:paraId="45AD6207" w14:textId="77777777" w:rsidR="00CD040B" w:rsidRPr="00773D77" w:rsidRDefault="00CD040B" w:rsidP="002F22D1">
      <w:pPr>
        <w:spacing w:before="120" w:line="264" w:lineRule="auto"/>
        <w:ind w:left="540"/>
        <w:jc w:val="both"/>
        <w:rPr>
          <w:rFonts w:ascii="Times New Roman" w:hAnsi="Times New Roman"/>
          <w:b/>
        </w:rPr>
      </w:pPr>
      <w:r w:rsidRPr="00307126">
        <w:rPr>
          <w:rFonts w:ascii="Times New Roman" w:hAnsi="Times New Roman"/>
          <w:b/>
        </w:rPr>
        <w:t xml:space="preserve">Právne predpisy SR </w:t>
      </w:r>
      <w:r w:rsidRPr="00307126">
        <w:rPr>
          <w:rFonts w:ascii="Times New Roman" w:hAnsi="Times New Roman"/>
        </w:rPr>
        <w:t>– všeobecne záväzné právne predpisy Slovenskej republiky</w:t>
      </w:r>
      <w:r w:rsidRPr="00307126">
        <w:rPr>
          <w:rFonts w:ascii="Times New Roman" w:hAnsi="Times New Roman"/>
          <w:b/>
        </w:rPr>
        <w:t>;</w:t>
      </w:r>
    </w:p>
    <w:p w14:paraId="141F1E20" w14:textId="3DA6E8E7" w:rsidR="00A43149" w:rsidRPr="00A43149" w:rsidRDefault="00A43149" w:rsidP="002F22D1">
      <w:pPr>
        <w:spacing w:before="120" w:line="264" w:lineRule="auto"/>
        <w:ind w:left="540"/>
        <w:jc w:val="both"/>
        <w:rPr>
          <w:rFonts w:ascii="Times New Roman" w:hAnsi="Times New Roman"/>
        </w:rPr>
      </w:pPr>
      <w:r>
        <w:rPr>
          <w:rFonts w:ascii="Times New Roman" w:hAnsi="Times New Roman"/>
          <w:b/>
        </w:rPr>
        <w:t xml:space="preserve">Prebiehajúce skúmanie – </w:t>
      </w:r>
      <w:r>
        <w:rPr>
          <w:rFonts w:ascii="Times New Roman" w:hAnsi="Times New Roman"/>
        </w:rPr>
        <w:t xml:space="preserve">prebiehajúce posudzovanie súladu poskytovania príspevku s právnymi predpismi SR a EÚ a inými príslušnými podzákonnými, resp. zmluvami vykonávané riadiacim orgánom, certifikačným orgánom, orgánom auditu alebo inými vecne príslušnými orgánmi SR a EÚ </w:t>
      </w:r>
      <w:r w:rsidR="00F0368A">
        <w:rPr>
          <w:rFonts w:ascii="Times New Roman" w:hAnsi="Times New Roman"/>
        </w:rPr>
        <w:t xml:space="preserve">(napr. Úrad pre verejné obstarávanie, Protimonopolný úrad, Európska komisia atď.) </w:t>
      </w:r>
      <w:r>
        <w:rPr>
          <w:rFonts w:ascii="Times New Roman" w:hAnsi="Times New Roman"/>
        </w:rPr>
        <w:t xml:space="preserve">z dôvodu vzniku pochybností o správnosti, oprávnenosti a zákonnosti výdavkov. </w:t>
      </w:r>
      <w:r w:rsidR="00F0368A">
        <w:rPr>
          <w:rFonts w:ascii="Times New Roman" w:hAnsi="Times New Roman"/>
        </w:rPr>
        <w:t xml:space="preserve">Samotný výkon kontroly (finančnej kontroly), overovania (certifikačného overovania) alebo auditu sa nepovažuje za prebiehajúce skúmanie, a to až do momentu, pokiaľ neexistuje pochybnosť o správnosti, oprávnenosti alebo zákonnosti výdavkov; táto pochybnosť sa preukazuje vypracovaným </w:t>
      </w:r>
      <w:r w:rsidR="00F0368A" w:rsidRPr="00A54072">
        <w:rPr>
          <w:rFonts w:ascii="Times New Roman" w:hAnsi="Times New Roman"/>
        </w:rPr>
        <w:t>návrhom správy alebo návrhom zistení</w:t>
      </w:r>
      <w:r w:rsidR="00F0368A">
        <w:rPr>
          <w:rFonts w:ascii="Times New Roman" w:hAnsi="Times New Roman"/>
        </w:rPr>
        <w:t xml:space="preserve">. </w:t>
      </w:r>
    </w:p>
    <w:p w14:paraId="2796796A" w14:textId="77777777" w:rsidR="00D60452" w:rsidRPr="00307126" w:rsidRDefault="00D60452" w:rsidP="00D60452">
      <w:pPr>
        <w:tabs>
          <w:tab w:val="num" w:pos="900"/>
        </w:tabs>
        <w:spacing w:before="120" w:after="0" w:line="240" w:lineRule="auto"/>
        <w:ind w:left="540"/>
        <w:jc w:val="both"/>
        <w:rPr>
          <w:rFonts w:ascii="Times New Roman" w:hAnsi="Times New Roman"/>
        </w:rPr>
      </w:pPr>
      <w:commentRangeStart w:id="24"/>
      <w:r w:rsidRPr="00307126">
        <w:rPr>
          <w:rFonts w:ascii="Times New Roman" w:hAnsi="Times New Roman"/>
          <w:b/>
        </w:rPr>
        <w:t>Preddavková platba</w:t>
      </w:r>
      <w:r w:rsidRPr="00307126">
        <w:rPr>
          <w:rFonts w:ascii="Times New Roman" w:hAnsi="Times New Roman"/>
        </w:rPr>
        <w:t xml:space="preserve"> - úhrada finančných prostriedkov zo strany Prijímateľa v prospech Dodávateľa vopred, t.j. pred dodaním dohodnutých tovarov</w:t>
      </w:r>
      <w:r w:rsidR="006071B1" w:rsidRPr="00307126">
        <w:rPr>
          <w:rFonts w:ascii="Times New Roman" w:hAnsi="Times New Roman"/>
        </w:rPr>
        <w:t xml:space="preserve">, </w:t>
      </w:r>
      <w:r w:rsidRPr="00307126">
        <w:rPr>
          <w:rFonts w:ascii="Times New Roman" w:hAnsi="Times New Roman"/>
        </w:rPr>
        <w:t xml:space="preserve">poskytnutím služieb alebo vykonaním stavebných prác;  v bežnej obchodnej praxi sa používa aj pojem ,,záloha </w:t>
      </w:r>
      <w:r w:rsidRPr="00307126">
        <w:rPr>
          <w:rFonts w:ascii="Times New Roman" w:hAnsi="Times New Roman"/>
        </w:rPr>
        <w:lastRenderedPageBreak/>
        <w:t>alebo preddavok“ a pre doklad, na základe ktorého sa úhrada realizuje sa používa aj pojem „zálohová faktúra alebo preddavková faktúra“;</w:t>
      </w:r>
      <w:commentRangeEnd w:id="24"/>
      <w:r w:rsidR="00576235" w:rsidRPr="00773D77">
        <w:rPr>
          <w:rStyle w:val="Odkaznakomentr"/>
          <w:rFonts w:ascii="Times New Roman" w:hAnsi="Times New Roman"/>
          <w:sz w:val="22"/>
          <w:lang w:val="x-none"/>
        </w:rPr>
        <w:commentReference w:id="24"/>
      </w:r>
    </w:p>
    <w:p w14:paraId="52BCAD4D"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Predmet Projektu</w:t>
      </w:r>
      <w:r w:rsidRPr="00307126">
        <w:rPr>
          <w:rFonts w:ascii="Times New Roman" w:hAnsi="Times New Roman"/>
        </w:rPr>
        <w:t xml:space="preserve"> – hmotne </w:t>
      </w:r>
      <w:proofErr w:type="spellStart"/>
      <w:r w:rsidRPr="00307126">
        <w:rPr>
          <w:rFonts w:ascii="Times New Roman" w:hAnsi="Times New Roman"/>
        </w:rPr>
        <w:t>zachytiteľná</w:t>
      </w:r>
      <w:proofErr w:type="spellEnd"/>
      <w:r w:rsidRPr="00307126">
        <w:rPr>
          <w:rFonts w:ascii="Times New Roman" w:hAnsi="Times New Roman"/>
        </w:rPr>
        <w:t xml:space="preserve"> podstata Projektu (po Ukončení realizácie </w:t>
      </w:r>
      <w:r w:rsidR="00307349" w:rsidRPr="00307126">
        <w:rPr>
          <w:rFonts w:ascii="Times New Roman" w:hAnsi="Times New Roman"/>
        </w:rPr>
        <w:t xml:space="preserve">hlavných </w:t>
      </w:r>
      <w:r w:rsidRPr="00307126">
        <w:rPr>
          <w:rFonts w:ascii="Times New Roman" w:hAnsi="Times New Roman"/>
        </w:rPr>
        <w:t>aktivít Projektu sa označuje aj ako hmotný výstup realizácie Projektu), ktorej nadobudnutie, realizácia, rekonštrukcia, poskytnutie alebo iné aktivity opísané v Projekte boli spolufinancované z NFP</w:t>
      </w:r>
      <w:r w:rsidRPr="00307126">
        <w:rPr>
          <w:rFonts w:ascii="Times New Roman" w:hAnsi="Times New Roman"/>
          <w:bCs/>
        </w:rPr>
        <w:t>; môže ísť napríklad o stavbu, zariadenie, dokumentáciu, inú vec, majetkovú hodnotu alebo právo, pričom jeden Projekt môže zahŕňať aj viacero Predmetov Projektu;</w:t>
      </w:r>
    </w:p>
    <w:p w14:paraId="2B513BFD" w14:textId="77777777" w:rsidR="00194C21" w:rsidRPr="00307126" w:rsidRDefault="00194C21" w:rsidP="002F22D1">
      <w:pPr>
        <w:widowControl w:val="0"/>
        <w:autoSpaceDE w:val="0"/>
        <w:autoSpaceDN w:val="0"/>
        <w:adjustRightInd w:val="0"/>
        <w:spacing w:before="120" w:line="264" w:lineRule="auto"/>
        <w:ind w:left="540"/>
        <w:jc w:val="both"/>
        <w:rPr>
          <w:rFonts w:ascii="Times New Roman" w:hAnsi="Times New Roman"/>
          <w:b/>
        </w:rPr>
      </w:pPr>
      <w:r w:rsidRPr="00307126">
        <w:rPr>
          <w:rFonts w:ascii="Times New Roman" w:hAnsi="Times New Roman"/>
        </w:rPr>
        <w:t>P</w:t>
      </w:r>
      <w:r w:rsidRPr="00307126">
        <w:rPr>
          <w:rFonts w:ascii="Times New Roman" w:hAnsi="Times New Roman"/>
          <w:b/>
        </w:rPr>
        <w:t xml:space="preserve">reklenovací úver - </w:t>
      </w:r>
      <w:r w:rsidRPr="00307126">
        <w:rPr>
          <w:rFonts w:ascii="Times New Roman" w:hAnsi="Times New Roman"/>
        </w:rPr>
        <w:t>peňažné prostriedky poskytované Financujúcou bankou Prijímateľovi, ktoré svojim účelom slúžia Prijímateľovi na preklenutie určitého ekonomického obdobia na základe takej zmluvy o úvere, z ktorej je z jej názvu na jej prvej strane zrejmé, že ide o preklenovací úver;</w:t>
      </w:r>
      <w:r w:rsidRPr="00307126">
        <w:rPr>
          <w:rFonts w:ascii="Times New Roman" w:hAnsi="Times New Roman"/>
          <w:b/>
        </w:rPr>
        <w:t xml:space="preserve"> </w:t>
      </w:r>
    </w:p>
    <w:p w14:paraId="66772AA8" w14:textId="77777777" w:rsidR="002F22D1" w:rsidRPr="00307126" w:rsidRDefault="002F22D1" w:rsidP="002F22D1">
      <w:pPr>
        <w:widowControl w:val="0"/>
        <w:autoSpaceDE w:val="0"/>
        <w:autoSpaceDN w:val="0"/>
        <w:adjustRightInd w:val="0"/>
        <w:spacing w:before="120" w:line="264" w:lineRule="auto"/>
        <w:ind w:left="540"/>
        <w:jc w:val="both"/>
        <w:rPr>
          <w:rFonts w:ascii="Times New Roman" w:hAnsi="Times New Roman"/>
        </w:rPr>
      </w:pPr>
      <w:r w:rsidRPr="00307126">
        <w:rPr>
          <w:rFonts w:ascii="Times New Roman" w:hAnsi="Times New Roman"/>
          <w:b/>
        </w:rPr>
        <w:t>Prioritná os</w:t>
      </w:r>
      <w:r w:rsidRPr="00307126">
        <w:rPr>
          <w:rFonts w:ascii="Times New Roman" w:hAnsi="Times New Roman"/>
        </w:rPr>
        <w:t xml:space="preserve"> -  jedna z priorít stratégie v OP, ktorá sa skladá zo skupiny navzájom súvisiacich operácií (aktivít) s konkrétnymi, merateľnými cieľmi. V prípade Európskeho námorného a rybárskeho fondu sa pod prioritnou osou rozumie Priorita Únie.</w:t>
      </w:r>
    </w:p>
    <w:p w14:paraId="04AC4F65" w14:textId="77777777" w:rsidR="00307349" w:rsidRPr="00307126" w:rsidRDefault="00307349" w:rsidP="00F65B7D">
      <w:pPr>
        <w:pStyle w:val="Default"/>
        <w:ind w:left="540"/>
        <w:jc w:val="both"/>
        <w:rPr>
          <w:rFonts w:ascii="Times New Roman" w:hAnsi="Times New Roman" w:cs="Times New Roman"/>
          <w:sz w:val="22"/>
          <w:szCs w:val="22"/>
        </w:rPr>
      </w:pPr>
      <w:r w:rsidRPr="00307126">
        <w:rPr>
          <w:rFonts w:ascii="Times New Roman" w:hAnsi="Times New Roman" w:cs="Times New Roman"/>
          <w:b/>
          <w:sz w:val="22"/>
          <w:szCs w:val="22"/>
        </w:rPr>
        <w:t xml:space="preserve">Príručka pre Prijímateľa </w:t>
      </w:r>
      <w:r w:rsidRPr="00307126">
        <w:rPr>
          <w:rFonts w:ascii="Times New Roman" w:hAnsi="Times New Roman" w:cs="Times New Roman"/>
          <w:sz w:val="22"/>
          <w:szCs w:val="22"/>
        </w:rPr>
        <w:t xml:space="preserve">- je </w:t>
      </w:r>
      <w:r w:rsidR="00F65B7D" w:rsidRPr="00307126">
        <w:rPr>
          <w:rFonts w:ascii="Times New Roman" w:hAnsi="Times New Roman" w:cs="Times New Roman"/>
          <w:sz w:val="22"/>
          <w:szCs w:val="22"/>
        </w:rPr>
        <w:t xml:space="preserve">v zmysle Systému riadenia EŠIF </w:t>
      </w:r>
      <w:r w:rsidRPr="00307126">
        <w:rPr>
          <w:rFonts w:ascii="Times New Roman" w:hAnsi="Times New Roman" w:cs="Times New Roman"/>
          <w:sz w:val="22"/>
          <w:szCs w:val="22"/>
        </w:rPr>
        <w:t>záväzný</w:t>
      </w:r>
      <w:r w:rsidR="00F65B7D" w:rsidRPr="00307126">
        <w:rPr>
          <w:rFonts w:ascii="Times New Roman" w:hAnsi="Times New Roman" w:cs="Times New Roman"/>
          <w:sz w:val="22"/>
          <w:szCs w:val="22"/>
        </w:rPr>
        <w:t xml:space="preserve">m riadiacim dokumentom, ktorý vydáva Poskytovateľ a </w:t>
      </w:r>
      <w:r w:rsidRPr="00307126">
        <w:rPr>
          <w:rFonts w:ascii="Times New Roman" w:hAnsi="Times New Roman" w:cs="Times New Roman"/>
          <w:sz w:val="22"/>
          <w:szCs w:val="22"/>
        </w:rPr>
        <w:t xml:space="preserve">ktorý predstavuje </w:t>
      </w:r>
      <w:r w:rsidR="00F65B7D" w:rsidRPr="00307126">
        <w:rPr>
          <w:rFonts w:ascii="Times New Roman" w:hAnsi="Times New Roman" w:cs="Times New Roman"/>
          <w:sz w:val="22"/>
          <w:szCs w:val="22"/>
        </w:rPr>
        <w:t>p</w:t>
      </w:r>
      <w:r w:rsidRPr="00307126">
        <w:rPr>
          <w:rFonts w:ascii="Times New Roman" w:hAnsi="Times New Roman" w:cs="Times New Roman"/>
          <w:sz w:val="22"/>
          <w:szCs w:val="22"/>
        </w:rPr>
        <w:t>rocesný nástroj popisujúci jednotlivé fázy implementácie projektov</w:t>
      </w:r>
      <w:r w:rsidR="00F65B7D" w:rsidRPr="00307126">
        <w:rPr>
          <w:rFonts w:ascii="Times New Roman" w:hAnsi="Times New Roman" w:cs="Times New Roman"/>
          <w:sz w:val="22"/>
          <w:szCs w:val="22"/>
        </w:rPr>
        <w:t>;</w:t>
      </w:r>
      <w:r w:rsidRPr="00307126">
        <w:rPr>
          <w:rFonts w:ascii="Times New Roman" w:hAnsi="Times New Roman" w:cs="Times New Roman"/>
          <w:sz w:val="22"/>
          <w:szCs w:val="22"/>
        </w:rPr>
        <w:t xml:space="preserve"> </w:t>
      </w:r>
    </w:p>
    <w:p w14:paraId="616E796E" w14:textId="2B0DF496" w:rsidR="00901527" w:rsidRPr="00307126" w:rsidRDefault="00901527" w:rsidP="000B128B">
      <w:pPr>
        <w:pStyle w:val="AODefPara"/>
        <w:numPr>
          <w:ilvl w:val="0"/>
          <w:numId w:val="0"/>
        </w:numPr>
        <w:spacing w:before="120" w:line="264" w:lineRule="auto"/>
        <w:ind w:left="540"/>
        <w:rPr>
          <w:bCs/>
        </w:rPr>
      </w:pPr>
      <w:commentRangeStart w:id="25"/>
      <w:commentRangeStart w:id="26"/>
      <w:r w:rsidRPr="00307126">
        <w:rPr>
          <w:rFonts w:eastAsia="Times New Roman"/>
          <w:b/>
          <w:bCs/>
        </w:rPr>
        <w:t>Projekt generujúci príj</w:t>
      </w:r>
      <w:r w:rsidR="00310C95" w:rsidRPr="00307126">
        <w:rPr>
          <w:rFonts w:eastAsia="Times New Roman"/>
          <w:b/>
          <w:bCs/>
        </w:rPr>
        <w:t>em</w:t>
      </w:r>
      <w:r w:rsidRPr="00307126">
        <w:rPr>
          <w:rFonts w:eastAsia="Times New Roman"/>
          <w:b/>
          <w:bCs/>
        </w:rPr>
        <w:t xml:space="preserve"> </w:t>
      </w:r>
      <w:commentRangeEnd w:id="25"/>
      <w:commentRangeEnd w:id="26"/>
      <w:r w:rsidR="002668F0">
        <w:rPr>
          <w:rStyle w:val="Odkaznakomentr"/>
          <w:rFonts w:eastAsia="Times New Roman"/>
          <w:lang w:val="x-none" w:eastAsia="x-none"/>
        </w:rPr>
        <w:commentReference w:id="25"/>
      </w:r>
      <w:r w:rsidR="002668F0" w:rsidRPr="00067253">
        <w:rPr>
          <w:rStyle w:val="Odkaznakomentr"/>
          <w:sz w:val="22"/>
          <w:lang w:val="x-none"/>
        </w:rPr>
        <w:commentReference w:id="26"/>
      </w:r>
      <w:r w:rsidRPr="00307126">
        <w:rPr>
          <w:rFonts w:eastAsia="Times New Roman"/>
          <w:bCs/>
        </w:rPr>
        <w:t>– v zmysle</w:t>
      </w:r>
      <w:r w:rsidRPr="00307126">
        <w:rPr>
          <w:rFonts w:eastAsia="Times New Roman"/>
          <w:b/>
          <w:bCs/>
        </w:rPr>
        <w:t xml:space="preserve"> </w:t>
      </w:r>
      <w:r w:rsidRPr="00307126">
        <w:rPr>
          <w:bCs/>
        </w:rPr>
        <w:t>čl</w:t>
      </w:r>
      <w:r w:rsidR="000678BB" w:rsidRPr="00307126">
        <w:rPr>
          <w:bCs/>
        </w:rPr>
        <w:t>ánku</w:t>
      </w:r>
      <w:r w:rsidRPr="00307126">
        <w:rPr>
          <w:bCs/>
        </w:rPr>
        <w:t xml:space="preserve"> 61 ods</w:t>
      </w:r>
      <w:r w:rsidR="001D3560" w:rsidRPr="00307126">
        <w:rPr>
          <w:bCs/>
        </w:rPr>
        <w:t>ek</w:t>
      </w:r>
      <w:r w:rsidRPr="00307126">
        <w:rPr>
          <w:bCs/>
        </w:rPr>
        <w:t xml:space="preserve"> 1 všeobecného nariadenia</w:t>
      </w:r>
      <w:r w:rsidRPr="00307126">
        <w:rPr>
          <w:rFonts w:eastAsia="Times New Roman"/>
          <w:bCs/>
        </w:rPr>
        <w:t xml:space="preserve"> každý projekt zahrňujúci investíciu do infraštruktúry, ktorej používanie je spoplatnené a  priamo hradené užívateľmi, alebo každý projekt zahrňujúci predaj alebo prenájom pozemkov alebo stavieb, alebo každé poskytovanie služieb za poplatok. V zmysle </w:t>
      </w:r>
      <w:r w:rsidR="000678BB" w:rsidRPr="00307126">
        <w:rPr>
          <w:bCs/>
        </w:rPr>
        <w:t>článku</w:t>
      </w:r>
      <w:r w:rsidRPr="00307126">
        <w:rPr>
          <w:bCs/>
        </w:rPr>
        <w:t xml:space="preserve"> 61 všeobecného nariadenia sa tieto projekty delia na projekty, kde:</w:t>
      </w:r>
    </w:p>
    <w:p w14:paraId="66356373" w14:textId="77777777" w:rsidR="00901527" w:rsidRPr="00307126" w:rsidRDefault="00901527" w:rsidP="00C87FFC">
      <w:pPr>
        <w:numPr>
          <w:ilvl w:val="2"/>
          <w:numId w:val="19"/>
        </w:numPr>
        <w:tabs>
          <w:tab w:val="clear" w:pos="2973"/>
          <w:tab w:val="num" w:pos="900"/>
        </w:tabs>
        <w:spacing w:before="120" w:after="0" w:line="264" w:lineRule="auto"/>
        <w:ind w:left="900"/>
        <w:jc w:val="both"/>
        <w:rPr>
          <w:rFonts w:ascii="Times New Roman" w:hAnsi="Times New Roman"/>
        </w:rPr>
      </w:pPr>
      <w:r w:rsidRPr="00307126">
        <w:rPr>
          <w:rFonts w:ascii="Times New Roman" w:hAnsi="Times New Roman"/>
          <w:b/>
        </w:rPr>
        <w:t>je</w:t>
      </w:r>
      <w:r w:rsidRPr="00307126">
        <w:rPr>
          <w:rFonts w:ascii="Times New Roman" w:hAnsi="Times New Roman"/>
        </w:rPr>
        <w:t xml:space="preserve"> možné dopredu objektívne odhadnúť príjem</w:t>
      </w:r>
      <w:r w:rsidRPr="00307126">
        <w:rPr>
          <w:rFonts w:ascii="Times New Roman" w:hAnsi="Times New Roman"/>
          <w:bCs/>
        </w:rPr>
        <w:t xml:space="preserve"> </w:t>
      </w:r>
      <w:r w:rsidR="000678BB" w:rsidRPr="00307126">
        <w:rPr>
          <w:rFonts w:ascii="Times New Roman" w:hAnsi="Times New Roman"/>
          <w:bCs/>
        </w:rPr>
        <w:t xml:space="preserve">podľa článku </w:t>
      </w:r>
      <w:r w:rsidRPr="00307126">
        <w:rPr>
          <w:rFonts w:ascii="Times New Roman" w:hAnsi="Times New Roman"/>
          <w:bCs/>
        </w:rPr>
        <w:t>61 ods</w:t>
      </w:r>
      <w:r w:rsidR="001D3560" w:rsidRPr="00307126">
        <w:rPr>
          <w:rFonts w:ascii="Times New Roman" w:hAnsi="Times New Roman"/>
          <w:bCs/>
        </w:rPr>
        <w:t>ek</w:t>
      </w:r>
      <w:r w:rsidRPr="00307126">
        <w:rPr>
          <w:rFonts w:ascii="Times New Roman" w:hAnsi="Times New Roman"/>
          <w:bCs/>
        </w:rPr>
        <w:t xml:space="preserve"> 3 Nariadenia Rady 1303/2013.  V takom prípade p</w:t>
      </w:r>
      <w:r w:rsidRPr="00307126">
        <w:rPr>
          <w:rFonts w:ascii="Times New Roman" w:hAnsi="Times New Roman"/>
        </w:rPr>
        <w:t xml:space="preserve">rojekty </w:t>
      </w:r>
      <w:r w:rsidRPr="00307126">
        <w:rPr>
          <w:rFonts w:ascii="Times New Roman" w:hAnsi="Times New Roman"/>
          <w:b/>
        </w:rPr>
        <w:t>majú</w:t>
      </w:r>
      <w:r w:rsidRPr="00307126">
        <w:rPr>
          <w:rFonts w:ascii="Times New Roman" w:hAnsi="Times New Roman"/>
        </w:rPr>
        <w:t xml:space="preserve"> spracovanú Finančnú analýzu</w:t>
      </w:r>
      <w:r w:rsidR="00310C95" w:rsidRPr="00307126">
        <w:rPr>
          <w:rFonts w:ascii="Times New Roman" w:hAnsi="Times New Roman"/>
        </w:rPr>
        <w:t xml:space="preserve"> pre referenčné obdobie, ktorým je obdobie Realizácie Projektu ako aj obdobie Udržateľnosti Projektu. Počas referenčného obdobia sa v rámci monitorovacích správ</w:t>
      </w:r>
      <w:r w:rsidRPr="00307126">
        <w:rPr>
          <w:rFonts w:ascii="Times New Roman" w:hAnsi="Times New Roman"/>
        </w:rPr>
        <w:t xml:space="preserve"> sleduje, či nedochádza k zmenám v údajoch použitých pri výpočte Finančnej analýzy. </w:t>
      </w:r>
      <w:r w:rsidR="00310C95" w:rsidRPr="00307126">
        <w:rPr>
          <w:rFonts w:ascii="Times New Roman" w:hAnsi="Times New Roman"/>
        </w:rPr>
        <w:t xml:space="preserve">Pre tieto Projekty generujúce príjem Prijímateľ predkladá aktualizovanú Finančnú analýzu s </w:t>
      </w:r>
      <w:proofErr w:type="spellStart"/>
      <w:r w:rsidR="00310C95" w:rsidRPr="00307126">
        <w:rPr>
          <w:rFonts w:ascii="Times New Roman" w:hAnsi="Times New Roman"/>
        </w:rPr>
        <w:t>rekalkuláciou</w:t>
      </w:r>
      <w:proofErr w:type="spellEnd"/>
      <w:r w:rsidR="00310C95" w:rsidRPr="00307126">
        <w:rPr>
          <w:rFonts w:ascii="Times New Roman" w:hAnsi="Times New Roman"/>
        </w:rPr>
        <w:t> Finančnej medzery spolu s Následnou monitorovacou správou s príznakom „</w:t>
      </w:r>
      <w:r w:rsidR="0061089F" w:rsidRPr="00307126">
        <w:rPr>
          <w:rFonts w:ascii="Times New Roman" w:hAnsi="Times New Roman"/>
        </w:rPr>
        <w:t>záverečná</w:t>
      </w:r>
      <w:r w:rsidR="00310C95" w:rsidRPr="00307126">
        <w:rPr>
          <w:rFonts w:ascii="Times New Roman" w:hAnsi="Times New Roman"/>
        </w:rPr>
        <w:t xml:space="preserve">“. Rozdiel zistený z aktualizovanej Finančnej analýzy </w:t>
      </w:r>
      <w:r w:rsidRPr="00307126">
        <w:rPr>
          <w:rFonts w:ascii="Times New Roman" w:hAnsi="Times New Roman"/>
        </w:rPr>
        <w:t xml:space="preserve">je </w:t>
      </w:r>
      <w:r w:rsidR="002668F0" w:rsidRPr="00307126">
        <w:rPr>
          <w:rFonts w:ascii="Times New Roman" w:hAnsi="Times New Roman"/>
        </w:rPr>
        <w:t>P</w:t>
      </w:r>
      <w:r w:rsidRPr="00307126">
        <w:rPr>
          <w:rFonts w:ascii="Times New Roman" w:hAnsi="Times New Roman"/>
        </w:rPr>
        <w:t>rijímateľ povinný vrátiť v súlade s postup</w:t>
      </w:r>
      <w:r w:rsidR="002668F0" w:rsidRPr="00307126">
        <w:rPr>
          <w:rFonts w:ascii="Times New Roman" w:hAnsi="Times New Roman"/>
        </w:rPr>
        <w:t>mi</w:t>
      </w:r>
      <w:r w:rsidRPr="00307126">
        <w:rPr>
          <w:rFonts w:ascii="Times New Roman" w:hAnsi="Times New Roman"/>
        </w:rPr>
        <w:t xml:space="preserve"> uvedeným</w:t>
      </w:r>
      <w:r w:rsidR="002668F0" w:rsidRPr="00307126">
        <w:rPr>
          <w:rFonts w:ascii="Times New Roman" w:hAnsi="Times New Roman"/>
        </w:rPr>
        <w:t>i</w:t>
      </w:r>
      <w:r w:rsidRPr="00307126">
        <w:rPr>
          <w:rFonts w:ascii="Times New Roman" w:hAnsi="Times New Roman"/>
        </w:rPr>
        <w:t xml:space="preserve"> v</w:t>
      </w:r>
      <w:r w:rsidR="002668F0" w:rsidRPr="00307126">
        <w:rPr>
          <w:rFonts w:ascii="Times New Roman" w:hAnsi="Times New Roman"/>
        </w:rPr>
        <w:t> </w:t>
      </w:r>
      <w:r w:rsidRPr="00307126">
        <w:rPr>
          <w:rFonts w:ascii="Times New Roman" w:hAnsi="Times New Roman"/>
        </w:rPr>
        <w:t>Zmluve</w:t>
      </w:r>
      <w:r w:rsidR="002668F0" w:rsidRPr="00307126">
        <w:rPr>
          <w:rFonts w:ascii="Times New Roman" w:hAnsi="Times New Roman"/>
        </w:rPr>
        <w:t xml:space="preserve"> o poskytnutí NFP, najmä v článku 10 VZP, alebo </w:t>
      </w:r>
    </w:p>
    <w:p w14:paraId="29352199" w14:textId="77777777" w:rsidR="00901527" w:rsidRPr="00307126" w:rsidRDefault="00901527" w:rsidP="00C87FFC">
      <w:pPr>
        <w:numPr>
          <w:ilvl w:val="2"/>
          <w:numId w:val="19"/>
        </w:numPr>
        <w:tabs>
          <w:tab w:val="clear" w:pos="2973"/>
          <w:tab w:val="num" w:pos="900"/>
        </w:tabs>
        <w:spacing w:before="120" w:after="0" w:line="264" w:lineRule="auto"/>
        <w:ind w:left="900"/>
        <w:jc w:val="both"/>
        <w:rPr>
          <w:rFonts w:ascii="Times New Roman" w:hAnsi="Times New Roman"/>
        </w:rPr>
      </w:pPr>
      <w:r w:rsidRPr="00307126">
        <w:rPr>
          <w:rFonts w:ascii="Times New Roman" w:hAnsi="Times New Roman"/>
          <w:b/>
        </w:rPr>
        <w:t>nie je</w:t>
      </w:r>
      <w:r w:rsidRPr="00307126">
        <w:rPr>
          <w:rFonts w:ascii="Times New Roman" w:hAnsi="Times New Roman"/>
        </w:rPr>
        <w:t xml:space="preserve"> možné dopredu objektívne odhadnúť príjem</w:t>
      </w:r>
      <w:r w:rsidRPr="00307126">
        <w:rPr>
          <w:rFonts w:ascii="Times New Roman" w:hAnsi="Times New Roman"/>
          <w:bCs/>
        </w:rPr>
        <w:t xml:space="preserve"> </w:t>
      </w:r>
      <w:r w:rsidR="000678BB" w:rsidRPr="00307126">
        <w:rPr>
          <w:rFonts w:ascii="Times New Roman" w:hAnsi="Times New Roman"/>
          <w:bCs/>
        </w:rPr>
        <w:t xml:space="preserve">podľa </w:t>
      </w:r>
      <w:r w:rsidRPr="00307126">
        <w:rPr>
          <w:rFonts w:ascii="Times New Roman" w:hAnsi="Times New Roman"/>
          <w:bCs/>
        </w:rPr>
        <w:t>čl</w:t>
      </w:r>
      <w:r w:rsidR="000678BB" w:rsidRPr="00307126">
        <w:rPr>
          <w:rFonts w:ascii="Times New Roman" w:hAnsi="Times New Roman"/>
          <w:bCs/>
        </w:rPr>
        <w:t>ánku</w:t>
      </w:r>
      <w:r w:rsidRPr="00307126">
        <w:rPr>
          <w:rFonts w:ascii="Times New Roman" w:hAnsi="Times New Roman"/>
          <w:bCs/>
        </w:rPr>
        <w:t xml:space="preserve"> 61 ods</w:t>
      </w:r>
      <w:r w:rsidR="001D3560" w:rsidRPr="00307126">
        <w:rPr>
          <w:rFonts w:ascii="Times New Roman" w:hAnsi="Times New Roman"/>
          <w:bCs/>
        </w:rPr>
        <w:t>ek</w:t>
      </w:r>
      <w:r w:rsidRPr="00307126">
        <w:rPr>
          <w:rFonts w:ascii="Times New Roman" w:hAnsi="Times New Roman"/>
          <w:bCs/>
        </w:rPr>
        <w:t xml:space="preserve"> 6 </w:t>
      </w:r>
      <w:r w:rsidR="002668F0" w:rsidRPr="00307126">
        <w:rPr>
          <w:rFonts w:ascii="Times New Roman" w:hAnsi="Times New Roman"/>
          <w:bCs/>
        </w:rPr>
        <w:t>všeobecného n</w:t>
      </w:r>
      <w:r w:rsidRPr="00307126">
        <w:rPr>
          <w:rFonts w:ascii="Times New Roman" w:hAnsi="Times New Roman"/>
          <w:bCs/>
        </w:rPr>
        <w:t>ariadenia</w:t>
      </w:r>
      <w:r w:rsidR="002668F0" w:rsidRPr="00307126">
        <w:rPr>
          <w:rFonts w:ascii="Times New Roman" w:hAnsi="Times New Roman"/>
          <w:bCs/>
        </w:rPr>
        <w:t>. V takom prípade p</w:t>
      </w:r>
      <w:r w:rsidRPr="00307126">
        <w:rPr>
          <w:rFonts w:ascii="Times New Roman" w:hAnsi="Times New Roman"/>
        </w:rPr>
        <w:t xml:space="preserve">rojekty </w:t>
      </w:r>
      <w:r w:rsidRPr="00307126">
        <w:rPr>
          <w:rFonts w:ascii="Times New Roman" w:hAnsi="Times New Roman"/>
          <w:b/>
        </w:rPr>
        <w:t>nemajú</w:t>
      </w:r>
      <w:r w:rsidRPr="00307126">
        <w:rPr>
          <w:rFonts w:ascii="Times New Roman" w:hAnsi="Times New Roman"/>
        </w:rPr>
        <w:t xml:space="preserve"> spracovanú Finančnú analýzu</w:t>
      </w:r>
      <w:r w:rsidR="00310C95" w:rsidRPr="00307126">
        <w:rPr>
          <w:rFonts w:ascii="Times New Roman" w:hAnsi="Times New Roman"/>
        </w:rPr>
        <w:t>, avšak počas referenčného obdobia, ktorým je pre tieto Projekty generujúce príjmy obdobie</w:t>
      </w:r>
      <w:r w:rsidR="002668F0" w:rsidRPr="00307126">
        <w:rPr>
          <w:rFonts w:ascii="Times New Roman" w:hAnsi="Times New Roman"/>
        </w:rPr>
        <w:t xml:space="preserve"> Realizácie Projektu ako aj </w:t>
      </w:r>
      <w:r w:rsidR="00310C95" w:rsidRPr="00307126">
        <w:rPr>
          <w:rFonts w:ascii="Times New Roman" w:hAnsi="Times New Roman"/>
        </w:rPr>
        <w:t xml:space="preserve">obdobie </w:t>
      </w:r>
      <w:r w:rsidRPr="00307126">
        <w:rPr>
          <w:rFonts w:ascii="Times New Roman" w:hAnsi="Times New Roman"/>
        </w:rPr>
        <w:t>3</w:t>
      </w:r>
      <w:r w:rsidR="00310C95" w:rsidRPr="00307126">
        <w:rPr>
          <w:rFonts w:ascii="Times New Roman" w:hAnsi="Times New Roman"/>
        </w:rPr>
        <w:t>-</w:t>
      </w:r>
      <w:r w:rsidRPr="00307126">
        <w:rPr>
          <w:rFonts w:ascii="Times New Roman" w:hAnsi="Times New Roman"/>
        </w:rPr>
        <w:t xml:space="preserve">ročnej doby monitorovania po </w:t>
      </w:r>
      <w:r w:rsidR="002668F0" w:rsidRPr="00307126">
        <w:rPr>
          <w:rFonts w:ascii="Times New Roman" w:hAnsi="Times New Roman"/>
        </w:rPr>
        <w:t>Fi</w:t>
      </w:r>
      <w:r w:rsidRPr="00307126">
        <w:rPr>
          <w:rFonts w:ascii="Times New Roman" w:hAnsi="Times New Roman"/>
        </w:rPr>
        <w:t xml:space="preserve">nančnom ukončení </w:t>
      </w:r>
      <w:r w:rsidR="002668F0" w:rsidRPr="00307126">
        <w:rPr>
          <w:rFonts w:ascii="Times New Roman" w:hAnsi="Times New Roman"/>
        </w:rPr>
        <w:t>P</w:t>
      </w:r>
      <w:r w:rsidRPr="00307126">
        <w:rPr>
          <w:rFonts w:ascii="Times New Roman" w:hAnsi="Times New Roman"/>
        </w:rPr>
        <w:t>rojektu</w:t>
      </w:r>
      <w:r w:rsidR="00310C95" w:rsidRPr="00307126">
        <w:rPr>
          <w:rFonts w:ascii="Times New Roman" w:hAnsi="Times New Roman"/>
        </w:rPr>
        <w:t>,</w:t>
      </w:r>
      <w:r w:rsidRPr="00307126">
        <w:rPr>
          <w:rFonts w:ascii="Times New Roman" w:hAnsi="Times New Roman"/>
        </w:rPr>
        <w:t xml:space="preserve"> sa sleduje</w:t>
      </w:r>
      <w:r w:rsidR="002668F0" w:rsidRPr="00307126">
        <w:rPr>
          <w:rFonts w:ascii="Times New Roman" w:hAnsi="Times New Roman"/>
        </w:rPr>
        <w:t>,</w:t>
      </w:r>
      <w:r w:rsidRPr="00307126">
        <w:rPr>
          <w:rFonts w:ascii="Times New Roman" w:hAnsi="Times New Roman"/>
        </w:rPr>
        <w:t xml:space="preserve"> aké Čisté príjmy </w:t>
      </w:r>
      <w:r w:rsidR="00310C95" w:rsidRPr="00307126">
        <w:rPr>
          <w:rFonts w:ascii="Times New Roman" w:hAnsi="Times New Roman"/>
        </w:rPr>
        <w:t xml:space="preserve">Projekt </w:t>
      </w:r>
      <w:r w:rsidRPr="00307126">
        <w:rPr>
          <w:rFonts w:ascii="Times New Roman" w:hAnsi="Times New Roman"/>
        </w:rPr>
        <w:t xml:space="preserve">dosahuje. </w:t>
      </w:r>
      <w:r w:rsidR="00310C95" w:rsidRPr="00307126">
        <w:rPr>
          <w:rFonts w:ascii="Times New Roman" w:hAnsi="Times New Roman"/>
        </w:rPr>
        <w:t xml:space="preserve">Pre tieto Projekty generujúce príjem Prijímateľ vypracúva Finančnú analýzu s kalkuláciou Čistých príjmov, ktorú predkladá spolu s treťou Následnou monitorovacou správou. V prípade zistenia Čistých príjmov je Prijímateľ </w:t>
      </w:r>
      <w:r w:rsidRPr="00307126">
        <w:rPr>
          <w:rFonts w:ascii="Times New Roman" w:hAnsi="Times New Roman"/>
        </w:rPr>
        <w:t xml:space="preserve">povinný vrátiť Poskytovateľovi </w:t>
      </w:r>
      <w:r w:rsidR="00310C95" w:rsidRPr="00307126">
        <w:rPr>
          <w:rFonts w:ascii="Times New Roman" w:hAnsi="Times New Roman"/>
        </w:rPr>
        <w:t xml:space="preserve">tieto Čisté príjmy </w:t>
      </w:r>
      <w:r w:rsidRPr="00307126">
        <w:rPr>
          <w:rFonts w:ascii="Times New Roman" w:hAnsi="Times New Roman"/>
        </w:rPr>
        <w:t xml:space="preserve">podľa postupov uvedených </w:t>
      </w:r>
      <w:r w:rsidR="002668F0" w:rsidRPr="00307126">
        <w:rPr>
          <w:rFonts w:ascii="Times New Roman" w:hAnsi="Times New Roman"/>
        </w:rPr>
        <w:t>v Zmluve o poskytnutí NFP, najmä v článku 10 VZP</w:t>
      </w:r>
      <w:r w:rsidRPr="00307126">
        <w:rPr>
          <w:rFonts w:ascii="Times New Roman" w:hAnsi="Times New Roman"/>
        </w:rPr>
        <w:t xml:space="preserve">. Po uplynutí 3 ročnej doby monitorovania po </w:t>
      </w:r>
      <w:r w:rsidR="002668F0" w:rsidRPr="00307126">
        <w:rPr>
          <w:rFonts w:ascii="Times New Roman" w:hAnsi="Times New Roman"/>
        </w:rPr>
        <w:t>F</w:t>
      </w:r>
      <w:r w:rsidRPr="00307126">
        <w:rPr>
          <w:rFonts w:ascii="Times New Roman" w:hAnsi="Times New Roman"/>
        </w:rPr>
        <w:t xml:space="preserve">inančnom ukončení </w:t>
      </w:r>
      <w:r w:rsidR="002668F0" w:rsidRPr="00307126">
        <w:rPr>
          <w:rFonts w:ascii="Times New Roman" w:hAnsi="Times New Roman"/>
        </w:rPr>
        <w:t>P</w:t>
      </w:r>
      <w:r w:rsidRPr="00307126">
        <w:rPr>
          <w:rFonts w:ascii="Times New Roman" w:hAnsi="Times New Roman"/>
        </w:rPr>
        <w:t xml:space="preserve">rojektu nie je dotknutá povinnosť </w:t>
      </w:r>
      <w:r w:rsidR="002668F0" w:rsidRPr="00307126">
        <w:rPr>
          <w:rFonts w:ascii="Times New Roman" w:hAnsi="Times New Roman"/>
        </w:rPr>
        <w:t>P</w:t>
      </w:r>
      <w:r w:rsidRPr="00307126">
        <w:rPr>
          <w:rFonts w:ascii="Times New Roman" w:hAnsi="Times New Roman"/>
        </w:rPr>
        <w:t>rijímateľa predkladať</w:t>
      </w:r>
      <w:r w:rsidR="00310C95" w:rsidRPr="00307126">
        <w:rPr>
          <w:rFonts w:ascii="Times New Roman" w:hAnsi="Times New Roman"/>
        </w:rPr>
        <w:t xml:space="preserve"> Následné</w:t>
      </w:r>
      <w:r w:rsidRPr="00307126">
        <w:rPr>
          <w:rFonts w:ascii="Times New Roman" w:hAnsi="Times New Roman"/>
        </w:rPr>
        <w:t xml:space="preserve"> monitorovacie správy až do ukončenia </w:t>
      </w:r>
      <w:r w:rsidR="00310C95" w:rsidRPr="00307126">
        <w:rPr>
          <w:rFonts w:ascii="Times New Roman" w:hAnsi="Times New Roman"/>
        </w:rPr>
        <w:t xml:space="preserve">Obdobia </w:t>
      </w:r>
      <w:r w:rsidR="002668F0" w:rsidRPr="00307126">
        <w:rPr>
          <w:rFonts w:ascii="Times New Roman" w:hAnsi="Times New Roman"/>
        </w:rPr>
        <w:t>U</w:t>
      </w:r>
      <w:r w:rsidRPr="00307126">
        <w:rPr>
          <w:rFonts w:ascii="Times New Roman" w:hAnsi="Times New Roman"/>
        </w:rPr>
        <w:t xml:space="preserve">držateľnosti </w:t>
      </w:r>
      <w:r w:rsidR="002668F0" w:rsidRPr="00307126">
        <w:rPr>
          <w:rFonts w:ascii="Times New Roman" w:hAnsi="Times New Roman"/>
        </w:rPr>
        <w:t>P</w:t>
      </w:r>
      <w:r w:rsidRPr="00307126">
        <w:rPr>
          <w:rFonts w:ascii="Times New Roman" w:hAnsi="Times New Roman"/>
        </w:rPr>
        <w:t>rojektu</w:t>
      </w:r>
      <w:r w:rsidR="002668F0" w:rsidRPr="00307126">
        <w:rPr>
          <w:rFonts w:ascii="Times New Roman" w:hAnsi="Times New Roman"/>
        </w:rPr>
        <w:t>;</w:t>
      </w:r>
    </w:p>
    <w:p w14:paraId="7656B6DB" w14:textId="77777777" w:rsidR="00C2645E" w:rsidRPr="00307126" w:rsidRDefault="00310C95" w:rsidP="00070919">
      <w:pPr>
        <w:pStyle w:val="AODefPara"/>
        <w:numPr>
          <w:ilvl w:val="0"/>
          <w:numId w:val="0"/>
        </w:numPr>
        <w:spacing w:before="120" w:line="264" w:lineRule="auto"/>
        <w:ind w:left="540"/>
      </w:pPr>
      <w:r w:rsidRPr="00307126">
        <w:rPr>
          <w:rFonts w:eastAsia="Times New Roman"/>
          <w:bCs/>
        </w:rPr>
        <w:lastRenderedPageBreak/>
        <w:t>Projekty generujúce príjmy sú aj projekty podľa článku 65 ods</w:t>
      </w:r>
      <w:r w:rsidR="001D3560" w:rsidRPr="00307126">
        <w:rPr>
          <w:rFonts w:eastAsia="Times New Roman"/>
          <w:bCs/>
        </w:rPr>
        <w:t>ek</w:t>
      </w:r>
      <w:r w:rsidRPr="00307126">
        <w:rPr>
          <w:rFonts w:eastAsia="Times New Roman"/>
          <w:bCs/>
        </w:rPr>
        <w:t xml:space="preserve"> 8 všeobecného nariadenia</w:t>
      </w:r>
      <w:r w:rsidRPr="00307126">
        <w:t xml:space="preserve"> </w:t>
      </w:r>
      <w:r w:rsidRPr="00307126">
        <w:rPr>
          <w:rFonts w:eastAsia="Times New Roman"/>
          <w:bCs/>
        </w:rPr>
        <w:t xml:space="preserve">vytvárajúce Čisté príjmy počas Realizácie Projektu, ktorých Celkové oprávnené výdavky sú rovné alebo nižšie ako 1 000 000 EUR, </w:t>
      </w:r>
      <w:r w:rsidRPr="00307126">
        <w:t xml:space="preserve">avšak vyššie ako 50 000 EUR. </w:t>
      </w:r>
      <w:r w:rsidR="00C2645E" w:rsidRPr="00307126">
        <w:t>Čisté príjmy vytvorené v období Realizácie projektu je potrebné odpočítať od oprávnených výdavkov projektu pri ukončení realizácie projektu. Prijímateľ má povinnosť monitorovať čisté príjmy po dobu realizácie projektu a deklarovať ich v záverečnej monitorovacej správe, rovnako ako aj finančne vysporiadať, a to najneskôr pred schválením záverečnej Žiadosti o platbu.</w:t>
      </w:r>
    </w:p>
    <w:p w14:paraId="77B1EC50" w14:textId="77777777" w:rsidR="00310C95" w:rsidRPr="00307126" w:rsidRDefault="00310C95" w:rsidP="00310C95">
      <w:pPr>
        <w:spacing w:before="120" w:after="0" w:line="264" w:lineRule="auto"/>
        <w:ind w:left="491"/>
        <w:jc w:val="both"/>
        <w:rPr>
          <w:rFonts w:ascii="Times New Roman" w:hAnsi="Times New Roman"/>
        </w:rPr>
      </w:pPr>
      <w:r w:rsidRPr="00307126">
        <w:rPr>
          <w:rFonts w:ascii="Times New Roman" w:hAnsi="Times New Roman"/>
        </w:rPr>
        <w:t>Všade tam, kde sa v texte tejto Zmluvy o poskytnutí NFP používa pojem Projekt generujúci príjmy, tento pojem zahŕňa všetky typy vyššie uvedených Projektov, pokiaľ to zjavne neodporuje obsahu alebo účelu konkrétneho ustanovenia;</w:t>
      </w:r>
    </w:p>
    <w:p w14:paraId="7FC3A388" w14:textId="77777777" w:rsidR="00DA1C3D" w:rsidRPr="00307126" w:rsidRDefault="00DA1C3D" w:rsidP="00C87FFC">
      <w:pPr>
        <w:pStyle w:val="AODefHead"/>
        <w:numPr>
          <w:ilvl w:val="0"/>
          <w:numId w:val="20"/>
        </w:numPr>
        <w:spacing w:before="120" w:line="264" w:lineRule="auto"/>
        <w:ind w:left="540"/>
      </w:pPr>
      <w:r w:rsidRPr="00307126">
        <w:rPr>
          <w:b/>
          <w:bCs/>
        </w:rPr>
        <w:t xml:space="preserve">Realizácia Projektu - </w:t>
      </w:r>
      <w:r w:rsidRPr="00307126">
        <w:rPr>
          <w:bCs/>
        </w:rPr>
        <w:t>obdobie od Začatia realizácie hlavných aktivít Projektu až po Finančné ukončenie Projektu;</w:t>
      </w:r>
    </w:p>
    <w:p w14:paraId="0F659CF5" w14:textId="77777777" w:rsidR="002F22D1" w:rsidRPr="00307126" w:rsidRDefault="002F22D1" w:rsidP="00C87FFC">
      <w:pPr>
        <w:pStyle w:val="AODefHead"/>
        <w:numPr>
          <w:ilvl w:val="0"/>
          <w:numId w:val="20"/>
        </w:numPr>
        <w:spacing w:before="120" w:line="264" w:lineRule="auto"/>
        <w:ind w:left="540"/>
      </w:pPr>
      <w:r w:rsidRPr="00307126">
        <w:rPr>
          <w:b/>
          <w:bCs/>
        </w:rPr>
        <w:t xml:space="preserve">Realizácia </w:t>
      </w:r>
      <w:r w:rsidR="00DA1C3D" w:rsidRPr="00307126">
        <w:rPr>
          <w:b/>
          <w:bCs/>
        </w:rPr>
        <w:t xml:space="preserve">aktivít </w:t>
      </w:r>
      <w:r w:rsidRPr="00307126">
        <w:rPr>
          <w:b/>
          <w:bCs/>
        </w:rPr>
        <w:t xml:space="preserve">Projektu – </w:t>
      </w:r>
      <w:r w:rsidR="00C6009B" w:rsidRPr="00307126">
        <w:t xml:space="preserve"> </w:t>
      </w:r>
      <w:r w:rsidR="00C6009B" w:rsidRPr="00307126">
        <w:rPr>
          <w:bCs/>
        </w:rPr>
        <w:t>realizácia všetkých hlavných ako aj podporných Aktivít projektu v súlade so Zmluvou o poskytnutí NFP</w:t>
      </w:r>
      <w:r w:rsidR="005D1531" w:rsidRPr="00307126">
        <w:rPr>
          <w:bCs/>
        </w:rPr>
        <w:t>;</w:t>
      </w:r>
      <w:r w:rsidR="00D27194" w:rsidRPr="00307126">
        <w:rPr>
          <w:bCs/>
        </w:rPr>
        <w:t xml:space="preserve"> uvedená definícia sa v Zmluve o poskytnutí NFP používa vtedy, ak je potrebné vyjadriť vecnú stránku Realizácie </w:t>
      </w:r>
      <w:r w:rsidR="00DA1C3D" w:rsidRPr="00307126">
        <w:rPr>
          <w:bCs/>
        </w:rPr>
        <w:t xml:space="preserve">aktivít </w:t>
      </w:r>
      <w:r w:rsidR="00D27194" w:rsidRPr="00307126">
        <w:rPr>
          <w:bCs/>
        </w:rPr>
        <w:t xml:space="preserve">Projektu </w:t>
      </w:r>
      <w:r w:rsidR="00D27194" w:rsidRPr="00307126">
        <w:rPr>
          <w:bCs/>
          <w:u w:val="single"/>
        </w:rPr>
        <w:t>bez ohľadu na časový faktor</w:t>
      </w:r>
      <w:r w:rsidRPr="00307126">
        <w:t>;</w:t>
      </w:r>
    </w:p>
    <w:p w14:paraId="484322EB" w14:textId="77777777" w:rsidR="002F22D1" w:rsidRPr="00307126" w:rsidRDefault="002F22D1" w:rsidP="00C87FFC">
      <w:pPr>
        <w:pStyle w:val="AODefHead"/>
        <w:numPr>
          <w:ilvl w:val="0"/>
          <w:numId w:val="20"/>
        </w:numPr>
        <w:spacing w:before="120" w:line="264" w:lineRule="auto"/>
        <w:ind w:left="540"/>
      </w:pPr>
      <w:r w:rsidRPr="00307126">
        <w:rPr>
          <w:b/>
          <w:bCs/>
        </w:rPr>
        <w:t xml:space="preserve">Realizácia hlavných aktivít Projektu </w:t>
      </w:r>
      <w:r w:rsidRPr="00307126">
        <w:t>– zodpovedá obdobiu</w:t>
      </w:r>
      <w:r w:rsidR="00C00CAF" w:rsidRPr="00307126">
        <w:t>,</w:t>
      </w:r>
      <w:r w:rsidRPr="00307126">
        <w:t xml:space="preserve"> tzv. fyzickej realizácie Projektu, t. j. obdobiu, v rámci ktorého Prijímateľ realizuje jednotlivé hlavné Aktivity Projektu od Začatia realizácie hlavných aktivít Projektu, najskôr však od </w:t>
      </w:r>
      <w:commentRangeStart w:id="27"/>
      <w:r w:rsidRPr="00307126">
        <w:t>......................</w:t>
      </w:r>
      <w:commentRangeEnd w:id="27"/>
      <w:r w:rsidRPr="00307126">
        <w:rPr>
          <w:rStyle w:val="Odkaznakomentr"/>
          <w:rFonts w:eastAsia="Times New Roman"/>
          <w:sz w:val="22"/>
          <w:szCs w:val="22"/>
          <w:lang w:eastAsia="sk-SK"/>
        </w:rPr>
        <w:commentReference w:id="27"/>
      </w:r>
      <w:r w:rsidRPr="00307126">
        <w:t xml:space="preserve">, do Ukončenia realizácie hlavných aktivít Projektu. Maximálna doba Realizácie hlavných aktivít Projektu </w:t>
      </w:r>
      <w:r w:rsidRPr="00307126">
        <w:rPr>
          <w:bCs/>
        </w:rPr>
        <w:t xml:space="preserve">zodpovedá </w:t>
      </w:r>
      <w:r w:rsidRPr="00307126">
        <w:t xml:space="preserve">oprávnenému obdobiu stanovenému vo Výzve na predkladanie žiadostí o NFP, v dôsledku čoho nesmie byť dlhšia ako </w:t>
      </w:r>
      <w:commentRangeStart w:id="28"/>
      <w:r w:rsidRPr="00307126">
        <w:t>.............mesiacov</w:t>
      </w:r>
      <w:commentRangeEnd w:id="28"/>
      <w:r w:rsidRPr="00307126">
        <w:rPr>
          <w:rStyle w:val="Odkaznakomentr"/>
          <w:rFonts w:eastAsia="Times New Roman"/>
          <w:sz w:val="22"/>
          <w:szCs w:val="22"/>
          <w:lang w:eastAsia="sk-SK"/>
        </w:rPr>
        <w:commentReference w:id="28"/>
      </w:r>
      <w:r w:rsidRPr="00307126">
        <w:t>, pričom za žiadnych okolností nesmie prekročiť termín stanovený v článku 65 ods</w:t>
      </w:r>
      <w:r w:rsidR="001D3560" w:rsidRPr="00307126">
        <w:t>ek</w:t>
      </w:r>
      <w:r w:rsidRPr="00307126">
        <w:t xml:space="preserve"> 2 všeobecného nariadenia, t.j. 31.12.2023;</w:t>
      </w:r>
    </w:p>
    <w:p w14:paraId="529F68E3" w14:textId="307D8CF6" w:rsidR="002F22D1" w:rsidRPr="00307126" w:rsidRDefault="002F22D1" w:rsidP="00C87FFC">
      <w:pPr>
        <w:pStyle w:val="AODefHead"/>
        <w:numPr>
          <w:ilvl w:val="0"/>
          <w:numId w:val="20"/>
        </w:numPr>
        <w:spacing w:before="120" w:line="264" w:lineRule="auto"/>
        <w:ind w:left="540"/>
      </w:pPr>
      <w:r w:rsidRPr="00307126">
        <w:rPr>
          <w:b/>
        </w:rPr>
        <w:t xml:space="preserve">Riadiaci orgán </w:t>
      </w:r>
      <w:r w:rsidRPr="00307126">
        <w:t xml:space="preserve">alebo </w:t>
      </w:r>
      <w:r w:rsidRPr="00307126">
        <w:rPr>
          <w:b/>
        </w:rPr>
        <w:t xml:space="preserve">RO – </w:t>
      </w:r>
      <w:r w:rsidRPr="00307126">
        <w:t>orgán štátnej správy alebo územnej samosprávy poverený Slovenskou republikou, ktorý je určený na realizáciu</w:t>
      </w:r>
      <w:r w:rsidR="00D05217" w:rsidRPr="00307126">
        <w:t xml:space="preserve"> operačného</w:t>
      </w:r>
      <w:r w:rsidRPr="00307126">
        <w:t xml:space="preserve"> programu a zodpovedá za riadenie</w:t>
      </w:r>
      <w:r w:rsidR="00D05217" w:rsidRPr="00307126">
        <w:t xml:space="preserve"> operačného</w:t>
      </w:r>
      <w:r w:rsidRPr="00307126">
        <w:t xml:space="preserve"> programu v súlade so zásadou riadneho finančného hospodárenia</w:t>
      </w:r>
      <w:r w:rsidRPr="00307126" w:rsidDel="004C569F">
        <w:t xml:space="preserve"> </w:t>
      </w:r>
      <w:r w:rsidRPr="00307126">
        <w:t xml:space="preserve">podľa článku 125 všeobecného nariadenia. Riadiaci orgán je menovaný pre každý OP. V podmienkach SR v súlade s § 7 zákona o príspevku z EŠIF určuje jednotlivé Riadiace orgány vláda SR, ak v tomto ustanovení nie je uvedené inak. </w:t>
      </w:r>
      <w:r w:rsidR="004059ED" w:rsidRPr="00307126">
        <w:t>Ak</w:t>
      </w:r>
      <w:r w:rsidRPr="00307126">
        <w:t xml:space="preserve"> je to účelné, Riadiaci orgán môže konať aj prostredníctvom Sprostredkovateľského orgánu</w:t>
      </w:r>
      <w:r w:rsidR="00D05217" w:rsidRPr="00307126">
        <w:t>.</w:t>
      </w:r>
      <w:r w:rsidRPr="00307126">
        <w:t>;</w:t>
      </w:r>
      <w:r w:rsidRPr="00307126">
        <w:rPr>
          <w:b/>
          <w:bCs/>
        </w:rPr>
        <w:t xml:space="preserve"> </w:t>
      </w:r>
    </w:p>
    <w:p w14:paraId="4887AC4C" w14:textId="77777777" w:rsidR="002F22D1" w:rsidRPr="00307126" w:rsidRDefault="002F22D1" w:rsidP="002F22D1">
      <w:pPr>
        <w:pStyle w:val="AODefHead"/>
        <w:numPr>
          <w:ilvl w:val="0"/>
          <w:numId w:val="0"/>
        </w:numPr>
        <w:spacing w:before="120" w:line="264" w:lineRule="auto"/>
        <w:ind w:left="540"/>
      </w:pPr>
      <w:r w:rsidRPr="00307126">
        <w:rPr>
          <w:b/>
        </w:rPr>
        <w:t xml:space="preserve">Riadne – </w:t>
      </w:r>
      <w:r w:rsidR="00F73E48" w:rsidRPr="00307126">
        <w:t xml:space="preserve">uskutočnenie (právneho) úkonu </w:t>
      </w:r>
      <w:r w:rsidRPr="00307126">
        <w:t xml:space="preserve">v súlade so Zmluvou o poskytnutí NFP, právnymi predpismi SR a právnymi aktmi EÚ a s  Príručkou pre žiadateľa v rámci Výzvy a jej príloh, </w:t>
      </w:r>
      <w:r w:rsidR="00C6009B" w:rsidRPr="00307126">
        <w:t xml:space="preserve">Príručkou pre Prijímateľa, </w:t>
      </w:r>
      <w:r w:rsidRPr="00307126">
        <w:t>príslušnou schémou pomoci, ak je súčasťou projektu poskytnutie pomoci, Systémom finančného riadenia, Systémom riadenia EŠIF a Právnymi dokumentmi;</w:t>
      </w:r>
    </w:p>
    <w:p w14:paraId="17E9C5AA" w14:textId="623D4E24" w:rsidR="002F22D1" w:rsidRPr="00773D77" w:rsidRDefault="002F22D1" w:rsidP="005033E6">
      <w:pPr>
        <w:pStyle w:val="AODefHead"/>
        <w:numPr>
          <w:ilvl w:val="0"/>
          <w:numId w:val="20"/>
        </w:numPr>
        <w:spacing w:before="120" w:line="264" w:lineRule="auto"/>
        <w:ind w:left="540"/>
      </w:pPr>
      <w:r w:rsidRPr="005033E6">
        <w:rPr>
          <w:b/>
          <w:bCs/>
        </w:rPr>
        <w:t xml:space="preserve">Schémy štátnej pomoci a schémy pomoci </w:t>
      </w:r>
      <w:r w:rsidRPr="005033E6">
        <w:rPr>
          <w:b/>
        </w:rPr>
        <w:t>"</w:t>
      </w:r>
      <w:proofErr w:type="spellStart"/>
      <w:r w:rsidRPr="005033E6">
        <w:rPr>
          <w:b/>
          <w:bCs/>
        </w:rPr>
        <w:t>de</w:t>
      </w:r>
      <w:proofErr w:type="spellEnd"/>
      <w:r w:rsidRPr="005033E6">
        <w:rPr>
          <w:b/>
          <w:bCs/>
        </w:rPr>
        <w:t xml:space="preserve"> </w:t>
      </w:r>
      <w:proofErr w:type="spellStart"/>
      <w:r w:rsidRPr="005033E6">
        <w:rPr>
          <w:b/>
          <w:bCs/>
        </w:rPr>
        <w:t>minimis</w:t>
      </w:r>
      <w:proofErr w:type="spellEnd"/>
      <w:r w:rsidRPr="005033E6">
        <w:rPr>
          <w:b/>
        </w:rPr>
        <w:t>"</w:t>
      </w:r>
      <w:r w:rsidRPr="005033E6">
        <w:rPr>
          <w:b/>
          <w:bCs/>
        </w:rPr>
        <w:t xml:space="preserve">, </w:t>
      </w:r>
      <w:r w:rsidRPr="005033E6">
        <w:rPr>
          <w:bCs/>
        </w:rPr>
        <w:t>spoločne aj ako</w:t>
      </w:r>
      <w:r w:rsidRPr="005033E6">
        <w:rPr>
          <w:b/>
          <w:bCs/>
        </w:rPr>
        <w:t xml:space="preserve"> „schémy pomoci“ </w:t>
      </w:r>
      <w:r w:rsidRPr="0070145E">
        <w:t>–</w:t>
      </w:r>
      <w:r w:rsidR="0070145E" w:rsidRPr="004A0DC0">
        <w:rPr>
          <w:color w:val="494949"/>
        </w:rPr>
        <w:t>záväzné</w:t>
      </w:r>
      <w:r w:rsidR="0070145E" w:rsidRPr="00773D77">
        <w:rPr>
          <w:color w:val="494949"/>
        </w:rPr>
        <w:t xml:space="preserve"> dokumenty, ktoré </w:t>
      </w:r>
      <w:r w:rsidR="0070145E" w:rsidRPr="004A0DC0">
        <w:rPr>
          <w:color w:val="494949"/>
        </w:rPr>
        <w:t>komplexne upravujú poskytovanie</w:t>
      </w:r>
      <w:r w:rsidR="0070145E" w:rsidRPr="00773D77">
        <w:rPr>
          <w:color w:val="494949"/>
        </w:rPr>
        <w:t xml:space="preserve"> pomoci jednotlivým </w:t>
      </w:r>
      <w:r w:rsidR="0070145E" w:rsidRPr="004A0DC0">
        <w:rPr>
          <w:color w:val="494949"/>
        </w:rPr>
        <w:t>príjemcom</w:t>
      </w:r>
      <w:r w:rsidR="0070145E" w:rsidRPr="0070145E">
        <w:t xml:space="preserve"> </w:t>
      </w:r>
      <w:r w:rsidR="0070145E" w:rsidRPr="00620F5B">
        <w:t>podľa podmienok stanovených v zákone o štátnej pomoci</w:t>
      </w:r>
      <w:r w:rsidRPr="00620F5B">
        <w:t>;</w:t>
      </w:r>
      <w:r w:rsidRPr="00307126">
        <w:t xml:space="preserve"> </w:t>
      </w:r>
    </w:p>
    <w:p w14:paraId="7E50CD5E" w14:textId="77777777" w:rsidR="002F22D1" w:rsidRPr="00307126" w:rsidRDefault="002F22D1" w:rsidP="00C87FFC">
      <w:pPr>
        <w:pStyle w:val="AODefHead"/>
        <w:numPr>
          <w:ilvl w:val="0"/>
          <w:numId w:val="20"/>
        </w:numPr>
        <w:spacing w:before="120" w:line="264" w:lineRule="auto"/>
        <w:ind w:left="540"/>
      </w:pPr>
      <w:r w:rsidRPr="00307126">
        <w:rPr>
          <w:b/>
        </w:rPr>
        <w:t xml:space="preserve">Schválená žiadosť o NFP – </w:t>
      </w:r>
      <w:r w:rsidRPr="00307126">
        <w:t>žiadosť o NFP, v rozsahu a obsahu ako bola schválená Poskytovateľom v rámci konania o žiadosti v zmysle § 19 ods</w:t>
      </w:r>
      <w:r w:rsidR="001D3560" w:rsidRPr="00307126">
        <w:t>ek</w:t>
      </w:r>
      <w:r w:rsidRPr="00307126">
        <w:t xml:space="preserve"> 8 zákona o príspevku z EŠIF a ktorá je uložená u Poskytovateľa;</w:t>
      </w:r>
    </w:p>
    <w:p w14:paraId="7CE37B57" w14:textId="79704418" w:rsidR="002F22D1" w:rsidRPr="00307126" w:rsidRDefault="002F22D1" w:rsidP="00C87FFC">
      <w:pPr>
        <w:pStyle w:val="AODefHead"/>
        <w:numPr>
          <w:ilvl w:val="0"/>
          <w:numId w:val="20"/>
        </w:numPr>
        <w:spacing w:before="120" w:line="264" w:lineRule="auto"/>
        <w:ind w:left="540"/>
      </w:pPr>
      <w:r w:rsidRPr="00307126">
        <w:rPr>
          <w:b/>
        </w:rPr>
        <w:t>Schválené oprávnené výdavky –</w:t>
      </w:r>
      <w:r w:rsidRPr="00307126">
        <w:t xml:space="preserve"> skutočne vynaložené, odôvodnené a riadne preukázané Oprávnené výdavky Prijímateľa schválené Poskytovateľom v rámci predložených Žiadostí o platbu; s ohľadom na definíciu Oprávnených výdavkov, výška Schválených </w:t>
      </w:r>
      <w:r w:rsidRPr="00307126">
        <w:lastRenderedPageBreak/>
        <w:t>oprávnených výdavkov môže byť rovná alebo nižšia ako výška Oprávnených výdavkov</w:t>
      </w:r>
      <w:r w:rsidR="00C72A22" w:rsidRPr="00307126">
        <w:t xml:space="preserve">. </w:t>
      </w:r>
      <w:commentRangeStart w:id="29"/>
      <w:r w:rsidR="00C72A22" w:rsidRPr="00307126">
        <w:t xml:space="preserve">Za </w:t>
      </w:r>
      <w:r w:rsidR="0081694D">
        <w:t>S</w:t>
      </w:r>
      <w:r w:rsidR="00C72A22" w:rsidRPr="00307126">
        <w:t>chválené oprávnené výdavky sa považujú aj v</w:t>
      </w:r>
      <w:r w:rsidR="00C72A22" w:rsidRPr="00307126">
        <w:rPr>
          <w:rFonts w:eastAsia="Times New Roman"/>
          <w:color w:val="000000"/>
          <w:lang w:eastAsia="sk-SK"/>
        </w:rPr>
        <w:t>ýdavky vykazované zjednodušeným spôsobom vykazovania</w:t>
      </w:r>
      <w:r w:rsidR="00C72A22" w:rsidRPr="00307126">
        <w:t>, ktorých vynaloženie sa nepreukazuje</w:t>
      </w:r>
      <w:commentRangeEnd w:id="29"/>
      <w:r w:rsidR="00C72A22" w:rsidRPr="00307126">
        <w:rPr>
          <w:rStyle w:val="Odkaznakomentr"/>
          <w:rFonts w:eastAsia="Times New Roman"/>
          <w:lang w:val="x-none" w:eastAsia="x-none"/>
        </w:rPr>
        <w:commentReference w:id="29"/>
      </w:r>
      <w:r w:rsidRPr="00307126">
        <w:t>;</w:t>
      </w:r>
    </w:p>
    <w:p w14:paraId="7258CD82" w14:textId="77777777" w:rsidR="00B91E2C" w:rsidRPr="00307126" w:rsidRDefault="002F22D1" w:rsidP="00B91E2C">
      <w:pPr>
        <w:pStyle w:val="AODefHead"/>
        <w:numPr>
          <w:ilvl w:val="0"/>
          <w:numId w:val="20"/>
        </w:numPr>
        <w:spacing w:before="120" w:line="264" w:lineRule="auto"/>
        <w:ind w:left="540"/>
      </w:pPr>
      <w:r w:rsidRPr="00307126">
        <w:rPr>
          <w:b/>
        </w:rPr>
        <w:t xml:space="preserve">Skupina výdavkov – </w:t>
      </w:r>
      <w:r w:rsidRPr="00307126">
        <w:t>výdavky rovnakého charakteru zoskupené na základe opatrení Ministerstva financií SR, ktorými sa ustanovujú podrobnosti o postupoch účtovania. Skupiny oprávnených výdavkov sú definované prostredníctvom Číselníka oprávnených výdavkov, ktorý tvorí prílohu č. 1 Metodického pokynu CKO na programové obdobie 2014 – 2020 č. 4 k číselníku oprávnených výdavkov;</w:t>
      </w:r>
    </w:p>
    <w:p w14:paraId="02909AE9" w14:textId="3F6F281B" w:rsidR="00B91E2C" w:rsidRPr="00307126" w:rsidRDefault="00B91E2C" w:rsidP="00B91E2C">
      <w:pPr>
        <w:pStyle w:val="AODefHead"/>
        <w:numPr>
          <w:ilvl w:val="0"/>
          <w:numId w:val="20"/>
        </w:numPr>
        <w:spacing w:before="120" w:line="264" w:lineRule="auto"/>
        <w:ind w:left="540"/>
      </w:pPr>
      <w:r w:rsidRPr="00307126">
        <w:rPr>
          <w:b/>
          <w:bCs/>
        </w:rPr>
        <w:t>Správa o zistenej nezrovnalosti</w:t>
      </w:r>
      <w:r w:rsidRPr="00307126">
        <w:t xml:space="preserve"> – dokument, na základe ktorého je zdokumentované podozrenie z Nezrovnalosti alebo zistenie Nezrovnalosti v jednotlivých štádiách vývoja nezrovnalosti v ITMS2014+;</w:t>
      </w:r>
    </w:p>
    <w:p w14:paraId="180B1BCF" w14:textId="77777777" w:rsidR="002F22D1" w:rsidRPr="00307126" w:rsidRDefault="002F22D1" w:rsidP="00744B99">
      <w:pPr>
        <w:pStyle w:val="AODefHead"/>
        <w:numPr>
          <w:ilvl w:val="0"/>
          <w:numId w:val="0"/>
        </w:numPr>
        <w:spacing w:before="120" w:line="264" w:lineRule="auto"/>
        <w:ind w:left="540"/>
      </w:pPr>
      <w:r w:rsidRPr="00307126">
        <w:rPr>
          <w:b/>
        </w:rPr>
        <w:t xml:space="preserve">Sprostredkovateľský orgán </w:t>
      </w:r>
      <w:r w:rsidRPr="00307126">
        <w:t>alebo</w:t>
      </w:r>
      <w:r w:rsidRPr="00307126">
        <w:rPr>
          <w:b/>
        </w:rPr>
        <w:t xml:space="preserve"> SO - </w:t>
      </w:r>
      <w:r w:rsidRPr="00307126">
        <w:t xml:space="preserve">ministerstvo, ostatný ústredný orgán štátnej správy, samosprávny kraj, obec alebo iná právnická osoba, ktorá má odborné, personálne a materiálne predpoklady na plnenie určitých úloh </w:t>
      </w:r>
      <w:r w:rsidR="00072AB2" w:rsidRPr="00307126">
        <w:t xml:space="preserve">RO </w:t>
      </w:r>
      <w:r w:rsidRPr="00307126">
        <w:t xml:space="preserve">podľa </w:t>
      </w:r>
      <w:r w:rsidR="000678BB" w:rsidRPr="00307126">
        <w:rPr>
          <w:bCs/>
        </w:rPr>
        <w:t>článku</w:t>
      </w:r>
      <w:r w:rsidRPr="00307126">
        <w:t xml:space="preserve"> 123 ods</w:t>
      </w:r>
      <w:r w:rsidR="001D3560" w:rsidRPr="00307126">
        <w:t>ek</w:t>
      </w:r>
      <w:r w:rsidRPr="00307126">
        <w:t xml:space="preserve"> 6 všeobecného nariadenia a v súlade s § 8 zákona o príspevku z EŠIF, </w:t>
      </w:r>
      <w:r w:rsidR="00072AB2" w:rsidRPr="00307126">
        <w:t xml:space="preserve">v súlade s poverením podľa písomnej zmluvy uzavretej s RO. </w:t>
      </w:r>
      <w:r w:rsidRPr="00307126">
        <w:t xml:space="preserve">V súlade s uznesením vlády č. </w:t>
      </w:r>
      <w:commentRangeStart w:id="30"/>
      <w:r w:rsidRPr="00307126">
        <w:t>............... zo dňa .......................... je SO pre Operačný program ............................ ...................................</w:t>
      </w:r>
      <w:r w:rsidR="00DC21A2" w:rsidRPr="00307126">
        <w:t xml:space="preserve"> </w:t>
      </w:r>
      <w:r w:rsidR="00DC21A2" w:rsidRPr="00773D77">
        <w:t>(ďalej aj ako „OP“),</w:t>
      </w:r>
      <w:r w:rsidRPr="00307126">
        <w:t xml:space="preserve"> </w:t>
      </w:r>
      <w:commentRangeEnd w:id="30"/>
      <w:r w:rsidR="00F65B7D" w:rsidRPr="004C5489">
        <w:rPr>
          <w:rStyle w:val="Odkaznakomentr"/>
          <w:sz w:val="22"/>
          <w:lang w:val="x-none"/>
        </w:rPr>
        <w:commentReference w:id="30"/>
      </w:r>
      <w:r w:rsidRPr="00307126">
        <w:t>ktorý vykonáva úlohy v mene a na účet RO. V prípade, ak poskytnutý príspevok zahŕňa poskytnutie pomoci, SO koná ako vykonávateľ pomoci poskytovanej prostredníctvom EŠIF.</w:t>
      </w:r>
      <w:r w:rsidRPr="00307126" w:rsidDel="00804E20">
        <w:t xml:space="preserve"> </w:t>
      </w:r>
      <w:r w:rsidRPr="00307126">
        <w:t>Rozsah a definovanie úloh SO je predmetom zmluvy o vykonávaní časti úloh Riadiaceho orgánu Sprostredkovateľským orgánom a v nej obsiahnutom plnomocenstve udelenom zo strany RO na SO oprávňujúceho SO na konanie voči tretím osobám;</w:t>
      </w:r>
      <w:r w:rsidRPr="00307126">
        <w:rPr>
          <w:b/>
        </w:rPr>
        <w:t xml:space="preserve"> </w:t>
      </w:r>
    </w:p>
    <w:p w14:paraId="7D369216" w14:textId="35FFDD9F" w:rsidR="002F22D1" w:rsidRPr="00307126" w:rsidRDefault="002F22D1" w:rsidP="002F22D1">
      <w:pPr>
        <w:pStyle w:val="AODefHead"/>
        <w:numPr>
          <w:ilvl w:val="0"/>
          <w:numId w:val="0"/>
        </w:numPr>
        <w:spacing w:before="120" w:line="264" w:lineRule="auto"/>
        <w:ind w:left="540"/>
      </w:pPr>
      <w:r w:rsidRPr="00307126">
        <w:rPr>
          <w:b/>
        </w:rPr>
        <w:t>Systém riadenia EŠIF</w:t>
      </w:r>
      <w:r w:rsidRPr="00307126">
        <w:t xml:space="preserve"> </w:t>
      </w:r>
      <w:r w:rsidRPr="00307126">
        <w:rPr>
          <w:b/>
        </w:rPr>
        <w:t>-</w:t>
      </w:r>
      <w:r w:rsidRPr="00307126">
        <w:t xml:space="preserve"> dokument vydaný CKO, </w:t>
      </w:r>
      <w:r w:rsidR="00D05217" w:rsidRPr="00307126">
        <w:t xml:space="preserve">ktorý predstavuje súhrn pravidiel, postupov a činností, ktoré sa uplatňujú pri poskytovaní NFP a </w:t>
      </w:r>
      <w:r w:rsidRPr="00307126">
        <w:t>ktoré sú záväzné pre všetky zúčastnené subjekty; pre účely Zmluvy o poskytnutí NFP je záväzná vždy aktuálna Zverejnená verzia uvedeného dokumentu na webovom sídle CKO</w:t>
      </w:r>
      <w:r w:rsidR="00F65B7D" w:rsidRPr="00307126">
        <w:t xml:space="preserve"> v nadväznosti aj na interpretačné pravidlá uvedené v článku 1 ods</w:t>
      </w:r>
      <w:r w:rsidR="001D3560" w:rsidRPr="00307126">
        <w:t>ek</w:t>
      </w:r>
      <w:r w:rsidR="00F65B7D" w:rsidRPr="00307126">
        <w:t xml:space="preserve"> 1.3 písm</w:t>
      </w:r>
      <w:r w:rsidR="000D0602" w:rsidRPr="00307126">
        <w:t xml:space="preserve">eno </w:t>
      </w:r>
      <w:r w:rsidR="00F65B7D" w:rsidRPr="00307126">
        <w:t>d) zmluvy</w:t>
      </w:r>
      <w:r w:rsidRPr="00307126">
        <w:t>; rovnako uvedené platí aj pre dokumenty vydávané na základe Systému riadenia EŠIF v súlade s kapitolou 1.2 ods</w:t>
      </w:r>
      <w:r w:rsidR="001D3560" w:rsidRPr="00307126">
        <w:t>ek</w:t>
      </w:r>
      <w:r w:rsidRPr="00307126">
        <w:t xml:space="preserve"> 3, písm</w:t>
      </w:r>
      <w:r w:rsidR="000D0602" w:rsidRPr="00307126">
        <w:t>ená</w:t>
      </w:r>
      <w:r w:rsidRPr="00307126">
        <w:t xml:space="preserve">. a) až c) Základné ustanovenia a rozsah aplikácie; </w:t>
      </w:r>
    </w:p>
    <w:p w14:paraId="318F578B" w14:textId="77777777" w:rsidR="002F22D1" w:rsidRPr="00307126" w:rsidRDefault="002F22D1" w:rsidP="002F22D1">
      <w:pPr>
        <w:pStyle w:val="Zkladntext2"/>
        <w:widowControl w:val="0"/>
        <w:tabs>
          <w:tab w:val="left" w:pos="360"/>
        </w:tabs>
        <w:spacing w:before="120" w:after="0" w:line="264" w:lineRule="auto"/>
        <w:ind w:left="540"/>
        <w:jc w:val="both"/>
        <w:rPr>
          <w:bCs/>
          <w:sz w:val="22"/>
          <w:szCs w:val="22"/>
          <w:lang w:val="cs-CZ"/>
        </w:rPr>
      </w:pPr>
      <w:r w:rsidRPr="00307126">
        <w:rPr>
          <w:b/>
          <w:sz w:val="22"/>
          <w:szCs w:val="22"/>
        </w:rPr>
        <w:t>Systém finančného riadenia štrukturálnych fondov, Kohézneho fondu a Európskeho námorného a rybárskeho fondu na programové obdobie 2014 – 2020</w:t>
      </w:r>
      <w:r w:rsidRPr="00307126">
        <w:rPr>
          <w:sz w:val="22"/>
          <w:szCs w:val="22"/>
        </w:rPr>
        <w:t xml:space="preserve"> </w:t>
      </w:r>
      <w:r w:rsidRPr="00307126">
        <w:rPr>
          <w:b/>
          <w:sz w:val="22"/>
          <w:szCs w:val="22"/>
        </w:rPr>
        <w:t xml:space="preserve"> </w:t>
      </w:r>
      <w:r w:rsidRPr="00307126">
        <w:rPr>
          <w:sz w:val="22"/>
          <w:szCs w:val="22"/>
        </w:rPr>
        <w:t>alebo</w:t>
      </w:r>
      <w:r w:rsidRPr="00307126">
        <w:rPr>
          <w:b/>
          <w:sz w:val="22"/>
          <w:szCs w:val="22"/>
        </w:rPr>
        <w:t xml:space="preserve"> Systém finančného riadenia -</w:t>
      </w:r>
      <w:r w:rsidRPr="00307126">
        <w:rPr>
          <w:sz w:val="22"/>
          <w:szCs w:val="22"/>
        </w:rPr>
        <w:t xml:space="preserve"> dokument vydaný Certifikačným orgánom, ktorý predstavuje </w:t>
      </w:r>
      <w:r w:rsidR="00791659" w:rsidRPr="00307126">
        <w:rPr>
          <w:sz w:val="22"/>
          <w:szCs w:val="22"/>
        </w:rPr>
        <w:t xml:space="preserve">súhrn pravidiel, postupov a činností financovania </w:t>
      </w:r>
      <w:r w:rsidR="00310C95" w:rsidRPr="00307126">
        <w:rPr>
          <w:sz w:val="22"/>
          <w:szCs w:val="22"/>
        </w:rPr>
        <w:t>NFP</w:t>
      </w:r>
      <w:r w:rsidR="00791659" w:rsidRPr="00307126">
        <w:rPr>
          <w:sz w:val="22"/>
          <w:szCs w:val="22"/>
        </w:rPr>
        <w:t>.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Pr="00307126">
        <w:rPr>
          <w:bCs/>
          <w:sz w:val="22"/>
          <w:szCs w:val="22"/>
          <w:lang w:val="cs-CZ"/>
        </w:rPr>
        <w:t>;</w:t>
      </w:r>
      <w:r w:rsidRPr="00307126">
        <w:rPr>
          <w:sz w:val="22"/>
          <w:szCs w:val="22"/>
        </w:rPr>
        <w:t xml:space="preserve"> pre účely Zmluvy o poskytnutí NFP je záväzná vždy aktuálna Zverejnená verzia uvedeného dokumentu na webovom sídle </w:t>
      </w:r>
      <w:r w:rsidR="00BF63E4" w:rsidRPr="00307126">
        <w:rPr>
          <w:sz w:val="22"/>
          <w:szCs w:val="22"/>
          <w:lang w:val="sk-SK"/>
        </w:rPr>
        <w:t>Ministerstva financií SR</w:t>
      </w:r>
      <w:r w:rsidRPr="00307126">
        <w:rPr>
          <w:sz w:val="22"/>
          <w:szCs w:val="22"/>
        </w:rPr>
        <w:t>;</w:t>
      </w:r>
      <w:r w:rsidRPr="00307126">
        <w:rPr>
          <w:bCs/>
          <w:sz w:val="22"/>
          <w:szCs w:val="22"/>
          <w:lang w:val="cs-CZ"/>
        </w:rPr>
        <w:t xml:space="preserve"> </w:t>
      </w:r>
    </w:p>
    <w:p w14:paraId="631E4B95" w14:textId="77777777" w:rsidR="002F22D1" w:rsidRPr="00773D77" w:rsidRDefault="002F22D1" w:rsidP="00C87FFC">
      <w:pPr>
        <w:pStyle w:val="AODefHead"/>
        <w:numPr>
          <w:ilvl w:val="0"/>
          <w:numId w:val="20"/>
        </w:numPr>
        <w:spacing w:before="120" w:line="264" w:lineRule="auto"/>
        <w:ind w:left="540"/>
      </w:pPr>
      <w:r w:rsidRPr="00307126">
        <w:rPr>
          <w:b/>
          <w:bCs/>
        </w:rPr>
        <w:t xml:space="preserve">Štátna pomoc </w:t>
      </w:r>
      <w:r w:rsidRPr="00307126">
        <w:rPr>
          <w:bCs/>
        </w:rPr>
        <w:t>alebo</w:t>
      </w:r>
      <w:r w:rsidRPr="00307126">
        <w:rPr>
          <w:b/>
          <w:bCs/>
        </w:rPr>
        <w:t xml:space="preserve"> pomoc </w:t>
      </w:r>
      <w:r w:rsidRPr="00307126">
        <w:t>– akákoľvek pomoc poskytovaná z prostriedkov štátneho rozpočtu SR alebo akoukoľvek formou z verejných zdrojov podniku podľa článku 107 ods</w:t>
      </w:r>
      <w:r w:rsidR="001D3560" w:rsidRPr="00307126">
        <w:t>ek</w:t>
      </w:r>
      <w:r w:rsidRPr="00307126">
        <w:t xml:space="preserve"> 1 Zmluvy o fungovaní EÚ, ktorá narúša súťaž alebo hrozí narušením súťaže tým, že zvýhodňuje určité podniky alebo výrobu určitých druhov tovarov a môže nepriaznivo ovplyvniť obchod medzi členskými štátmi </w:t>
      </w:r>
      <w:r w:rsidR="007A714C" w:rsidRPr="00307126">
        <w:t>EÚ</w:t>
      </w:r>
      <w:r w:rsidRPr="00307126">
        <w:t xml:space="preserve">. Pomocou sa vo význame uvádzanom v tejto Zmluve o poskytnutí NFP rozumie pomoc </w:t>
      </w:r>
      <w:proofErr w:type="spellStart"/>
      <w:r w:rsidRPr="00307126">
        <w:t>de</w:t>
      </w:r>
      <w:proofErr w:type="spellEnd"/>
      <w:r w:rsidRPr="00307126">
        <w:t xml:space="preserve"> </w:t>
      </w:r>
      <w:proofErr w:type="spellStart"/>
      <w:r w:rsidRPr="00307126">
        <w:t>minimis</w:t>
      </w:r>
      <w:proofErr w:type="spellEnd"/>
      <w:r w:rsidRPr="00307126">
        <w:t xml:space="preserve"> ako aj štátna pomoc. Povinnosti zmluvných strán, ktoré pre ne vyplývajú z právneho poriadku SR alebo z právnych aktov EÚ ohľadom štátnej pomoci, zostávajú plnohodnotne aplikovateľné bez </w:t>
      </w:r>
      <w:r w:rsidRPr="00307126">
        <w:lastRenderedPageBreak/>
        <w:t>ohľadu na to, či ich Zmluva o poskytnutí NFP uvádza vo vzťahu ku konkrétnemu Projektu Prijímateľa, zahŕňajúcom poskytnutie pomoci, ako aj bez ohľadu na to, či sa Prijímateľ považuje podľa právnych predpisov Slovenskej republiky za verejnoprávny subjekt alebo subjekt súkromného práva;</w:t>
      </w:r>
    </w:p>
    <w:p w14:paraId="52EFA5D1" w14:textId="77777777" w:rsidR="00B91E2C" w:rsidRPr="00307126" w:rsidRDefault="002F22D1" w:rsidP="00B91E2C">
      <w:pPr>
        <w:pStyle w:val="AODefHead"/>
        <w:numPr>
          <w:ilvl w:val="0"/>
          <w:numId w:val="20"/>
        </w:numPr>
        <w:spacing w:before="120" w:line="264" w:lineRule="auto"/>
        <w:ind w:left="539"/>
      </w:pPr>
      <w:r w:rsidRPr="00307126">
        <w:rPr>
          <w:b/>
          <w:bCs/>
        </w:rPr>
        <w:t xml:space="preserve">Účastníci projektu </w:t>
      </w:r>
      <w:r w:rsidRPr="00307126">
        <w:t xml:space="preserve">– osoby priamo zúčastňujúce sa </w:t>
      </w:r>
      <w:r w:rsidR="000B128B" w:rsidRPr="00307126">
        <w:t xml:space="preserve">Aktivít Projektu </w:t>
      </w:r>
      <w:r w:rsidRPr="00307126">
        <w:t xml:space="preserve">spolufinancovaného z ESF (napr. frekventanti vzdelávacích programov, účastníci sociálnych programov), pričom platí, že na každého účastníka </w:t>
      </w:r>
      <w:r w:rsidR="000B128B" w:rsidRPr="00307126">
        <w:t xml:space="preserve">Projektu </w:t>
      </w:r>
      <w:r w:rsidRPr="00307126">
        <w:t xml:space="preserve">sa viažu výdavky projektu. Účastníkmi projektu nie sú členovia projektového tímu (riadiaci a administratívni pracovníci, lektori, sociálni pracovníci a pod.) ani osoby cieľovej skupiny, ktoré využívajú výsledky projektu, ale nezúčastňujú sa priamo </w:t>
      </w:r>
      <w:r w:rsidR="000B128B" w:rsidRPr="00307126">
        <w:t xml:space="preserve">Aktivít Projektu </w:t>
      </w:r>
      <w:r w:rsidRPr="00307126">
        <w:t>(napr. pri projektoch zameraných na vydanie publikácií používatelia týchto publikácií);</w:t>
      </w:r>
    </w:p>
    <w:p w14:paraId="698DAC5C" w14:textId="4956EAA7" w:rsidR="00B91E2C" w:rsidRPr="00307126" w:rsidRDefault="00B91E2C" w:rsidP="00B91E2C">
      <w:pPr>
        <w:pStyle w:val="AODefHead"/>
        <w:numPr>
          <w:ilvl w:val="0"/>
          <w:numId w:val="20"/>
        </w:numPr>
        <w:spacing w:before="120" w:line="264" w:lineRule="auto"/>
        <w:ind w:left="539"/>
      </w:pPr>
      <w:r w:rsidRPr="00307126">
        <w:rPr>
          <w:b/>
        </w:rPr>
        <w:t>Účtovný doklad</w:t>
      </w:r>
      <w:r w:rsidRPr="00307126">
        <w:rPr>
          <w:b/>
          <w:bCs/>
        </w:rPr>
        <w:t xml:space="preserve"> - </w:t>
      </w:r>
      <w:r w:rsidRPr="00307126">
        <w:t>doklad definovaný v § 10 ods. 1 zákona č. 431/2002 Z. z. o účtovníctve. Na účely predkladania žiadosti o platbu (ďalej aj „</w:t>
      </w:r>
      <w:proofErr w:type="spellStart"/>
      <w:r w:rsidRPr="00307126">
        <w:t>ŽoP</w:t>
      </w:r>
      <w:proofErr w:type="spellEnd"/>
      <w:r w:rsidRPr="00307126">
        <w:t xml:space="preserve">“) sa vyžaduje splnenie náležitostí </w:t>
      </w:r>
      <w:r w:rsidR="00324EB2" w:rsidRPr="00307126">
        <w:t>definovaných v § 10 ods. 1 písmena</w:t>
      </w:r>
      <w:r w:rsidRPr="00307126">
        <w:t xml:space="preserve"> a) až f) predmetného zákona, pričom za dostatočné splnenie náležitost</w:t>
      </w:r>
      <w:r w:rsidR="00324EB2" w:rsidRPr="00307126">
        <w:t>i podľa písmena</w:t>
      </w:r>
      <w:r w:rsidRPr="00307126">
        <w:t xml:space="preserve"> f) sa považuje vyhlásenie Prijímateľa v </w:t>
      </w:r>
      <w:proofErr w:type="spellStart"/>
      <w:r w:rsidRPr="00307126">
        <w:t>ŽoP</w:t>
      </w:r>
      <w:proofErr w:type="spellEnd"/>
      <w:r w:rsidRPr="00307126">
        <w:t xml:space="preserve">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 pohľadávky a záväzku; Rozdielne od prvej vety tejto definície sa, na účely predkladania </w:t>
      </w:r>
      <w:proofErr w:type="spellStart"/>
      <w:r w:rsidRPr="00307126">
        <w:t>ŽoP</w:t>
      </w:r>
      <w:proofErr w:type="spellEnd"/>
      <w:r w:rsidRPr="00307126">
        <w:t xml:space="preserve"> v prípade využívania preddavkových platieb, za účtovný doklad považuje doklad (tzv. zálohová alebo preddavková faktúra), na základe ktorého je uhrádzaná Preddavková platba zo strany Prijímateľa Dodávateľovi</w:t>
      </w:r>
      <w:r w:rsidR="002C691F" w:rsidRPr="00307126">
        <w:t>;</w:t>
      </w:r>
    </w:p>
    <w:p w14:paraId="562B081E" w14:textId="77777777" w:rsidR="000E3CC2" w:rsidRPr="00307126" w:rsidRDefault="000E3CC2" w:rsidP="00EE406F">
      <w:pPr>
        <w:spacing w:before="120" w:line="264" w:lineRule="auto"/>
        <w:ind w:left="540"/>
        <w:jc w:val="both"/>
        <w:rPr>
          <w:rFonts w:ascii="Times New Roman" w:hAnsi="Times New Roman"/>
        </w:rPr>
      </w:pPr>
      <w:r w:rsidRPr="00307126">
        <w:rPr>
          <w:rFonts w:ascii="Times New Roman" w:hAnsi="Times New Roman"/>
          <w:b/>
        </w:rPr>
        <w:t>Udržateľnosť Projektu</w:t>
      </w:r>
      <w:r w:rsidR="00310C95" w:rsidRPr="00307126">
        <w:rPr>
          <w:rFonts w:ascii="Times New Roman" w:hAnsi="Times New Roman"/>
          <w:b/>
        </w:rPr>
        <w:t xml:space="preserve"> (alebo Obdobie Udržateľnosti Projektu)</w:t>
      </w:r>
      <w:r w:rsidRPr="00307126">
        <w:rPr>
          <w:rFonts w:ascii="Times New Roman" w:hAnsi="Times New Roman"/>
        </w:rPr>
        <w:t xml:space="preserve"> - </w:t>
      </w:r>
      <w:commentRangeStart w:id="31"/>
      <w:r w:rsidRPr="00307126">
        <w:rPr>
          <w:rFonts w:ascii="Times New Roman" w:hAnsi="Times New Roman"/>
        </w:rPr>
        <w:t>udržanie (zachovanie) výsledkov realizovaného Projektu definovaných prostredníctvom Merateľných ukazovateľov Projektu počas stanoveného obdobia (Obdobia udržateľnosti Projektu) ako aj dodržanie ostatných podmienok vyplývajúcich z </w:t>
      </w:r>
      <w:r w:rsidR="000678BB" w:rsidRPr="00307126">
        <w:rPr>
          <w:rFonts w:ascii="Times New Roman" w:hAnsi="Times New Roman"/>
          <w:bCs/>
        </w:rPr>
        <w:t>článku</w:t>
      </w:r>
      <w:r w:rsidRPr="00307126">
        <w:rPr>
          <w:rFonts w:ascii="Times New Roman" w:hAnsi="Times New Roman"/>
        </w:rPr>
        <w:t xml:space="preserve"> 71 všeobecného nariadenia</w:t>
      </w:r>
      <w:commentRangeEnd w:id="31"/>
      <w:r w:rsidRPr="00307126">
        <w:rPr>
          <w:rStyle w:val="Odkaznakomentr"/>
          <w:rFonts w:ascii="Times New Roman" w:eastAsia="Times New Roman" w:hAnsi="Times New Roman"/>
          <w:sz w:val="22"/>
          <w:szCs w:val="22"/>
          <w:lang w:eastAsia="sk-SK"/>
        </w:rPr>
        <w:commentReference w:id="31"/>
      </w:r>
      <w:r w:rsidR="00EE406F" w:rsidRPr="00307126">
        <w:rPr>
          <w:rFonts w:ascii="Times New Roman" w:hAnsi="Times New Roman"/>
        </w:rPr>
        <w:t xml:space="preserve">. Obdobie Udržateľnosti Projektu sa začína v kalendárny deň, ktorý bezprostredne nasleduje po kalendárnom dni, v ktorom došlo k Finančnému ukončeniu Projektu; </w:t>
      </w:r>
      <w:r w:rsidRPr="00307126">
        <w:rPr>
          <w:rFonts w:ascii="Times New Roman" w:hAnsi="Times New Roman"/>
        </w:rPr>
        <w:t xml:space="preserve">Obdobie udržateľnosti Projektu trvá pre účely tejto Zmluvy o poskytnutí NFP </w:t>
      </w:r>
      <w:commentRangeStart w:id="32"/>
      <w:r w:rsidRPr="00307126">
        <w:rPr>
          <w:rFonts w:ascii="Times New Roman" w:hAnsi="Times New Roman"/>
        </w:rPr>
        <w:t>...............</w:t>
      </w:r>
      <w:commentRangeEnd w:id="32"/>
      <w:r w:rsidRPr="00307126">
        <w:rPr>
          <w:rStyle w:val="Odkaznakomentr"/>
          <w:rFonts w:ascii="Times New Roman" w:eastAsia="Times New Roman" w:hAnsi="Times New Roman"/>
          <w:sz w:val="22"/>
          <w:szCs w:val="22"/>
          <w:lang w:eastAsia="sk-SK"/>
        </w:rPr>
        <w:commentReference w:id="32"/>
      </w:r>
      <w:r w:rsidRPr="00307126">
        <w:rPr>
          <w:rFonts w:ascii="Times New Roman" w:hAnsi="Times New Roman"/>
        </w:rPr>
        <w:t xml:space="preserve"> </w:t>
      </w:r>
      <w:r w:rsidR="000B128B" w:rsidRPr="00307126">
        <w:rPr>
          <w:rFonts w:ascii="Times New Roman" w:hAnsi="Times New Roman"/>
        </w:rPr>
        <w:t>rokov</w:t>
      </w:r>
      <w:r w:rsidRPr="00307126">
        <w:rPr>
          <w:rFonts w:ascii="Times New Roman" w:hAnsi="Times New Roman"/>
        </w:rPr>
        <w:t xml:space="preserve">; </w:t>
      </w:r>
    </w:p>
    <w:p w14:paraId="4BE3405D" w14:textId="77777777" w:rsidR="002F22D1" w:rsidRPr="00307126" w:rsidRDefault="002F22D1" w:rsidP="002F22D1">
      <w:pPr>
        <w:spacing w:before="120" w:line="264" w:lineRule="auto"/>
        <w:ind w:left="540"/>
        <w:jc w:val="both"/>
        <w:rPr>
          <w:rFonts w:ascii="Times New Roman" w:hAnsi="Times New Roman"/>
          <w:bCs/>
        </w:rPr>
      </w:pPr>
      <w:r w:rsidRPr="00307126">
        <w:rPr>
          <w:rFonts w:ascii="Times New Roman" w:hAnsi="Times New Roman"/>
          <w:b/>
        </w:rPr>
        <w:t xml:space="preserve">Ukončenie realizácie hlavných aktivít Projektu </w:t>
      </w:r>
      <w:r w:rsidRPr="00307126">
        <w:rPr>
          <w:rFonts w:ascii="Times New Roman" w:hAnsi="Times New Roman"/>
        </w:rPr>
        <w:t xml:space="preserve">– predstavuje ukončenie tzv. fyzickej realizácie Projektu. Realizácia hlavných aktivít Projektu sa považuje za ukončenú </w:t>
      </w:r>
      <w:r w:rsidR="004F65B0" w:rsidRPr="00307126">
        <w:rPr>
          <w:rFonts w:ascii="Times New Roman" w:hAnsi="Times New Roman"/>
        </w:rPr>
        <w:t>v kalendárny deň</w:t>
      </w:r>
      <w:r w:rsidRPr="00307126">
        <w:rPr>
          <w:rFonts w:ascii="Times New Roman" w:hAnsi="Times New Roman"/>
        </w:rPr>
        <w:t>, kedy Prijímateľ kumulatívne splní nižšie uvedené podmienky:</w:t>
      </w:r>
    </w:p>
    <w:p w14:paraId="682904FA" w14:textId="77777777" w:rsidR="002F22D1" w:rsidRPr="00307126" w:rsidRDefault="002F22D1" w:rsidP="00C87FFC">
      <w:pPr>
        <w:numPr>
          <w:ilvl w:val="0"/>
          <w:numId w:val="37"/>
        </w:numPr>
        <w:spacing w:before="120" w:after="0" w:line="264" w:lineRule="auto"/>
        <w:ind w:hanging="360"/>
        <w:jc w:val="both"/>
        <w:rPr>
          <w:rFonts w:ascii="Times New Roman" w:hAnsi="Times New Roman"/>
        </w:rPr>
      </w:pPr>
      <w:r w:rsidRPr="00307126">
        <w:rPr>
          <w:rFonts w:ascii="Times New Roman" w:hAnsi="Times New Roman"/>
        </w:rPr>
        <w:t>fyzicky sa zrealizovali</w:t>
      </w:r>
      <w:r w:rsidR="007A714C" w:rsidRPr="00307126">
        <w:rPr>
          <w:rFonts w:ascii="Times New Roman" w:hAnsi="Times New Roman"/>
        </w:rPr>
        <w:t xml:space="preserve"> všetky</w:t>
      </w:r>
      <w:r w:rsidRPr="00307126">
        <w:rPr>
          <w:rFonts w:ascii="Times New Roman" w:hAnsi="Times New Roman"/>
        </w:rPr>
        <w:t xml:space="preserve"> hlavné Aktivity Projektu, </w:t>
      </w:r>
    </w:p>
    <w:p w14:paraId="08B0D8D2" w14:textId="16D95324" w:rsidR="002F22D1" w:rsidRPr="00307126" w:rsidRDefault="002F22D1" w:rsidP="00C87FFC">
      <w:pPr>
        <w:numPr>
          <w:ilvl w:val="0"/>
          <w:numId w:val="37"/>
        </w:numPr>
        <w:spacing w:before="120" w:after="0" w:line="264" w:lineRule="auto"/>
        <w:ind w:hanging="360"/>
        <w:jc w:val="both"/>
        <w:rPr>
          <w:rFonts w:ascii="Times New Roman" w:hAnsi="Times New Roman"/>
          <w:bCs/>
        </w:rPr>
      </w:pPr>
      <w:r w:rsidRPr="00307126">
        <w:rPr>
          <w:rFonts w:ascii="Times New Roman" w:hAnsi="Times New Roman"/>
        </w:rPr>
        <w:t xml:space="preserve">Predmet Projektu bol riadne </w:t>
      </w:r>
      <w:r w:rsidR="007A714C" w:rsidRPr="00307126">
        <w:rPr>
          <w:rFonts w:ascii="Times New Roman" w:hAnsi="Times New Roman"/>
        </w:rPr>
        <w:t xml:space="preserve">ukončený / </w:t>
      </w:r>
      <w:r w:rsidRPr="00307126">
        <w:rPr>
          <w:rFonts w:ascii="Times New Roman" w:hAnsi="Times New Roman"/>
        </w:rPr>
        <w:t>dodaný Prijímateľovi, Prijímateľ ho prevzal a ak to vyplýva z charakteru plnenia, aj ho uviedol do užívania.</w:t>
      </w:r>
      <w:r w:rsidR="00324EB2" w:rsidRPr="00307126">
        <w:rPr>
          <w:rFonts w:ascii="Times New Roman" w:hAnsi="Times New Roman"/>
        </w:rPr>
        <w:t xml:space="preserve"> Pri </w:t>
      </w:r>
      <w:r w:rsidR="00573E2A" w:rsidRPr="00307126">
        <w:rPr>
          <w:rFonts w:ascii="Times New Roman" w:hAnsi="Times New Roman"/>
        </w:rPr>
        <w:t>P</w:t>
      </w:r>
      <w:r w:rsidR="00324EB2" w:rsidRPr="00307126">
        <w:rPr>
          <w:rFonts w:ascii="Times New Roman" w:hAnsi="Times New Roman"/>
        </w:rPr>
        <w:t xml:space="preserve">redmete Projektu, ktorý je hmotne </w:t>
      </w:r>
      <w:proofErr w:type="spellStart"/>
      <w:r w:rsidR="00324EB2" w:rsidRPr="00307126">
        <w:rPr>
          <w:rFonts w:ascii="Times New Roman" w:hAnsi="Times New Roman"/>
        </w:rPr>
        <w:t>zachytiteľný</w:t>
      </w:r>
      <w:proofErr w:type="spellEnd"/>
      <w:r w:rsidR="00573E2A" w:rsidRPr="00307126">
        <w:rPr>
          <w:rFonts w:ascii="Times New Roman" w:hAnsi="Times New Roman"/>
        </w:rPr>
        <w:t>,</w:t>
      </w:r>
      <w:r w:rsidR="00324EB2" w:rsidRPr="00307126">
        <w:rPr>
          <w:rFonts w:ascii="Times New Roman" w:hAnsi="Times New Roman"/>
        </w:rPr>
        <w:t xml:space="preserve"> sa</w:t>
      </w:r>
      <w:r w:rsidRPr="00307126">
        <w:rPr>
          <w:rFonts w:ascii="Times New Roman" w:hAnsi="Times New Roman"/>
        </w:rPr>
        <w:t xml:space="preserve"> </w:t>
      </w:r>
      <w:r w:rsidR="00324EB2" w:rsidRPr="00307126">
        <w:rPr>
          <w:rFonts w:ascii="Times New Roman" w:hAnsi="Times New Roman"/>
        </w:rPr>
        <w:t>s</w:t>
      </w:r>
      <w:r w:rsidRPr="00307126">
        <w:rPr>
          <w:rFonts w:ascii="Times New Roman" w:hAnsi="Times New Roman"/>
        </w:rPr>
        <w:t>plnenie tejto podmienky preukazuje najmä:</w:t>
      </w:r>
    </w:p>
    <w:p w14:paraId="037A9648" w14:textId="77777777"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 xml:space="preserve">predložením kolaudačného rozhodnutia bez vád a nedorobkov, ktoré majú alebo môžu mať vplyv na funkčnosť, ak je Predmetom Projektu stavba; právoplatnosť kolaudačného rozhodnutia je Prijímateľ povinný preukázať Poskytovateľovi Bezodkladne po nadobudnutí jeho právoplatnosti, najneskôr do </w:t>
      </w:r>
      <w:r w:rsidR="00384C6D" w:rsidRPr="00307126">
        <w:rPr>
          <w:rFonts w:ascii="Times New Roman" w:hAnsi="Times New Roman"/>
        </w:rPr>
        <w:t>predloženia prvej Následnej monitorovacej správy Projektu</w:t>
      </w:r>
      <w:r w:rsidRPr="00307126">
        <w:rPr>
          <w:rFonts w:ascii="Times New Roman" w:hAnsi="Times New Roman"/>
        </w:rPr>
        <w:t>,</w:t>
      </w:r>
      <w:r w:rsidR="007A714C" w:rsidRPr="00307126">
        <w:rPr>
          <w:rFonts w:ascii="Times New Roman" w:hAnsi="Times New Roman"/>
        </w:rPr>
        <w:t xml:space="preserve"> alebo</w:t>
      </w:r>
    </w:p>
    <w:p w14:paraId="10E3FF28" w14:textId="2A573AE9"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 xml:space="preserve">preberacím/odovzdávacím protokolom/dodacím </w:t>
      </w:r>
      <w:r w:rsidRPr="00773D77">
        <w:rPr>
          <w:rFonts w:ascii="Times New Roman" w:hAnsi="Times New Roman"/>
          <w:sz w:val="24"/>
        </w:rPr>
        <w:t>listom</w:t>
      </w:r>
      <w:r w:rsidR="00AD4508" w:rsidRPr="00307126">
        <w:rPr>
          <w:rFonts w:ascii="Times New Roman" w:hAnsi="Times New Roman"/>
          <w:sz w:val="24"/>
          <w:szCs w:val="24"/>
        </w:rPr>
        <w:t>/iným vhodným dokumentom</w:t>
      </w:r>
      <w:r w:rsidRPr="00773D77">
        <w:rPr>
          <w:rFonts w:ascii="Times New Roman" w:hAnsi="Times New Roman"/>
          <w:sz w:val="24"/>
        </w:rPr>
        <w:t>, ktoré sú podpísané, ak je Predmetom Proj</w:t>
      </w:r>
      <w:r w:rsidRPr="00307126">
        <w:rPr>
          <w:rFonts w:ascii="Times New Roman" w:hAnsi="Times New Roman"/>
        </w:rPr>
        <w:t xml:space="preserve">ektu zariadenie, </w:t>
      </w:r>
      <w:r w:rsidRPr="00307126">
        <w:rPr>
          <w:rFonts w:ascii="Times New Roman" w:hAnsi="Times New Roman"/>
        </w:rPr>
        <w:lastRenderedPageBreak/>
        <w:t xml:space="preserve">dokumentácia, iná </w:t>
      </w:r>
      <w:r w:rsidR="00AD4508" w:rsidRPr="00307126">
        <w:rPr>
          <w:rFonts w:ascii="Times New Roman" w:hAnsi="Times New Roman"/>
        </w:rPr>
        <w:t xml:space="preserve">hnuteľná </w:t>
      </w:r>
      <w:r w:rsidRPr="00307126">
        <w:rPr>
          <w:rFonts w:ascii="Times New Roman" w:hAnsi="Times New Roman"/>
        </w:rPr>
        <w:t>vec, právo alebo iná majetková hodnota, pričom z dokumentu alebo doložky k nemu (ak  je vydaný treťou osobou) musí vyplývať prijatie Predmetu Projektu Prijímateľom a uvedenie Predmetu projektu do užívania (ak je to s ohľadom na Predmet Projektu relevantné),</w:t>
      </w:r>
      <w:r w:rsidR="007A714C" w:rsidRPr="00307126">
        <w:rPr>
          <w:rFonts w:ascii="Times New Roman" w:hAnsi="Times New Roman"/>
        </w:rPr>
        <w:t xml:space="preserve"> alebo</w:t>
      </w:r>
    </w:p>
    <w:p w14:paraId="15C06173" w14:textId="77777777" w:rsidR="002F22D1"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bCs/>
        </w:rPr>
        <w:t xml:space="preserve">predložením rozhodnutia o predčasnom užívaní stavby alebo rozhodnutia do dočasného užívania stavby, pričom vady a nedorobky v nich uvedené nemajú alebo nemôžu mať vplyv na funkčnosť stavby, ktorá je Predmetom projektu; Prijímateľ je povinný do skončenia </w:t>
      </w:r>
      <w:r w:rsidR="00924E42" w:rsidRPr="00307126">
        <w:rPr>
          <w:rFonts w:ascii="Times New Roman" w:hAnsi="Times New Roman"/>
          <w:bCs/>
        </w:rPr>
        <w:t xml:space="preserve">Obdobia </w:t>
      </w:r>
      <w:r w:rsidRPr="00307126">
        <w:rPr>
          <w:rFonts w:ascii="Times New Roman" w:hAnsi="Times New Roman"/>
          <w:bCs/>
        </w:rPr>
        <w:t xml:space="preserve">Udržateľnosti </w:t>
      </w:r>
      <w:r w:rsidR="00924E42" w:rsidRPr="00307126">
        <w:rPr>
          <w:rFonts w:ascii="Times New Roman" w:hAnsi="Times New Roman"/>
          <w:bCs/>
        </w:rPr>
        <w:t xml:space="preserve">Projektu </w:t>
      </w:r>
      <w:r w:rsidRPr="00307126">
        <w:rPr>
          <w:rFonts w:ascii="Times New Roman" w:hAnsi="Times New Roman"/>
          <w:bCs/>
        </w:rPr>
        <w:t>uviesť stavbu do riadneho užívania, čo preukáže príslušným právoplatným rozhodnutím</w:t>
      </w:r>
      <w:r w:rsidR="00CF6859" w:rsidRPr="00307126">
        <w:rPr>
          <w:rFonts w:ascii="Times New Roman" w:hAnsi="Times New Roman"/>
          <w:bCs/>
        </w:rPr>
        <w:t>,</w:t>
      </w:r>
      <w:r w:rsidRPr="00307126">
        <w:rPr>
          <w:rFonts w:ascii="Times New Roman" w:hAnsi="Times New Roman"/>
        </w:rPr>
        <w:t xml:space="preserve"> </w:t>
      </w:r>
      <w:r w:rsidR="007A714C" w:rsidRPr="00307126">
        <w:rPr>
          <w:rFonts w:ascii="Times New Roman" w:hAnsi="Times New Roman"/>
        </w:rPr>
        <w:t>alebo</w:t>
      </w:r>
    </w:p>
    <w:p w14:paraId="106729EF" w14:textId="7A25A424" w:rsidR="008F0B5A" w:rsidRPr="00307126" w:rsidRDefault="002F22D1" w:rsidP="00C87FFC">
      <w:pPr>
        <w:numPr>
          <w:ilvl w:val="3"/>
          <w:numId w:val="20"/>
        </w:numPr>
        <w:tabs>
          <w:tab w:val="clear" w:pos="1440"/>
          <w:tab w:val="num" w:pos="1620"/>
        </w:tabs>
        <w:spacing w:before="120" w:after="0" w:line="264" w:lineRule="auto"/>
        <w:ind w:left="1620" w:hanging="360"/>
        <w:jc w:val="both"/>
        <w:rPr>
          <w:rFonts w:ascii="Times New Roman" w:hAnsi="Times New Roman"/>
          <w:bCs/>
        </w:rPr>
      </w:pPr>
      <w:r w:rsidRPr="00307126">
        <w:rPr>
          <w:rFonts w:ascii="Times New Roman" w:hAnsi="Times New Roman"/>
        </w:rPr>
        <w:t>iným obdobným dokumentom, z ktorého nepochybným, určitým a zrozumiteľným spôsobom  vyplýva, že Predmet Projektu bol odovzdaný Prijímateľovi</w:t>
      </w:r>
      <w:r w:rsidR="004240BC" w:rsidRPr="00307126">
        <w:rPr>
          <w:rFonts w:ascii="Times New Roman" w:hAnsi="Times New Roman"/>
        </w:rPr>
        <w:t>,</w:t>
      </w:r>
      <w:r w:rsidRPr="00307126">
        <w:rPr>
          <w:rFonts w:ascii="Times New Roman" w:hAnsi="Times New Roman"/>
        </w:rPr>
        <w:t xml:space="preserve"> alebo bol so súhlasom Prijímateľa sfunkčnený</w:t>
      </w:r>
      <w:r w:rsidR="00C12A3A" w:rsidRPr="00307126">
        <w:rPr>
          <w:rFonts w:ascii="Times New Roman" w:hAnsi="Times New Roman"/>
        </w:rPr>
        <w:t xml:space="preserve"> alebo</w:t>
      </w:r>
      <w:r w:rsidR="00324EB2" w:rsidRPr="00307126">
        <w:rPr>
          <w:rFonts w:ascii="Times New Roman" w:hAnsi="Times New Roman"/>
        </w:rPr>
        <w:t xml:space="preserve"> aplikovaný</w:t>
      </w:r>
      <w:r w:rsidRPr="00307126">
        <w:rPr>
          <w:rFonts w:ascii="Times New Roman" w:hAnsi="Times New Roman"/>
        </w:rPr>
        <w:t xml:space="preserve"> tak, ako sa to predpokladalo v </w:t>
      </w:r>
      <w:r w:rsidR="00C12A3A" w:rsidRPr="00307126">
        <w:rPr>
          <w:rFonts w:ascii="Times New Roman" w:hAnsi="Times New Roman"/>
        </w:rPr>
        <w:t xml:space="preserve">Schválenej žiadosti </w:t>
      </w:r>
      <w:r w:rsidRPr="00307126">
        <w:rPr>
          <w:rFonts w:ascii="Times New Roman" w:hAnsi="Times New Roman"/>
        </w:rPr>
        <w:t>o</w:t>
      </w:r>
      <w:r w:rsidR="00324EB2" w:rsidRPr="00307126">
        <w:rPr>
          <w:rFonts w:ascii="Times New Roman" w:hAnsi="Times New Roman"/>
        </w:rPr>
        <w:t> </w:t>
      </w:r>
      <w:r w:rsidRPr="00307126">
        <w:rPr>
          <w:rFonts w:ascii="Times New Roman" w:hAnsi="Times New Roman"/>
        </w:rPr>
        <w:t>NFP</w:t>
      </w:r>
      <w:r w:rsidR="00324EB2" w:rsidRPr="00307126">
        <w:rPr>
          <w:rFonts w:ascii="Times New Roman" w:hAnsi="Times New Roman"/>
        </w:rPr>
        <w:t>.</w:t>
      </w:r>
      <w:r w:rsidR="008F0B5A" w:rsidRPr="00307126">
        <w:rPr>
          <w:rFonts w:ascii="Times New Roman" w:hAnsi="Times New Roman"/>
        </w:rPr>
        <w:t xml:space="preserve"> </w:t>
      </w:r>
    </w:p>
    <w:p w14:paraId="60C06F4B" w14:textId="15F92C77" w:rsidR="002F22D1" w:rsidRPr="00307126" w:rsidRDefault="00324EB2" w:rsidP="008F0B5A">
      <w:pPr>
        <w:spacing w:before="120" w:after="0" w:line="264" w:lineRule="auto"/>
        <w:ind w:left="1260"/>
        <w:jc w:val="both"/>
        <w:rPr>
          <w:rFonts w:ascii="Times New Roman" w:hAnsi="Times New Roman"/>
          <w:bCs/>
        </w:rPr>
      </w:pPr>
      <w:r w:rsidRPr="00307126">
        <w:rPr>
          <w:rFonts w:ascii="Times New Roman" w:hAnsi="Times New Roman"/>
        </w:rPr>
        <w:t xml:space="preserve">Ak </w:t>
      </w:r>
      <w:r w:rsidR="008F0B5A" w:rsidRPr="00307126">
        <w:rPr>
          <w:rFonts w:ascii="Times New Roman" w:hAnsi="Times New Roman"/>
        </w:rPr>
        <w:t>Predmet Projektu</w:t>
      </w:r>
      <w:r w:rsidRPr="00307126">
        <w:rPr>
          <w:rFonts w:ascii="Times New Roman" w:hAnsi="Times New Roman"/>
        </w:rPr>
        <w:t xml:space="preserve"> nie je hmotne </w:t>
      </w:r>
      <w:proofErr w:type="spellStart"/>
      <w:r w:rsidRPr="00307126">
        <w:rPr>
          <w:rFonts w:ascii="Times New Roman" w:hAnsi="Times New Roman"/>
        </w:rPr>
        <w:t>zachytiteľný</w:t>
      </w:r>
      <w:proofErr w:type="spellEnd"/>
      <w:r w:rsidRPr="00307126">
        <w:rPr>
          <w:rFonts w:ascii="Times New Roman" w:hAnsi="Times New Roman"/>
        </w:rPr>
        <w:t>, splnenie podmienky Prijímateľ preukazuje</w:t>
      </w:r>
      <w:r w:rsidR="008F0B5A" w:rsidRPr="00307126">
        <w:rPr>
          <w:rFonts w:ascii="Times New Roman" w:hAnsi="Times New Roman"/>
        </w:rPr>
        <w:t xml:space="preserve"> </w:t>
      </w:r>
      <w:r w:rsidR="00B51A39">
        <w:rPr>
          <w:rFonts w:ascii="Times New Roman" w:hAnsi="Times New Roman"/>
        </w:rPr>
        <w:t>podľa článku 4 odsek 6 VZP alebo iným vhodným spôsobom, ktorý nie je osobitne formalizovaný,</w:t>
      </w:r>
      <w:r w:rsidR="008F0B5A" w:rsidRPr="00307126">
        <w:rPr>
          <w:rFonts w:ascii="Times New Roman" w:hAnsi="Times New Roman"/>
        </w:rPr>
        <w:t xml:space="preserve"> s uvedením dňa, ku ktorému došlo k ukončeniu poslednej hlavnej Aktivity Projektu</w:t>
      </w:r>
      <w:r w:rsidR="001E3EE1" w:rsidRPr="00307126">
        <w:rPr>
          <w:rFonts w:ascii="Times New Roman" w:hAnsi="Times New Roman"/>
        </w:rPr>
        <w:t xml:space="preserve">, pričom </w:t>
      </w:r>
      <w:r w:rsidR="00B51A39">
        <w:rPr>
          <w:rFonts w:ascii="Times New Roman" w:hAnsi="Times New Roman"/>
        </w:rPr>
        <w:t>súčasťou uvedeného úkonu Prijímateľa</w:t>
      </w:r>
      <w:r w:rsidR="001E3EE1" w:rsidRPr="00307126">
        <w:rPr>
          <w:rFonts w:ascii="Times New Roman" w:hAnsi="Times New Roman"/>
        </w:rPr>
        <w:t xml:space="preserve"> je </w:t>
      </w:r>
      <w:commentRangeStart w:id="33"/>
      <w:r w:rsidR="001E3EE1" w:rsidRPr="00307126">
        <w:rPr>
          <w:rFonts w:ascii="Times New Roman" w:hAnsi="Times New Roman"/>
        </w:rPr>
        <w:t>dokument</w:t>
      </w:r>
      <w:commentRangeEnd w:id="33"/>
      <w:r w:rsidR="001E3EE1" w:rsidRPr="00773D77">
        <w:rPr>
          <w:rStyle w:val="Odkaznakomentr"/>
          <w:rFonts w:ascii="Times New Roman" w:hAnsi="Times New Roman"/>
          <w:sz w:val="22"/>
          <w:lang w:val="x-none"/>
        </w:rPr>
        <w:commentReference w:id="33"/>
      </w:r>
      <w:r w:rsidR="001E3EE1" w:rsidRPr="00307126">
        <w:rPr>
          <w:rFonts w:ascii="Times New Roman" w:hAnsi="Times New Roman"/>
        </w:rPr>
        <w:t xml:space="preserve"> odôvodňujúci ukončenie poslednej hlavnej Aktivity Projektu v</w:t>
      </w:r>
      <w:r w:rsidR="00A02A20">
        <w:rPr>
          <w:rFonts w:ascii="Times New Roman" w:hAnsi="Times New Roman"/>
        </w:rPr>
        <w:t> </w:t>
      </w:r>
      <w:r w:rsidR="001E3EE1" w:rsidRPr="00307126">
        <w:rPr>
          <w:rFonts w:ascii="Times New Roman" w:hAnsi="Times New Roman"/>
        </w:rPr>
        <w:t>deň</w:t>
      </w:r>
      <w:r w:rsidR="00A02A20">
        <w:rPr>
          <w:rFonts w:ascii="Times New Roman" w:hAnsi="Times New Roman"/>
        </w:rPr>
        <w:t>, ktorý je v ňom</w:t>
      </w:r>
      <w:r w:rsidR="001E3EE1" w:rsidRPr="00307126">
        <w:rPr>
          <w:rFonts w:ascii="Times New Roman" w:hAnsi="Times New Roman"/>
        </w:rPr>
        <w:t xml:space="preserve"> uvedený</w:t>
      </w:r>
      <w:r w:rsidR="002F22D1" w:rsidRPr="00307126">
        <w:rPr>
          <w:rFonts w:ascii="Times New Roman" w:hAnsi="Times New Roman"/>
          <w:bCs/>
        </w:rPr>
        <w:t>.</w:t>
      </w:r>
    </w:p>
    <w:p w14:paraId="517A764C" w14:textId="77777777" w:rsidR="002F22D1" w:rsidRPr="00307126" w:rsidRDefault="002F22D1" w:rsidP="002F22D1">
      <w:pPr>
        <w:spacing w:before="120" w:line="264" w:lineRule="auto"/>
        <w:ind w:left="900"/>
        <w:jc w:val="both"/>
        <w:rPr>
          <w:rFonts w:ascii="Times New Roman" w:hAnsi="Times New Roman"/>
          <w:bCs/>
        </w:rPr>
      </w:pPr>
      <w:r w:rsidRPr="00307126">
        <w:rPr>
          <w:rFonts w:ascii="Times New Roman" w:hAnsi="Times New Roman"/>
        </w:rPr>
        <w:t xml:space="preserve">Ak má Projekt viacero Predmetov Projektu, podmienka sa pre účely Ukončenia realizácie hlavných aktivít Projektu považuje za splnenú jej splnením pre najneskôr ukončovaný čiastkový Predmet Projektu, pričom musí byť súčasne splnená aj pre skôr ukončené Predmety Projektu. </w:t>
      </w:r>
      <w:commentRangeStart w:id="34"/>
      <w:r w:rsidRPr="00307126">
        <w:rPr>
          <w:rFonts w:ascii="Times New Roman" w:hAnsi="Times New Roman"/>
        </w:rPr>
        <w:t xml:space="preserve">Tým nie je dotknutá možnosť skoršieho ukončenia jednotlivých Aktivít Projektu za účelom dodržania lehôt uvedených v Prílohe č. 2 k Zmluve o poskytnutí NFP. </w:t>
      </w:r>
      <w:commentRangeEnd w:id="34"/>
      <w:r w:rsidRPr="00307126">
        <w:rPr>
          <w:rStyle w:val="Odkaznakomentr"/>
          <w:rFonts w:ascii="Times New Roman" w:hAnsi="Times New Roman"/>
          <w:sz w:val="22"/>
          <w:szCs w:val="22"/>
        </w:rPr>
        <w:commentReference w:id="34"/>
      </w:r>
    </w:p>
    <w:p w14:paraId="62192A95" w14:textId="685F7393" w:rsidR="002F22D1" w:rsidRPr="00307126" w:rsidRDefault="002F22D1" w:rsidP="002F22D1">
      <w:pPr>
        <w:pStyle w:val="AODefHead"/>
        <w:numPr>
          <w:ilvl w:val="0"/>
          <w:numId w:val="0"/>
        </w:numPr>
        <w:spacing w:before="120" w:line="264" w:lineRule="auto"/>
        <w:ind w:left="540"/>
      </w:pPr>
      <w:r w:rsidRPr="00307126">
        <w:rPr>
          <w:b/>
        </w:rPr>
        <w:t xml:space="preserve">Včas – </w:t>
      </w:r>
      <w:r w:rsidRPr="00307126">
        <w:t>konanie v súlade s časom plnenia určenom v Zmluve o </w:t>
      </w:r>
      <w:r w:rsidRPr="00414023">
        <w:t>poskytnutí</w:t>
      </w:r>
      <w:r w:rsidRPr="00307126">
        <w:t xml:space="preserve"> NFP, v Právnych predpisoch SR a právnych aktoch EÚ a v Príručke pre žiadateľa, vo Výzve, </w:t>
      </w:r>
      <w:r w:rsidR="00430DD9" w:rsidRPr="00307126">
        <w:t xml:space="preserve">v Príručke pre Prijímateľa, </w:t>
      </w:r>
      <w:r w:rsidRPr="00307126">
        <w:t>v príslušnej schéme pomoci, ak Projekt zahŕňa poskytnutie pomoci, v Systéme finančného riadenia, v Systéme riadenia EŠIF a</w:t>
      </w:r>
      <w:r w:rsidR="00324EB2" w:rsidRPr="00307126">
        <w:t> </w:t>
      </w:r>
      <w:r w:rsidRPr="00307126">
        <w:t>v</w:t>
      </w:r>
      <w:r w:rsidR="00324EB2" w:rsidRPr="00307126">
        <w:t xml:space="preserve"> ostatných</w:t>
      </w:r>
      <w:r w:rsidRPr="00307126">
        <w:t> Právnych dokumentoch;</w:t>
      </w:r>
    </w:p>
    <w:p w14:paraId="29B52127" w14:textId="132B7F2A" w:rsidR="00812A6B" w:rsidRPr="00AC0259" w:rsidRDefault="00812A6B" w:rsidP="00C87FFC">
      <w:pPr>
        <w:pStyle w:val="AODefHead"/>
        <w:numPr>
          <w:ilvl w:val="0"/>
          <w:numId w:val="20"/>
        </w:numPr>
        <w:spacing w:before="120" w:line="264" w:lineRule="auto"/>
        <w:ind w:left="540"/>
      </w:pPr>
      <w:r w:rsidRPr="00AC0259">
        <w:rPr>
          <w:b/>
        </w:rPr>
        <w:t>Vecný príspevok</w:t>
      </w:r>
      <w:r w:rsidR="00B20EAD">
        <w:t xml:space="preserve"> – vecné plnenie </w:t>
      </w:r>
      <w:r w:rsidR="00515397">
        <w:t xml:space="preserve">zrealizované Prijímateľom </w:t>
      </w:r>
      <w:r w:rsidR="00B20EAD">
        <w:t xml:space="preserve">vo forme poskytnutia prác, tovarov, služieb, pozemkov a nehnuteľností, ktoré je oprávnené bez vykonania finančnej úhrady, a to za splnenia podmienok uvedených v článku 69 Všeobecného nariadenia; bližšie pravidlá pre oprávnenosť Vecných príspevkov vyplývajú z Metodického pokynu CKO č. 6 a Právnych dokumentov vydaných Poskytovateľom pre účel stanovenia metodiky využitia </w:t>
      </w:r>
      <w:r w:rsidR="004C1B3A">
        <w:t>vecný</w:t>
      </w:r>
      <w:r w:rsidR="00B20EAD">
        <w:t>ch príspevkov;</w:t>
      </w:r>
      <w:r w:rsidR="00070FC0">
        <w:t xml:space="preserve"> hodnota Vecného príspevku sa stanovuje podľa metodiky Poskytovateľa pri dodržaní pravidiel vyplývajúcich z článku 69 Všeobecného nariadenia a ostatných dokumentov uvedených v tejto definícií;</w:t>
      </w:r>
    </w:p>
    <w:p w14:paraId="7A838252" w14:textId="2FA9C414" w:rsidR="002F22D1" w:rsidRPr="00307126" w:rsidRDefault="002F22D1" w:rsidP="00C87FFC">
      <w:pPr>
        <w:pStyle w:val="AODefHead"/>
        <w:numPr>
          <w:ilvl w:val="0"/>
          <w:numId w:val="20"/>
        </w:numPr>
        <w:spacing w:before="120" w:line="264" w:lineRule="auto"/>
        <w:ind w:left="540"/>
      </w:pPr>
      <w:r w:rsidRPr="00307126">
        <w:rPr>
          <w:b/>
        </w:rPr>
        <w:t xml:space="preserve">Verejné obstarávanie </w:t>
      </w:r>
      <w:r w:rsidRPr="00307126">
        <w:t>alebo</w:t>
      </w:r>
      <w:r w:rsidRPr="00307126">
        <w:rPr>
          <w:b/>
        </w:rPr>
        <w:t xml:space="preserve"> VO – </w:t>
      </w:r>
      <w:r w:rsidRPr="00307126">
        <w:t xml:space="preserve">postupy obstarávania služieb, tovarov a stavebných prác v zmysle </w:t>
      </w:r>
      <w:r w:rsidR="00EE20F2" w:rsidRPr="00307126">
        <w:t>Zákona o VO,</w:t>
      </w:r>
      <w:r w:rsidR="00932350" w:rsidRPr="00307126">
        <w:t xml:space="preserve"> </w:t>
      </w:r>
      <w:r w:rsidR="00343E84" w:rsidRPr="00307126">
        <w:t>alebo</w:t>
      </w:r>
      <w:r w:rsidR="00932350" w:rsidRPr="00307126">
        <w:t xml:space="preserve"> </w:t>
      </w:r>
      <w:r w:rsidR="00EE20F2" w:rsidRPr="00307126">
        <w:t xml:space="preserve">podľa zákona </w:t>
      </w:r>
      <w:r w:rsidRPr="00307126">
        <w:t>č. 25/2006 Z.</w:t>
      </w:r>
      <w:r w:rsidR="007C0E96" w:rsidRPr="00307126">
        <w:t xml:space="preserve"> </w:t>
      </w:r>
      <w:r w:rsidRPr="00307126">
        <w:t xml:space="preserve">z. o verejnom obstarávaní a o zmene a doplnení niektorých zákonov v znení neskorších predpisov </w:t>
      </w:r>
      <w:r w:rsidR="00EE20F2" w:rsidRPr="00307126">
        <w:t xml:space="preserve">s účinnosťou do 17.04.2016, </w:t>
      </w:r>
      <w:r w:rsidRPr="00307126">
        <w:t>v súvislosti s výberom Dodávateľa; ak sa v Zmluve o poskytnutí NFP uvádza pojem Verejné obstarávanie vo všeobecnom význame obstarávania služieb, tovarov a stavebných prác, t.j. bez ohľadu na konkrétne postupy obstarávania</w:t>
      </w:r>
      <w:r w:rsidR="005A515C">
        <w:t xml:space="preserve"> podľa Zákona o VO</w:t>
      </w:r>
      <w:r w:rsidRPr="00307126">
        <w:t xml:space="preserve">, zahŕňa aj iné druhy obstarávania </w:t>
      </w:r>
      <w:r w:rsidR="005A515C">
        <w:t xml:space="preserve">(výberu Dodávateľa) </w:t>
      </w:r>
      <w:r w:rsidRPr="00307126">
        <w:t xml:space="preserve">nespadajúce pod </w:t>
      </w:r>
      <w:r w:rsidR="005A515C">
        <w:t>Z</w:t>
      </w:r>
      <w:r w:rsidR="005A515C" w:rsidRPr="00307126">
        <w:t xml:space="preserve">ákon </w:t>
      </w:r>
      <w:r w:rsidRPr="00307126">
        <w:t xml:space="preserve">o VO, ak </w:t>
      </w:r>
      <w:r w:rsidRPr="00307126">
        <w:lastRenderedPageBreak/>
        <w:t>ich právny poriadok SR pre konkrétny prípad pripúšťa</w:t>
      </w:r>
      <w:r w:rsidR="00D678DD">
        <w:t xml:space="preserve"> (napr.</w:t>
      </w:r>
      <w:r w:rsidR="006D1475">
        <w:t xml:space="preserve"> zákazky</w:t>
      </w:r>
      <w:r w:rsidR="00BA4EC8" w:rsidRPr="003B3653">
        <w:t xml:space="preserve"> </w:t>
      </w:r>
      <w:r w:rsidR="00BA4EC8" w:rsidRPr="00BA4EC8">
        <w:t>vyhlásené</w:t>
      </w:r>
      <w:r w:rsidR="00BA4EC8" w:rsidRPr="003B3653">
        <w:t xml:space="preserve"> osobou, ktorej verejný obstarávateľ poskytne 50% a menej finančných prostriedkov na dodanie tovaru, uskutočnenie stavebných prác a poskytnutie služieb z NFP</w:t>
      </w:r>
      <w:commentRangeStart w:id="35"/>
      <w:commentRangeEnd w:id="35"/>
      <w:r w:rsidR="00BA4EC8" w:rsidRPr="003B3653">
        <w:commentReference w:id="35"/>
      </w:r>
      <w:r w:rsidR="00BA4EC8">
        <w:t>)</w:t>
      </w:r>
      <w:r w:rsidRPr="00307126">
        <w:t>;</w:t>
      </w:r>
    </w:p>
    <w:p w14:paraId="222B8F15" w14:textId="7F608CFD" w:rsidR="002F22D1" w:rsidRPr="00307126" w:rsidRDefault="002F22D1" w:rsidP="00C87FFC">
      <w:pPr>
        <w:pStyle w:val="AODefHead"/>
        <w:numPr>
          <w:ilvl w:val="0"/>
          <w:numId w:val="20"/>
        </w:numPr>
        <w:spacing w:before="120" w:line="264" w:lineRule="auto"/>
        <w:ind w:left="540"/>
      </w:pPr>
      <w:r w:rsidRPr="00307126">
        <w:rPr>
          <w:b/>
        </w:rPr>
        <w:t>Verejnoprávny subjekt</w:t>
      </w:r>
      <w:r w:rsidRPr="00307126">
        <w:t xml:space="preserve"> – každý subjekt, ktorý sa riadi verejným právom v zmysle </w:t>
      </w:r>
      <w:r w:rsidR="000678BB" w:rsidRPr="00307126">
        <w:rPr>
          <w:bCs/>
        </w:rPr>
        <w:t>článku</w:t>
      </w:r>
      <w:r w:rsidRPr="00307126">
        <w:t xml:space="preserve"> </w:t>
      </w:r>
      <w:r w:rsidR="00D05217" w:rsidRPr="00307126">
        <w:t>2</w:t>
      </w:r>
      <w:r w:rsidRPr="00307126">
        <w:t xml:space="preserve"> ods</w:t>
      </w:r>
      <w:r w:rsidR="001D3560" w:rsidRPr="00307126">
        <w:t>ek</w:t>
      </w:r>
      <w:r w:rsidR="00D05217" w:rsidRPr="00307126">
        <w:t xml:space="preserve"> 1 bod 4 smernice Európskeho parlamentu a Rady (EÚ)  2014/24/EÚ z 26. februára 2014 o verejnom obstarávaní a o zrušení smernice č. 2004/18/ES v platnom znení  </w:t>
      </w:r>
      <w:r w:rsidRPr="00307126">
        <w:t xml:space="preserve">a každé európske zoskupenie územnej spolupráce zriadené v súlade s nariadením Európskeho parlamentu a Rady (EÚ) č. 1302/2013 </w:t>
      </w:r>
      <w:r w:rsidR="00156C07" w:rsidRPr="00307126">
        <w:t xml:space="preserve">zo 17. decembra 2013 v platnom znení </w:t>
      </w:r>
      <w:r w:rsidRPr="00307126">
        <w:t>alebo vzniknuté podľa zákona č. 90/2008 Z. z.</w:t>
      </w:r>
      <w:r w:rsidR="00924E42" w:rsidRPr="00307126">
        <w:t xml:space="preserve"> </w:t>
      </w:r>
      <w:r w:rsidR="00156C07" w:rsidRPr="00307126">
        <w:t xml:space="preserve">o európskom zoskupení územnej spolupráce a o doplnení zákona č. 540/2001 Z. z. o štátnej štatistike </w:t>
      </w:r>
      <w:r w:rsidR="00924E42" w:rsidRPr="00307126">
        <w:t>v znení neskorších prepisov</w:t>
      </w:r>
      <w:r w:rsidRPr="00307126">
        <w:t>, bez ohľadu na to, či sa európske zoskupenie územnej spolupráce považuje podľa právnych predpisov Slovenskej republiky za verejnoprávny subjekt alebo subjekt súkromného práva</w:t>
      </w:r>
      <w:r w:rsidR="00CF6859" w:rsidRPr="00307126">
        <w:t>;</w:t>
      </w:r>
      <w:r w:rsidRPr="00307126">
        <w:t xml:space="preserve"> </w:t>
      </w:r>
    </w:p>
    <w:p w14:paraId="7C1CE5E0" w14:textId="1ED40C22" w:rsidR="002F22D1" w:rsidRPr="00307126" w:rsidRDefault="002F22D1" w:rsidP="00C87FFC">
      <w:pPr>
        <w:pStyle w:val="AODefHead"/>
        <w:numPr>
          <w:ilvl w:val="0"/>
          <w:numId w:val="20"/>
        </w:numPr>
        <w:spacing w:before="120" w:line="264" w:lineRule="auto"/>
        <w:ind w:left="540"/>
      </w:pPr>
      <w:r w:rsidRPr="00307126">
        <w:rPr>
          <w:b/>
        </w:rPr>
        <w:t xml:space="preserve">Vládny audit </w:t>
      </w:r>
      <w:r w:rsidRPr="00307126">
        <w:t>–</w:t>
      </w:r>
      <w:r w:rsidR="00924E42" w:rsidRPr="00307126">
        <w:t xml:space="preserve"> </w:t>
      </w:r>
      <w:r w:rsidR="00156C07" w:rsidRPr="00307126">
        <w:t xml:space="preserve">súhrn nezávislých, objektívnych, overovacích, hodnotiacich, </w:t>
      </w:r>
      <w:proofErr w:type="spellStart"/>
      <w:r w:rsidR="00156C07" w:rsidRPr="00307126">
        <w:t>uisťovacích</w:t>
      </w:r>
      <w:proofErr w:type="spellEnd"/>
      <w:r w:rsidR="00156C07" w:rsidRPr="00307126">
        <w:t xml:space="preserve"> a konzultačných činností zameraných na zdokonaľovanie riadiacich a kontrolných procesov vykonávaných podľa zákona č. 357/2015 Z. z. o finančnej kontrole a audite</w:t>
      </w:r>
      <w:r w:rsidR="00F61BB8">
        <w:t> a iných aplikovateľných právnych pre</w:t>
      </w:r>
      <w:r w:rsidR="004C1B3A">
        <w:t>d</w:t>
      </w:r>
      <w:r w:rsidR="00F61BB8">
        <w:t>pisov</w:t>
      </w:r>
      <w:r w:rsidR="00156C07" w:rsidRPr="00307126">
        <w:t xml:space="preserve"> so zohľadnením medzinárodne uznávaných audítorských štandardov</w:t>
      </w:r>
      <w:r w:rsidRPr="00307126">
        <w:t>;</w:t>
      </w:r>
    </w:p>
    <w:p w14:paraId="5F36BDF6" w14:textId="4C91657E" w:rsidR="00C72A22" w:rsidRPr="00307126" w:rsidRDefault="00C72A22" w:rsidP="009A0837">
      <w:pPr>
        <w:pStyle w:val="AODefPara"/>
        <w:numPr>
          <w:ilvl w:val="1"/>
          <w:numId w:val="20"/>
        </w:numPr>
        <w:spacing w:before="120" w:line="264" w:lineRule="auto"/>
        <w:ind w:left="567"/>
      </w:pPr>
      <w:r w:rsidRPr="00307126">
        <w:rPr>
          <w:rFonts w:eastAsia="Times New Roman"/>
          <w:b/>
          <w:color w:val="000000"/>
          <w:lang w:eastAsia="sk-SK"/>
        </w:rPr>
        <w:t>Výdavky vykazované zjednodušeným spôsobom vykazovania</w:t>
      </w:r>
      <w:r w:rsidRPr="00307126">
        <w:rPr>
          <w:rFonts w:eastAsia="Times New Roman"/>
          <w:color w:val="000000"/>
          <w:lang w:eastAsia="sk-SK"/>
        </w:rPr>
        <w:t xml:space="preserve"> – výdavky, ktorých forma je stanovená v článku </w:t>
      </w:r>
      <w:r w:rsidR="00067253" w:rsidRPr="00067253">
        <w:rPr>
          <w:rFonts w:eastAsia="Times New Roman"/>
          <w:color w:val="000000"/>
          <w:lang w:eastAsia="sk-SK"/>
        </w:rPr>
        <w:t xml:space="preserve">67 ods. 1 písm. b) až </w:t>
      </w:r>
      <w:r w:rsidR="00067253">
        <w:rPr>
          <w:rFonts w:eastAsia="Times New Roman"/>
          <w:color w:val="000000"/>
          <w:lang w:eastAsia="sk-SK"/>
        </w:rPr>
        <w:t>d</w:t>
      </w:r>
      <w:r w:rsidR="00067253" w:rsidRPr="00067253">
        <w:rPr>
          <w:rFonts w:eastAsia="Times New Roman"/>
          <w:color w:val="000000"/>
          <w:lang w:eastAsia="sk-SK"/>
        </w:rPr>
        <w:t xml:space="preserve">) </w:t>
      </w:r>
      <w:r w:rsidRPr="00307126">
        <w:rPr>
          <w:rFonts w:eastAsia="Times New Roman"/>
          <w:color w:val="000000"/>
          <w:lang w:eastAsia="sk-SK"/>
        </w:rPr>
        <w:t>všeobecného nariadenia</w:t>
      </w:r>
      <w:r w:rsidR="00793F15">
        <w:rPr>
          <w:rFonts w:eastAsia="Times New Roman"/>
          <w:color w:val="000000"/>
          <w:lang w:eastAsia="sk-SK"/>
        </w:rPr>
        <w:t xml:space="preserve"> a vo vzťahu ku ktorým podrobnejšie pravidlá ich uplatňovania vyplývajú z článkov 68, 68a a 68b všeobecného nariadenia</w:t>
      </w:r>
      <w:r w:rsidRPr="00307126">
        <w:rPr>
          <w:rFonts w:eastAsia="Times New Roman"/>
          <w:color w:val="000000"/>
          <w:lang w:eastAsia="sk-SK"/>
        </w:rPr>
        <w:t>. Na výdavky vykazované zjednodušeným spôsobom vykazovania sa neuplatňuje podmienka preukazovania ich vzniku;</w:t>
      </w:r>
    </w:p>
    <w:p w14:paraId="7BABCCFD" w14:textId="395C0144" w:rsidR="002F22D1" w:rsidRPr="00307126" w:rsidRDefault="002F22D1" w:rsidP="00C87FFC">
      <w:pPr>
        <w:pStyle w:val="AODefPara"/>
        <w:numPr>
          <w:ilvl w:val="1"/>
          <w:numId w:val="20"/>
        </w:numPr>
        <w:spacing w:before="120" w:line="264" w:lineRule="auto"/>
        <w:ind w:left="540"/>
      </w:pPr>
      <w:r w:rsidRPr="00307126">
        <w:rPr>
          <w:b/>
        </w:rPr>
        <w:t xml:space="preserve">Výzva na predkladanie žiadostí </w:t>
      </w:r>
      <w:r w:rsidR="00167D7B">
        <w:rPr>
          <w:b/>
        </w:rPr>
        <w:t xml:space="preserve">o poskytnutie nenávratného finančného príspevku </w:t>
      </w:r>
      <w:r w:rsidRPr="00307126">
        <w:t>alebo</w:t>
      </w:r>
      <w:r w:rsidRPr="00307126">
        <w:rPr>
          <w:b/>
        </w:rPr>
        <w:t xml:space="preserve"> Výzva -</w:t>
      </w:r>
      <w:r w:rsidRPr="00307126">
        <w:t xml:space="preserve"> východiskový metodický a odborný podklad zo strany Poskytovateľa, na základe </w:t>
      </w:r>
      <w:r w:rsidR="007A714C" w:rsidRPr="00307126">
        <w:t xml:space="preserve">ktorej </w:t>
      </w:r>
      <w:r w:rsidRPr="00307126">
        <w:t>Prijímateľ v postavení žiadateľa vypracoval a predložil žiadosť o NFP Poskytovateľovi</w:t>
      </w:r>
      <w:r w:rsidR="007A714C" w:rsidRPr="00307126">
        <w:t xml:space="preserve">; </w:t>
      </w:r>
      <w:r w:rsidRPr="00307126">
        <w:t xml:space="preserve">určujúcou </w:t>
      </w:r>
      <w:r w:rsidR="007A714C" w:rsidRPr="00307126">
        <w:t xml:space="preserve">Výzvou </w:t>
      </w:r>
      <w:r w:rsidRPr="00307126">
        <w:t xml:space="preserve">pre Zmluvné strany je </w:t>
      </w:r>
      <w:r w:rsidR="00143198" w:rsidRPr="00307126">
        <w:t>V</w:t>
      </w:r>
      <w:r w:rsidRPr="00307126">
        <w:t xml:space="preserve">ýzva, </w:t>
      </w:r>
      <w:r w:rsidR="00F441D8" w:rsidRPr="00307126">
        <w:t xml:space="preserve">ktorej kód je uvedený v </w:t>
      </w:r>
      <w:r w:rsidR="00924E42" w:rsidRPr="00307126">
        <w:t>článku 2 ods</w:t>
      </w:r>
      <w:r w:rsidR="001D3560" w:rsidRPr="00307126">
        <w:t>ek</w:t>
      </w:r>
      <w:r w:rsidR="00924E42" w:rsidRPr="00307126">
        <w:t xml:space="preserve"> 2.1 zmluvy</w:t>
      </w:r>
      <w:r w:rsidRPr="00307126">
        <w:t>;</w:t>
      </w:r>
      <w:r w:rsidR="007A714C" w:rsidRPr="00307126">
        <w:t xml:space="preserve"> Výzvou sa rozumie aj Vyzvanie, ak v článku 2 ods</w:t>
      </w:r>
      <w:r w:rsidR="001D3560" w:rsidRPr="00307126">
        <w:t>ek</w:t>
      </w:r>
      <w:r w:rsidR="007A714C" w:rsidRPr="00307126">
        <w:t xml:space="preserve"> 2.v prípade tzv. národných projektov nahrádza vyzvanie výzvu v zmysle § 26 ods</w:t>
      </w:r>
      <w:r w:rsidR="001D3560" w:rsidRPr="00307126">
        <w:t>ek</w:t>
      </w:r>
      <w:r w:rsidR="007A714C" w:rsidRPr="00307126">
        <w:t xml:space="preserve"> 3 Zákona o príspevku z EŠIF a v prípade projektov technickej pomoci v zmysle §28 ods</w:t>
      </w:r>
      <w:r w:rsidR="001D3560" w:rsidRPr="00307126">
        <w:t>ek</w:t>
      </w:r>
      <w:r w:rsidR="007A714C" w:rsidRPr="00307126">
        <w:t xml:space="preserve"> 1 Zákona o príspevku z EŠIF;</w:t>
      </w:r>
    </w:p>
    <w:p w14:paraId="08E4079D" w14:textId="6988CF38" w:rsidR="002F22D1" w:rsidRPr="00307126" w:rsidRDefault="002F22D1" w:rsidP="00C87FFC">
      <w:pPr>
        <w:pStyle w:val="AODefHead"/>
        <w:numPr>
          <w:ilvl w:val="0"/>
          <w:numId w:val="20"/>
        </w:numPr>
        <w:spacing w:before="120" w:line="264" w:lineRule="auto"/>
        <w:ind w:left="567"/>
      </w:pPr>
      <w:r w:rsidRPr="00307126">
        <w:rPr>
          <w:b/>
        </w:rPr>
        <w:t>Začatie realizácie hlavných aktivít Projektu</w:t>
      </w:r>
      <w:r w:rsidRPr="00307126">
        <w:t xml:space="preserve"> - nastane </w:t>
      </w:r>
      <w:r w:rsidR="004F65B0" w:rsidRPr="00307126">
        <w:t xml:space="preserve">v kalendárny deň, kedy došlo k </w:t>
      </w:r>
      <w:r w:rsidRPr="00307126">
        <w:t>začati</w:t>
      </w:r>
      <w:r w:rsidR="004F65B0" w:rsidRPr="00307126">
        <w:t>u</w:t>
      </w:r>
      <w:r w:rsidRPr="00307126">
        <w:t xml:space="preserve"> realizácie prvej hlavnej Aktivity Projektu, a to </w:t>
      </w:r>
      <w:r w:rsidR="004F65B0" w:rsidRPr="00307126">
        <w:t xml:space="preserve">kalendárnym </w:t>
      </w:r>
      <w:r w:rsidRPr="00307126">
        <w:t xml:space="preserve">dňom: </w:t>
      </w:r>
    </w:p>
    <w:p w14:paraId="2F04D5B2" w14:textId="77777777" w:rsidR="002F22D1" w:rsidRPr="00307126" w:rsidRDefault="002F22D1" w:rsidP="00C87FFC">
      <w:pPr>
        <w:pStyle w:val="AODefHead"/>
        <w:numPr>
          <w:ilvl w:val="0"/>
          <w:numId w:val="20"/>
        </w:numPr>
        <w:spacing w:before="120" w:line="264" w:lineRule="auto"/>
        <w:ind w:left="900"/>
      </w:pPr>
      <w:r w:rsidRPr="00307126">
        <w:t xml:space="preserve">(i) začatia stavebných prác na Projekte, alebo </w:t>
      </w:r>
    </w:p>
    <w:p w14:paraId="6786E853" w14:textId="64DC2D06" w:rsidR="002F22D1" w:rsidRPr="00307126" w:rsidRDefault="002F22D1" w:rsidP="00C87FFC">
      <w:pPr>
        <w:pStyle w:val="AODefHead"/>
        <w:numPr>
          <w:ilvl w:val="0"/>
          <w:numId w:val="20"/>
        </w:numPr>
        <w:spacing w:before="120" w:line="264" w:lineRule="auto"/>
        <w:ind w:left="900"/>
      </w:pPr>
      <w:r w:rsidRPr="00307126">
        <w:t xml:space="preserve">(ii) vystavenia prvej písomnej objednávky </w:t>
      </w:r>
      <w:r w:rsidR="007E788B">
        <w:t xml:space="preserve">o dodaní tovaru </w:t>
      </w:r>
      <w:r w:rsidRPr="00307126">
        <w:t xml:space="preserve">pre Dodávateľa, alebo nadobudnutím účinnosti prvej zmluvy </w:t>
      </w:r>
      <w:r w:rsidR="007E788B">
        <w:t xml:space="preserve">o dodaní tovaru </w:t>
      </w:r>
      <w:r w:rsidRPr="00307126">
        <w:t>uzavretej s</w:t>
      </w:r>
      <w:r w:rsidR="0081694D">
        <w:t> </w:t>
      </w:r>
      <w:r w:rsidRPr="00307126">
        <w:t xml:space="preserve">Dodávateľom, </w:t>
      </w:r>
      <w:r w:rsidR="004059ED" w:rsidRPr="00307126">
        <w:t>ak</w:t>
      </w:r>
      <w:r w:rsidRPr="00307126">
        <w:t xml:space="preserve"> </w:t>
      </w:r>
      <w:r w:rsidR="0081694D">
        <w:t>príslušná zmluva</w:t>
      </w:r>
      <w:r w:rsidR="007E788B">
        <w:t xml:space="preserve"> s Dodávateľom </w:t>
      </w:r>
      <w:r w:rsidR="0081694D">
        <w:t xml:space="preserve">nepredpokladá vystavenie </w:t>
      </w:r>
      <w:r w:rsidR="007E788B">
        <w:t xml:space="preserve">písomnej </w:t>
      </w:r>
      <w:r w:rsidR="0081694D">
        <w:t>objednávky</w:t>
      </w:r>
      <w:r w:rsidR="007E788B">
        <w:t>,</w:t>
      </w:r>
      <w:r w:rsidRPr="00307126">
        <w:t xml:space="preserve"> alebo</w:t>
      </w:r>
    </w:p>
    <w:p w14:paraId="3D8BB01D" w14:textId="77777777" w:rsidR="002F22D1" w:rsidRPr="00307126" w:rsidRDefault="002F22D1" w:rsidP="00C87FFC">
      <w:pPr>
        <w:pStyle w:val="AODefHead"/>
        <w:numPr>
          <w:ilvl w:val="0"/>
          <w:numId w:val="20"/>
        </w:numPr>
        <w:spacing w:before="120" w:line="264" w:lineRule="auto"/>
        <w:ind w:left="900"/>
      </w:pPr>
      <w:r w:rsidRPr="00307126">
        <w:t>(iii) začatia poskytovania služieb týkajúcich sa Projektu, alebo</w:t>
      </w:r>
    </w:p>
    <w:p w14:paraId="32F01AF5" w14:textId="77777777" w:rsidR="002F22D1" w:rsidRPr="00307126" w:rsidRDefault="002F22D1" w:rsidP="00C87FFC">
      <w:pPr>
        <w:pStyle w:val="AODefHead"/>
        <w:numPr>
          <w:ilvl w:val="0"/>
          <w:numId w:val="20"/>
        </w:numPr>
        <w:spacing w:before="120" w:line="264" w:lineRule="auto"/>
        <w:ind w:left="900"/>
      </w:pPr>
      <w:r w:rsidRPr="00307126">
        <w:t>(iv) začatím riešenia výskumnej a/alebo vývojovej úlohy v rámci Projektu, alebo</w:t>
      </w:r>
    </w:p>
    <w:p w14:paraId="4046FB5A" w14:textId="6DB82AA0" w:rsidR="002F22D1" w:rsidRPr="00307126" w:rsidRDefault="002F22D1" w:rsidP="00C87FFC">
      <w:pPr>
        <w:pStyle w:val="AODefPara"/>
        <w:numPr>
          <w:ilvl w:val="1"/>
          <w:numId w:val="20"/>
        </w:numPr>
        <w:spacing w:before="120" w:line="264" w:lineRule="auto"/>
        <w:ind w:left="902"/>
      </w:pPr>
      <w:r w:rsidRPr="00307126">
        <w:t xml:space="preserve">(v) začatia realizácie inej </w:t>
      </w:r>
      <w:r w:rsidR="007E788B">
        <w:t xml:space="preserve">činnosti v rámci </w:t>
      </w:r>
      <w:r w:rsidRPr="00307126">
        <w:t>prvej hlavnej Aktivity</w:t>
      </w:r>
      <w:r w:rsidR="007E788B">
        <w:t xml:space="preserve"> v súlade s Výzvou</w:t>
      </w:r>
      <w:r w:rsidRPr="00307126">
        <w:t xml:space="preserve">, ktorú nemožno podradiť pod body (i) až (iv) a ktorá je ako hlavná </w:t>
      </w:r>
      <w:r w:rsidR="007E788B">
        <w:t>A</w:t>
      </w:r>
      <w:r w:rsidR="007E788B" w:rsidRPr="00307126">
        <w:t>ktivit</w:t>
      </w:r>
      <w:r w:rsidR="007E788B">
        <w:t>a</w:t>
      </w:r>
      <w:r w:rsidR="007E788B" w:rsidRPr="00307126">
        <w:t xml:space="preserve"> </w:t>
      </w:r>
      <w:r w:rsidRPr="00307126">
        <w:t xml:space="preserve">uvedená v Prílohe č. 2 Zmluvy o poskytnutí NFP, </w:t>
      </w:r>
    </w:p>
    <w:p w14:paraId="7E257712" w14:textId="77777777" w:rsidR="002F22D1" w:rsidRPr="00307126" w:rsidRDefault="002F22D1" w:rsidP="00C87FFC">
      <w:pPr>
        <w:pStyle w:val="AODefPara"/>
        <w:numPr>
          <w:ilvl w:val="1"/>
          <w:numId w:val="20"/>
        </w:numPr>
        <w:spacing w:before="120" w:line="264" w:lineRule="auto"/>
        <w:ind w:left="540"/>
      </w:pPr>
      <w:r w:rsidRPr="00307126">
        <w:t>podľa toho, ktorá zo skutočností uvedených pod písm</w:t>
      </w:r>
      <w:r w:rsidR="000D0602" w:rsidRPr="00307126">
        <w:t>enami</w:t>
      </w:r>
      <w:r w:rsidRPr="00307126">
        <w:t xml:space="preserve">. (i) až (v) nastane ako prvá. </w:t>
      </w:r>
    </w:p>
    <w:p w14:paraId="7E55E366" w14:textId="77777777" w:rsidR="002F22D1" w:rsidRPr="00307126" w:rsidRDefault="002F22D1" w:rsidP="00C87FFC">
      <w:pPr>
        <w:pStyle w:val="AODefPara"/>
        <w:numPr>
          <w:ilvl w:val="1"/>
          <w:numId w:val="20"/>
        </w:numPr>
        <w:spacing w:before="120" w:line="264" w:lineRule="auto"/>
        <w:ind w:left="540"/>
      </w:pPr>
      <w:r w:rsidRPr="00307126">
        <w:lastRenderedPageBreak/>
        <w:t>Pre vylúčenie nedorozumení sa výslovne uvádza, že vykonanie akéhokoľvek úkonu vzťahujúceho sa k realizácii VO nie je Realizáciou hlavných aktivít Projektu, a preto vo vzťahu k Začatiu realizácie hlavných aktivít Projektu nevyvoláva právne dôsledky.</w:t>
      </w:r>
    </w:p>
    <w:p w14:paraId="4001B59E" w14:textId="77777777" w:rsidR="002F22D1" w:rsidRPr="00307126" w:rsidRDefault="002F22D1" w:rsidP="002F22D1">
      <w:pPr>
        <w:pStyle w:val="AODefPara"/>
        <w:numPr>
          <w:ilvl w:val="0"/>
          <w:numId w:val="0"/>
        </w:numPr>
        <w:spacing w:before="120" w:line="264" w:lineRule="auto"/>
        <w:ind w:left="540"/>
      </w:pPr>
      <w:r w:rsidRPr="00307126">
        <w:t>Začati</w:t>
      </w:r>
      <w:r w:rsidR="00B92B76" w:rsidRPr="00307126">
        <w:t>e</w:t>
      </w:r>
      <w:r w:rsidRPr="00307126">
        <w:t xml:space="preserve"> realizácie hlavných aktivít Projektu je </w:t>
      </w:r>
      <w:r w:rsidR="00B92B76" w:rsidRPr="00307126">
        <w:t xml:space="preserve">rozhodujúce </w:t>
      </w:r>
      <w:r w:rsidRPr="00307126">
        <w:t xml:space="preserve">pre určenie obdobia pre vznik Oprávnených výdavkov, s výnimkou podporných Aktivít, ktoré sa vecne viažu k hlavným Aktivitám a ktoré boli vykonávané pred, resp. po realizácii hlavných </w:t>
      </w:r>
      <w:r w:rsidR="00B92B76" w:rsidRPr="00307126">
        <w:t xml:space="preserve">Aktivít </w:t>
      </w:r>
      <w:r w:rsidRPr="00307126">
        <w:t>Projektu v zmysle definície Oprávnených výdavkov a časových podmienok oprávnenosti výdavkov na podporné Aktivity Projektu uvedených v článku 14 ods</w:t>
      </w:r>
      <w:r w:rsidR="001D3560" w:rsidRPr="00307126">
        <w:t xml:space="preserve">ek </w:t>
      </w:r>
      <w:r w:rsidRPr="00307126">
        <w:t>1 písm</w:t>
      </w:r>
      <w:r w:rsidR="000D0602" w:rsidRPr="00307126">
        <w:t>eno</w:t>
      </w:r>
      <w:r w:rsidRPr="00307126">
        <w:t xml:space="preserve"> b) VZP;</w:t>
      </w:r>
    </w:p>
    <w:p w14:paraId="1CA14817" w14:textId="77777777" w:rsidR="0095057C" w:rsidRPr="00307126" w:rsidRDefault="00764BD1" w:rsidP="00C87FFC">
      <w:pPr>
        <w:pStyle w:val="AODefPara"/>
        <w:numPr>
          <w:ilvl w:val="1"/>
          <w:numId w:val="20"/>
        </w:numPr>
        <w:spacing w:before="120" w:line="264" w:lineRule="auto"/>
        <w:ind w:left="567"/>
      </w:pPr>
      <w:r w:rsidRPr="00307126">
        <w:rPr>
          <w:b/>
          <w:bCs/>
        </w:rPr>
        <w:t>Začatie Verejného obstarávania</w:t>
      </w:r>
      <w:r w:rsidR="009F1CF6" w:rsidRPr="00307126">
        <w:rPr>
          <w:b/>
          <w:bCs/>
        </w:rPr>
        <w:t>/</w:t>
      </w:r>
      <w:r w:rsidR="00430DD9" w:rsidRPr="00307126">
        <w:rPr>
          <w:b/>
          <w:bCs/>
        </w:rPr>
        <w:t>obstarávania</w:t>
      </w:r>
      <w:r w:rsidRPr="00307126">
        <w:rPr>
          <w:b/>
          <w:bCs/>
        </w:rPr>
        <w:t xml:space="preserve"> </w:t>
      </w:r>
      <w:r w:rsidRPr="00307126">
        <w:rPr>
          <w:bCs/>
        </w:rPr>
        <w:t>alebo</w:t>
      </w:r>
      <w:r w:rsidRPr="00307126">
        <w:rPr>
          <w:b/>
          <w:bCs/>
        </w:rPr>
        <w:t xml:space="preserve"> začatie VO </w:t>
      </w:r>
      <w:r w:rsidR="0095057C" w:rsidRPr="00307126">
        <w:rPr>
          <w:b/>
          <w:bCs/>
        </w:rPr>
        <w:t>–</w:t>
      </w:r>
      <w:r w:rsidRPr="00307126">
        <w:rPr>
          <w:b/>
          <w:bCs/>
        </w:rPr>
        <w:t xml:space="preserve"> </w:t>
      </w:r>
      <w:r w:rsidR="0095057C" w:rsidRPr="00307126">
        <w:rPr>
          <w:bCs/>
        </w:rPr>
        <w:t xml:space="preserve">nastane </w:t>
      </w:r>
      <w:r w:rsidR="00DA757F" w:rsidRPr="00307126">
        <w:rPr>
          <w:bCs/>
        </w:rPr>
        <w:t xml:space="preserve">vo vzťahu ku konkrétnemu Verejnému obstarávaniu </w:t>
      </w:r>
      <w:r w:rsidR="0095057C" w:rsidRPr="00307126">
        <w:rPr>
          <w:bCs/>
        </w:rPr>
        <w:t xml:space="preserve">uskutočnením prvého z nasledovných úkonov: </w:t>
      </w:r>
    </w:p>
    <w:p w14:paraId="72575E17" w14:textId="77777777" w:rsidR="0095057C" w:rsidRPr="00307126" w:rsidRDefault="00764BD1" w:rsidP="0095057C">
      <w:pPr>
        <w:pStyle w:val="AODefPara"/>
        <w:numPr>
          <w:ilvl w:val="0"/>
          <w:numId w:val="44"/>
        </w:numPr>
        <w:spacing w:before="120" w:line="264" w:lineRule="auto"/>
      </w:pPr>
      <w:commentRangeStart w:id="36"/>
      <w:r w:rsidRPr="00307126">
        <w:rPr>
          <w:bCs/>
        </w:rPr>
        <w:t xml:space="preserve">predloženie dokumentácie k VO na výkon </w:t>
      </w:r>
      <w:r w:rsidR="00161C93" w:rsidRPr="00307126">
        <w:rPr>
          <w:bCs/>
        </w:rPr>
        <w:t xml:space="preserve">prvej </w:t>
      </w:r>
      <w:proofErr w:type="spellStart"/>
      <w:r w:rsidRPr="00307126">
        <w:rPr>
          <w:bCs/>
        </w:rPr>
        <w:t>ex-ante</w:t>
      </w:r>
      <w:proofErr w:type="spellEnd"/>
      <w:r w:rsidRPr="00307126">
        <w:rPr>
          <w:bCs/>
        </w:rPr>
        <w:t xml:space="preserve"> kontroly, ak je takáto kontrola vzhľadom na charakter zákazky povinná, </w:t>
      </w:r>
      <w:r w:rsidR="0095057C" w:rsidRPr="00307126">
        <w:rPr>
          <w:bCs/>
        </w:rPr>
        <w:t>alebo</w:t>
      </w:r>
      <w:commentRangeEnd w:id="36"/>
      <w:r w:rsidR="00335ACA">
        <w:rPr>
          <w:rStyle w:val="Odkaznakomentr"/>
          <w:rFonts w:eastAsia="Times New Roman"/>
          <w:lang w:val="x-none" w:eastAsia="x-none"/>
        </w:rPr>
        <w:commentReference w:id="36"/>
      </w:r>
      <w:r w:rsidR="0095057C" w:rsidRPr="00307126">
        <w:rPr>
          <w:bCs/>
        </w:rPr>
        <w:t xml:space="preserve"> </w:t>
      </w:r>
    </w:p>
    <w:p w14:paraId="1CC179FD" w14:textId="77777777" w:rsidR="0095057C" w:rsidRPr="00307126" w:rsidRDefault="00764BD1" w:rsidP="0095057C">
      <w:pPr>
        <w:pStyle w:val="AODefPara"/>
        <w:numPr>
          <w:ilvl w:val="0"/>
          <w:numId w:val="44"/>
        </w:numPr>
        <w:spacing w:before="120" w:line="264" w:lineRule="auto"/>
      </w:pPr>
      <w:r w:rsidRPr="00307126">
        <w:rPr>
          <w:bCs/>
        </w:rPr>
        <w:t xml:space="preserve">pri Verejných obstarávaniach, kde nie je povinne vykonávaná </w:t>
      </w:r>
      <w:r w:rsidR="00161C93" w:rsidRPr="00307126">
        <w:rPr>
          <w:bCs/>
        </w:rPr>
        <w:t xml:space="preserve">prvá </w:t>
      </w:r>
      <w:proofErr w:type="spellStart"/>
      <w:r w:rsidRPr="00307126">
        <w:rPr>
          <w:bCs/>
        </w:rPr>
        <w:t>ex-ante</w:t>
      </w:r>
      <w:proofErr w:type="spellEnd"/>
      <w:r w:rsidRPr="00307126">
        <w:rPr>
          <w:bCs/>
        </w:rPr>
        <w:t xml:space="preserve"> kontrola sa za začatie Verejného obstarávania považuje</w:t>
      </w:r>
      <w:r w:rsidR="0095057C" w:rsidRPr="00307126">
        <w:rPr>
          <w:bCs/>
        </w:rPr>
        <w:t xml:space="preserve">: </w:t>
      </w:r>
    </w:p>
    <w:p w14:paraId="4571AC76" w14:textId="77777777" w:rsidR="0095057C" w:rsidRPr="00307126" w:rsidRDefault="00764BD1" w:rsidP="00C87FFC">
      <w:pPr>
        <w:pStyle w:val="AODefPara"/>
        <w:numPr>
          <w:ilvl w:val="3"/>
          <w:numId w:val="20"/>
        </w:numPr>
        <w:spacing w:before="120" w:line="264" w:lineRule="auto"/>
        <w:ind w:hanging="540"/>
      </w:pPr>
      <w:r w:rsidRPr="00307126">
        <w:rPr>
          <w:bCs/>
        </w:rPr>
        <w:t xml:space="preserve">odoslanie oznámenia o vyhlásení Verejného obstarávania, </w:t>
      </w:r>
      <w:r w:rsidR="00DA757F" w:rsidRPr="00307126">
        <w:rPr>
          <w:bCs/>
        </w:rPr>
        <w:t>alebo</w:t>
      </w:r>
    </w:p>
    <w:p w14:paraId="34F204A2" w14:textId="4D482819" w:rsidR="0095057C" w:rsidRPr="005A515C" w:rsidRDefault="00DA757F" w:rsidP="00C87FFC">
      <w:pPr>
        <w:pStyle w:val="AODefPara"/>
        <w:numPr>
          <w:ilvl w:val="3"/>
          <w:numId w:val="20"/>
        </w:numPr>
        <w:spacing w:before="120" w:line="264" w:lineRule="auto"/>
        <w:ind w:hanging="540"/>
      </w:pPr>
      <w:r w:rsidRPr="00307126">
        <w:rPr>
          <w:bCs/>
        </w:rPr>
        <w:t xml:space="preserve">odoslanie </w:t>
      </w:r>
      <w:r w:rsidR="00764BD1" w:rsidRPr="00307126">
        <w:rPr>
          <w:bCs/>
        </w:rPr>
        <w:t xml:space="preserve">oznámenia použitého ako výzva na súťaž alebo </w:t>
      </w:r>
      <w:r w:rsidR="00E96899" w:rsidRPr="00307126">
        <w:rPr>
          <w:bCs/>
        </w:rPr>
        <w:t>výzv</w:t>
      </w:r>
      <w:r w:rsidR="00E96899">
        <w:rPr>
          <w:bCs/>
        </w:rPr>
        <w:t>y</w:t>
      </w:r>
      <w:r w:rsidR="00E96899" w:rsidRPr="00307126">
        <w:rPr>
          <w:bCs/>
        </w:rPr>
        <w:t xml:space="preserve"> </w:t>
      </w:r>
      <w:r w:rsidR="00764BD1" w:rsidRPr="00307126">
        <w:rPr>
          <w:bCs/>
        </w:rPr>
        <w:t>na predkladanie ponúk na zverejnenie</w:t>
      </w:r>
      <w:r w:rsidR="009F1CF6" w:rsidRPr="00307126">
        <w:rPr>
          <w:bCs/>
        </w:rPr>
        <w:t xml:space="preserve">, alebo </w:t>
      </w:r>
    </w:p>
    <w:p w14:paraId="0A9F722B" w14:textId="77777777" w:rsidR="005A515C" w:rsidRPr="00307126" w:rsidRDefault="005A515C" w:rsidP="00C87FFC">
      <w:pPr>
        <w:pStyle w:val="AODefPara"/>
        <w:numPr>
          <w:ilvl w:val="3"/>
          <w:numId w:val="20"/>
        </w:numPr>
        <w:spacing w:before="120" w:line="264" w:lineRule="auto"/>
        <w:ind w:hanging="540"/>
      </w:pPr>
    </w:p>
    <w:p w14:paraId="35C5D92B" w14:textId="77777777" w:rsidR="00E96899" w:rsidRDefault="009F1CF6" w:rsidP="00AC0259">
      <w:pPr>
        <w:pStyle w:val="AODefPara"/>
        <w:numPr>
          <w:ilvl w:val="0"/>
          <w:numId w:val="0"/>
        </w:numPr>
        <w:spacing w:before="120" w:line="264" w:lineRule="auto"/>
        <w:ind w:left="720"/>
      </w:pPr>
      <w:r w:rsidRPr="00307126">
        <w:rPr>
          <w:bCs/>
        </w:rPr>
        <w:t>spustenie procesu zadávania zákazky v rámci elektronického trhoviska</w:t>
      </w:r>
      <w:r w:rsidR="00E96899">
        <w:rPr>
          <w:bCs/>
        </w:rPr>
        <w:t xml:space="preserve"> alebo</w:t>
      </w:r>
    </w:p>
    <w:p w14:paraId="43A8858E" w14:textId="7D483220" w:rsidR="00764BD1" w:rsidRPr="00307126" w:rsidRDefault="00E96899" w:rsidP="00E96899">
      <w:pPr>
        <w:pStyle w:val="AODefPara"/>
        <w:numPr>
          <w:ilvl w:val="3"/>
          <w:numId w:val="20"/>
        </w:numPr>
        <w:spacing w:before="120" w:line="264" w:lineRule="auto"/>
        <w:ind w:hanging="540"/>
      </w:pPr>
      <w:r>
        <w:rPr>
          <w:bCs/>
        </w:rPr>
        <w:t>odoslanie výzvy na predkladanie ponúk vybraným záujemcom</w:t>
      </w:r>
      <w:r w:rsidR="00764BD1" w:rsidRPr="00307126">
        <w:rPr>
          <w:bCs/>
        </w:rPr>
        <w:t>;</w:t>
      </w:r>
    </w:p>
    <w:p w14:paraId="33187619" w14:textId="715055B9" w:rsidR="002F22D1" w:rsidRPr="00307126" w:rsidRDefault="002F22D1" w:rsidP="002F22D1">
      <w:pPr>
        <w:pStyle w:val="AODefPara"/>
        <w:numPr>
          <w:ilvl w:val="0"/>
          <w:numId w:val="0"/>
        </w:numPr>
        <w:spacing w:before="120" w:line="264" w:lineRule="auto"/>
        <w:ind w:left="540"/>
        <w:rPr>
          <w:bCs/>
        </w:rPr>
      </w:pPr>
      <w:r w:rsidRPr="00307126">
        <w:rPr>
          <w:b/>
          <w:bCs/>
        </w:rPr>
        <w:t xml:space="preserve">Zákon o finančnej kontrole </w:t>
      </w:r>
      <w:r w:rsidRPr="00414023">
        <w:rPr>
          <w:b/>
          <w:bCs/>
        </w:rPr>
        <w:t>a audite</w:t>
      </w:r>
      <w:r w:rsidRPr="00307126">
        <w:rPr>
          <w:b/>
          <w:bCs/>
        </w:rPr>
        <w:t xml:space="preserve"> </w:t>
      </w:r>
      <w:r w:rsidRPr="00307126">
        <w:rPr>
          <w:bCs/>
        </w:rPr>
        <w:t xml:space="preserve">- zákon č. </w:t>
      </w:r>
      <w:r w:rsidR="00FA48DE" w:rsidRPr="00307126">
        <w:rPr>
          <w:bCs/>
        </w:rPr>
        <w:t>357</w:t>
      </w:r>
      <w:r w:rsidRPr="00307126">
        <w:rPr>
          <w:bCs/>
        </w:rPr>
        <w:t>/201</w:t>
      </w:r>
      <w:r w:rsidR="00FA48DE" w:rsidRPr="00307126">
        <w:rPr>
          <w:bCs/>
        </w:rPr>
        <w:t>5</w:t>
      </w:r>
      <w:r w:rsidRPr="00307126">
        <w:rPr>
          <w:bCs/>
        </w:rPr>
        <w:t xml:space="preserve"> Z. z. o finančnej kontrole a audite a o zmene a doplnení niektorých </w:t>
      </w:r>
      <w:r w:rsidRPr="00414023">
        <w:rPr>
          <w:bCs/>
        </w:rPr>
        <w:t>zákonov</w:t>
      </w:r>
      <w:ins w:id="37" w:author="Autor">
        <w:r w:rsidR="00414023">
          <w:rPr>
            <w:bCs/>
          </w:rPr>
          <w:t xml:space="preserve"> </w:t>
        </w:r>
        <w:r w:rsidR="0087641F" w:rsidRPr="00414023">
          <w:rPr>
            <w:bCs/>
          </w:rPr>
          <w:t>znení neskorších predpisov</w:t>
        </w:r>
      </w:ins>
      <w:r w:rsidRPr="0044260F">
        <w:rPr>
          <w:bCs/>
        </w:rPr>
        <w:t>;</w:t>
      </w:r>
    </w:p>
    <w:p w14:paraId="4C776AEF" w14:textId="77777777" w:rsidR="007A714C" w:rsidRPr="00307126" w:rsidRDefault="002F22D1" w:rsidP="007A714C">
      <w:pPr>
        <w:pStyle w:val="AODefPara"/>
        <w:numPr>
          <w:ilvl w:val="0"/>
          <w:numId w:val="0"/>
        </w:numPr>
        <w:spacing w:before="120" w:line="264" w:lineRule="auto"/>
        <w:ind w:left="540"/>
      </w:pPr>
      <w:r w:rsidRPr="00307126">
        <w:rPr>
          <w:b/>
        </w:rPr>
        <w:t xml:space="preserve">Zákon o verejnom obstarávaní </w:t>
      </w:r>
      <w:r w:rsidRPr="00307126">
        <w:t>alebo</w:t>
      </w:r>
      <w:r w:rsidRPr="00307126">
        <w:rPr>
          <w:b/>
        </w:rPr>
        <w:t xml:space="preserve"> zákon o VO </w:t>
      </w:r>
      <w:r w:rsidRPr="00307126">
        <w:t xml:space="preserve">– </w:t>
      </w:r>
      <w:r w:rsidR="007A714C" w:rsidRPr="00307126">
        <w:t>zákon č. 343/2015 Z.</w:t>
      </w:r>
      <w:r w:rsidR="00161C93" w:rsidRPr="00307126">
        <w:t xml:space="preserve"> </w:t>
      </w:r>
      <w:r w:rsidR="007A714C" w:rsidRPr="00307126">
        <w:t xml:space="preserve">z. </w:t>
      </w:r>
      <w:r w:rsidR="005E6C80" w:rsidRPr="00307126">
        <w:t>o verejnom obstarávaní a o zmene a doplnení niektorých zákonov</w:t>
      </w:r>
      <w:r w:rsidR="00161C93" w:rsidRPr="00307126">
        <w:t xml:space="preserve"> v znení neskorších predpisov</w:t>
      </w:r>
      <w:r w:rsidR="007A714C" w:rsidRPr="00307126">
        <w:t>;</w:t>
      </w:r>
    </w:p>
    <w:p w14:paraId="1C4E221A" w14:textId="77777777" w:rsidR="007A714C" w:rsidRPr="00307126" w:rsidRDefault="007A714C" w:rsidP="007A714C">
      <w:pPr>
        <w:pStyle w:val="AODefPara"/>
        <w:numPr>
          <w:ilvl w:val="0"/>
          <w:numId w:val="0"/>
        </w:numPr>
        <w:spacing w:before="120" w:line="264" w:lineRule="auto"/>
        <w:ind w:left="540"/>
      </w:pPr>
      <w:r w:rsidRPr="00307126">
        <w:rPr>
          <w:b/>
        </w:rPr>
        <w:t>Zákon č. 25/2006 Z.</w:t>
      </w:r>
      <w:r w:rsidRPr="00307126">
        <w:t xml:space="preserve"> </w:t>
      </w:r>
      <w:r w:rsidRPr="00307126">
        <w:rPr>
          <w:b/>
        </w:rPr>
        <w:t>z.</w:t>
      </w:r>
      <w:r w:rsidRPr="00307126">
        <w:t xml:space="preserve"> – zákon č. 25/2006 Z. z. o verejnom obstarávaní  a o zmene a doplnení niektorých zákonov v znení neskorších predpisov (účinný do 17.04.2016);</w:t>
      </w:r>
    </w:p>
    <w:p w14:paraId="7C7EF9A9" w14:textId="77777777" w:rsidR="00291178" w:rsidRPr="00307126" w:rsidRDefault="00291178" w:rsidP="00291178">
      <w:pPr>
        <w:spacing w:before="120"/>
        <w:ind w:left="540"/>
        <w:jc w:val="both"/>
        <w:rPr>
          <w:rFonts w:ascii="Times New Roman" w:hAnsi="Times New Roman"/>
        </w:rPr>
      </w:pPr>
      <w:commentRangeStart w:id="38"/>
      <w:commentRangeStart w:id="39"/>
      <w:r w:rsidRPr="00307126">
        <w:rPr>
          <w:rFonts w:ascii="Times New Roman" w:hAnsi="Times New Roman"/>
          <w:b/>
        </w:rPr>
        <w:t xml:space="preserve">Zmena podmienok pre projekty generujúce príjmy - </w:t>
      </w:r>
      <w:r w:rsidRPr="00307126">
        <w:rPr>
          <w:rFonts w:ascii="Times New Roman" w:hAnsi="Times New Roman"/>
        </w:rPr>
        <w:t xml:space="preserve">zmena, ktorá nastáva v prípade: </w:t>
      </w:r>
    </w:p>
    <w:p w14:paraId="2E3CCDC5" w14:textId="77777777" w:rsidR="00291178" w:rsidRPr="00307126"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307126">
        <w:rPr>
          <w:rFonts w:ascii="Times New Roman" w:hAnsi="Times New Roman"/>
        </w:rPr>
        <w:t>ak určité zdroje príjmov neboli zohľadnené pri výpočte finančnej medzery pri predložení žiadosti o NFP alebo nové zdroje príjmov sa objavili počas monitorovania čistých príjmov na základe monitorovacích správ alebo</w:t>
      </w:r>
    </w:p>
    <w:p w14:paraId="6DAEBE54" w14:textId="77777777" w:rsidR="00291178" w:rsidRPr="00307126" w:rsidRDefault="00291178" w:rsidP="00C87FFC">
      <w:pPr>
        <w:numPr>
          <w:ilvl w:val="0"/>
          <w:numId w:val="42"/>
        </w:numPr>
        <w:tabs>
          <w:tab w:val="clear" w:pos="360"/>
          <w:tab w:val="num" w:pos="1080"/>
        </w:tabs>
        <w:spacing w:before="120" w:after="0" w:line="240" w:lineRule="auto"/>
        <w:ind w:left="1080" w:hanging="540"/>
        <w:jc w:val="both"/>
        <w:rPr>
          <w:rFonts w:ascii="Times New Roman" w:hAnsi="Times New Roman"/>
        </w:rPr>
      </w:pPr>
      <w:r w:rsidRPr="00307126">
        <w:rPr>
          <w:rFonts w:ascii="Times New Roman" w:hAnsi="Times New Roman"/>
        </w:rPr>
        <w:t>dochádza k zmenám v tarifnej politike;</w:t>
      </w:r>
    </w:p>
    <w:commentRangeEnd w:id="38"/>
    <w:commentRangeEnd w:id="39"/>
    <w:p w14:paraId="63C88C75" w14:textId="705A60DE" w:rsidR="00BA0F6E" w:rsidRPr="00307126" w:rsidRDefault="00291178" w:rsidP="00070919">
      <w:pPr>
        <w:spacing w:before="120" w:after="0" w:line="264" w:lineRule="auto"/>
        <w:ind w:left="567"/>
        <w:jc w:val="both"/>
        <w:rPr>
          <w:rFonts w:ascii="Times New Roman" w:hAnsi="Times New Roman"/>
          <w:bCs/>
        </w:rPr>
      </w:pPr>
      <w:r>
        <w:rPr>
          <w:rStyle w:val="Odkaznakomentr"/>
          <w:rFonts w:ascii="Times New Roman" w:eastAsia="Times New Roman" w:hAnsi="Times New Roman"/>
          <w:lang w:val="x-none" w:eastAsia="x-none"/>
        </w:rPr>
        <w:commentReference w:id="38"/>
      </w:r>
      <w:r w:rsidRPr="00067253">
        <w:rPr>
          <w:rStyle w:val="Odkaznakomentr"/>
          <w:rFonts w:ascii="Times New Roman" w:hAnsi="Times New Roman"/>
          <w:sz w:val="22"/>
          <w:lang w:val="x-none"/>
        </w:rPr>
        <w:commentReference w:id="39"/>
      </w:r>
      <w:r w:rsidR="00BA0F6E" w:rsidRPr="00307126">
        <w:rPr>
          <w:rFonts w:ascii="Times New Roman" w:hAnsi="Times New Roman"/>
          <w:b/>
          <w:bCs/>
        </w:rPr>
        <w:t>Zmluva o úvere</w:t>
      </w:r>
      <w:r w:rsidR="00BA0F6E" w:rsidRPr="00307126">
        <w:rPr>
          <w:rFonts w:ascii="Times New Roman" w:hAnsi="Times New Roman"/>
          <w:bCs/>
        </w:rPr>
        <w:t xml:space="preserve"> – je pre účely článku 13 ods. 1 písm. h) VZP v prípade poskytnutia financovania pre Projekt zo strany Financujúcej banky zmluva uzatvorená medzi Prijímateľom a Financujúcou bankou, predmetom ktorej je poskytnutie úveru Financujúcou bankou Prijímateľovi: </w:t>
      </w:r>
    </w:p>
    <w:p w14:paraId="1FC14CBB" w14:textId="77777777" w:rsidR="00BA0F6E" w:rsidRPr="00307126" w:rsidRDefault="00BA0F6E" w:rsidP="00070919">
      <w:pPr>
        <w:numPr>
          <w:ilvl w:val="0"/>
          <w:numId w:val="50"/>
        </w:numPr>
        <w:spacing w:before="120" w:after="0" w:line="264" w:lineRule="auto"/>
        <w:jc w:val="both"/>
        <w:rPr>
          <w:rFonts w:ascii="Times New Roman" w:hAnsi="Times New Roman"/>
          <w:bCs/>
        </w:rPr>
      </w:pPr>
      <w:r w:rsidRPr="00307126">
        <w:rPr>
          <w:rFonts w:ascii="Times New Roman" w:hAnsi="Times New Roman"/>
          <w:bCs/>
        </w:rPr>
        <w:t>v súvislosti s financovaním a/alebo spolufinancovaním nevyhnutných výdavkov súvisiacich s Realizáciou hlavných aj podporných aktivít Projektu, ktorých vynaloženie súvisí so Schválenou žiadosťou o NFP a je potrebné za účelom dosiahnutia cieľa Projektu a/alebo technickým zhodnotením Predmetu Projektu v období Udržateľnosti Projektu, alebo</w:t>
      </w:r>
    </w:p>
    <w:p w14:paraId="55A96ECF" w14:textId="77777777" w:rsidR="00BA0F6E" w:rsidRPr="00307126" w:rsidRDefault="00BA0F6E" w:rsidP="00070919">
      <w:pPr>
        <w:numPr>
          <w:ilvl w:val="0"/>
          <w:numId w:val="50"/>
        </w:numPr>
        <w:spacing w:before="120" w:after="0" w:line="264" w:lineRule="auto"/>
        <w:jc w:val="both"/>
        <w:rPr>
          <w:rFonts w:ascii="Times New Roman" w:hAnsi="Times New Roman"/>
          <w:bCs/>
        </w:rPr>
      </w:pPr>
      <w:r w:rsidRPr="00307126">
        <w:rPr>
          <w:rFonts w:ascii="Times New Roman" w:hAnsi="Times New Roman"/>
          <w:bCs/>
        </w:rPr>
        <w:lastRenderedPageBreak/>
        <w:t xml:space="preserve">za účelom zaplatenia pohľadávok inej banky zo zmluvy uzatvorenej medzi Prijímateľom a takouto inou bankou, na základe ktorej iná banka poskytla Prijímateľovi úver v rozsahu a na účel podľa odrážky vyššie.    </w:t>
      </w:r>
    </w:p>
    <w:p w14:paraId="600CE2F9" w14:textId="77777777" w:rsidR="002F22D1" w:rsidRPr="00307126" w:rsidRDefault="002F22D1" w:rsidP="002F22D1">
      <w:pPr>
        <w:spacing w:before="120" w:line="264" w:lineRule="auto"/>
        <w:ind w:left="540"/>
        <w:jc w:val="both"/>
        <w:rPr>
          <w:rFonts w:ascii="Times New Roman" w:hAnsi="Times New Roman"/>
        </w:rPr>
      </w:pPr>
      <w:r w:rsidRPr="00307126">
        <w:rPr>
          <w:rFonts w:ascii="Times New Roman" w:hAnsi="Times New Roman"/>
          <w:b/>
        </w:rPr>
        <w:t>Zverejnenie</w:t>
      </w:r>
      <w:r w:rsidRPr="00307126">
        <w:rPr>
          <w:rFonts w:ascii="Times New Roman" w:hAnsi="Times New Roman"/>
        </w:rPr>
        <w:t xml:space="preserve"> – je vykonané vo vzťahu k akémukoľvek Právnemu dokumentu, ktorým je Prijímateľ viazaný podľa Zmluvy o poskytnutí NFP, ak je uskutočnené na webovom sídle Orgánu zapojeného do riadenia, auditu a kontroly EŠIF vrátane finančného riadenia alebo akékoľvek iné zverejnenie tak, aby Prijímateľ mal možnosť sa s takýmto Právnym dokumentom, z ktorého pre neho vyplývajú alebo môžu vyplývať práva a povinnosti, oboznámiť a zosúladiť s jeho obsahom svoje činnosti a</w:t>
      </w:r>
      <w:r w:rsidR="00143698" w:rsidRPr="00307126">
        <w:rPr>
          <w:rFonts w:ascii="Times New Roman" w:hAnsi="Times New Roman"/>
        </w:rPr>
        <w:t> </w:t>
      </w:r>
      <w:r w:rsidRPr="00307126">
        <w:rPr>
          <w:rFonts w:ascii="Times New Roman" w:hAnsi="Times New Roman"/>
        </w:rPr>
        <w:t>postavenie</w:t>
      </w:r>
      <w:r w:rsidR="00143698" w:rsidRPr="00307126">
        <w:rPr>
          <w:rFonts w:ascii="Times New Roman" w:hAnsi="Times New Roman"/>
        </w:rPr>
        <w:t xml:space="preserve"> a to od okamihu Zverejnenia alebo od neskoršieho okamihu, od ktorého Zverejnený Právny dokument nadobúda účinnosť</w:t>
      </w:r>
      <w:r w:rsidR="00DC21A2" w:rsidRPr="00307126">
        <w:rPr>
          <w:rFonts w:ascii="Times New Roman" w:hAnsi="Times New Roman"/>
        </w:rPr>
        <w:t>, ak pre Zverejnenie konkrétneho Právneho dokumentu nie sú stanovené osobitné podmienky, ktoré sú záväzné</w:t>
      </w:r>
      <w:r w:rsidRPr="00307126">
        <w:rPr>
          <w:rFonts w:ascii="Times New Roman" w:hAnsi="Times New Roman"/>
        </w:rPr>
        <w:t xml:space="preserve">. Poskytovateľ nie je v žiadnom prípade povinný Prijímateľa na takéto </w:t>
      </w:r>
      <w:r w:rsidR="00DC21A2" w:rsidRPr="00307126">
        <w:rPr>
          <w:rFonts w:ascii="Times New Roman" w:hAnsi="Times New Roman"/>
        </w:rPr>
        <w:t xml:space="preserve">Právne </w:t>
      </w:r>
      <w:r w:rsidRPr="00307126">
        <w:rPr>
          <w:rFonts w:ascii="Times New Roman" w:hAnsi="Times New Roman"/>
        </w:rPr>
        <w:t xml:space="preserve">dokumenty osobitne a jednotlivo upozorňovať. Povinnosti Poskytovateľa vyplývajúce pre neho zo všeobecného nariadenia a implementačných nariadení týkajúce sa informovania a publicity týmto zostávajú nedotknuté. Pojem Zverejnenie sa vzhľadom na kontext môže v  Zmluve o poskytnutí NFP používať vo forme podstatného mena, prídavného mena, slovesa alebo príčastia v príslušnom gramatickom tvare, pričom má vždy vyššie uvedený význam; </w:t>
      </w:r>
    </w:p>
    <w:p w14:paraId="696C5A3F" w14:textId="791B8A3B" w:rsidR="002F22D1" w:rsidRPr="00307126" w:rsidRDefault="002F22D1" w:rsidP="002F22D1">
      <w:pPr>
        <w:spacing w:before="120" w:line="264" w:lineRule="auto"/>
        <w:ind w:left="540"/>
        <w:jc w:val="both"/>
        <w:rPr>
          <w:rFonts w:ascii="Times New Roman" w:hAnsi="Times New Roman"/>
          <w:bCs/>
        </w:rPr>
      </w:pPr>
      <w:r w:rsidRPr="00307126">
        <w:rPr>
          <w:rFonts w:ascii="Times New Roman" w:hAnsi="Times New Roman"/>
          <w:b/>
        </w:rPr>
        <w:t xml:space="preserve">Žiadosť o platbu </w:t>
      </w:r>
      <w:r w:rsidRPr="00307126">
        <w:rPr>
          <w:rFonts w:ascii="Times New Roman" w:hAnsi="Times New Roman"/>
        </w:rPr>
        <w:t>alebo</w:t>
      </w:r>
      <w:r w:rsidRPr="00307126">
        <w:rPr>
          <w:rFonts w:ascii="Times New Roman" w:hAnsi="Times New Roman"/>
          <w:b/>
        </w:rPr>
        <w:t xml:space="preserve"> </w:t>
      </w:r>
      <w:proofErr w:type="spellStart"/>
      <w:r w:rsidRPr="00307126">
        <w:rPr>
          <w:rFonts w:ascii="Times New Roman" w:hAnsi="Times New Roman"/>
          <w:b/>
        </w:rPr>
        <w:t>ŽoP</w:t>
      </w:r>
      <w:proofErr w:type="spellEnd"/>
      <w:r w:rsidRPr="00307126">
        <w:rPr>
          <w:rFonts w:ascii="Times New Roman" w:hAnsi="Times New Roman"/>
          <w:b/>
        </w:rPr>
        <w:t xml:space="preserve"> -</w:t>
      </w:r>
      <w:r w:rsidRPr="00307126">
        <w:rPr>
          <w:rFonts w:ascii="Times New Roman" w:hAnsi="Times New Roman"/>
        </w:rPr>
        <w:t xml:space="preserve">  dokument, ktorý pozostáva z formuláru žiadosti a povinných príloh, na základe ktorého je Prijímateľovi</w:t>
      </w:r>
      <w:r w:rsidR="00156C07" w:rsidRPr="00307126">
        <w:rPr>
          <w:rFonts w:ascii="Times New Roman" w:hAnsi="Times New Roman"/>
        </w:rPr>
        <w:t xml:space="preserve">  </w:t>
      </w:r>
      <w:r w:rsidR="00D2734A">
        <w:rPr>
          <w:rFonts w:ascii="Times New Roman" w:hAnsi="Times New Roman"/>
        </w:rPr>
        <w:t xml:space="preserve">možné poskytnúť </w:t>
      </w:r>
      <w:r w:rsidR="00924E42" w:rsidRPr="00307126">
        <w:rPr>
          <w:rFonts w:ascii="Times New Roman" w:hAnsi="Times New Roman"/>
        </w:rPr>
        <w:t>NFP</w:t>
      </w:r>
      <w:r w:rsidRPr="00307126">
        <w:rPr>
          <w:rFonts w:ascii="Times New Roman" w:hAnsi="Times New Roman"/>
        </w:rPr>
        <w:t>, t.j. prostriedky EÚ a štátneho rozpočtu na spolufinancovanie</w:t>
      </w:r>
      <w:r w:rsidR="00156C07" w:rsidRPr="00307126">
        <w:rPr>
          <w:rFonts w:ascii="Times New Roman" w:hAnsi="Times New Roman"/>
        </w:rPr>
        <w:t xml:space="preserve"> </w:t>
      </w:r>
      <w:commentRangeStart w:id="40"/>
      <w:r w:rsidR="00156C07" w:rsidRPr="00307126">
        <w:rPr>
          <w:rFonts w:ascii="Times New Roman" w:hAnsi="Times New Roman"/>
        </w:rPr>
        <w:t>a zdroja pro-rata</w:t>
      </w:r>
      <w:commentRangeEnd w:id="40"/>
      <w:r w:rsidR="00E47083">
        <w:rPr>
          <w:rStyle w:val="Odkaznakomentr"/>
          <w:rFonts w:ascii="Times New Roman" w:eastAsia="Times New Roman" w:hAnsi="Times New Roman"/>
          <w:lang w:val="x-none" w:eastAsia="x-none"/>
        </w:rPr>
        <w:commentReference w:id="40"/>
      </w:r>
      <w:r w:rsidR="00156C07" w:rsidRPr="00307126">
        <w:rPr>
          <w:rFonts w:ascii="Times New Roman" w:hAnsi="Times New Roman"/>
        </w:rPr>
        <w:t xml:space="preserve"> </w:t>
      </w:r>
      <w:r w:rsidRPr="00307126">
        <w:rPr>
          <w:rFonts w:ascii="Times New Roman" w:hAnsi="Times New Roman"/>
        </w:rPr>
        <w:t xml:space="preserve">v príslušnom pomere. </w:t>
      </w:r>
      <w:r w:rsidRPr="00307126">
        <w:rPr>
          <w:rFonts w:ascii="Times New Roman" w:hAnsi="Times New Roman"/>
          <w:bCs/>
        </w:rPr>
        <w:t xml:space="preserve">Žiadosť o platbu </w:t>
      </w:r>
      <w:r w:rsidR="00156C07" w:rsidRPr="00307126">
        <w:rPr>
          <w:rFonts w:ascii="Times New Roman" w:hAnsi="Times New Roman"/>
          <w:bCs/>
        </w:rPr>
        <w:t>vypracováva a elektronicky odosiela prostredníctvom elektronického formulára v ITMS2014+ vždy Prijímateľ</w:t>
      </w:r>
      <w:r w:rsidRPr="00307126">
        <w:rPr>
          <w:rFonts w:ascii="Times New Roman" w:hAnsi="Times New Roman"/>
          <w:bCs/>
        </w:rPr>
        <w:t>;</w:t>
      </w:r>
    </w:p>
    <w:p w14:paraId="7CCF2363" w14:textId="397C11B0" w:rsidR="002F22D1" w:rsidRPr="00307126" w:rsidRDefault="002F22D1" w:rsidP="00A66B02">
      <w:pPr>
        <w:spacing w:before="120" w:line="264" w:lineRule="auto"/>
        <w:ind w:left="540"/>
        <w:jc w:val="both"/>
        <w:rPr>
          <w:rFonts w:ascii="Times New Roman" w:hAnsi="Times New Roman"/>
        </w:rPr>
      </w:pPr>
      <w:r w:rsidRPr="00307126">
        <w:rPr>
          <w:rFonts w:ascii="Times New Roman" w:hAnsi="Times New Roman"/>
          <w:b/>
          <w:bCs/>
        </w:rPr>
        <w:t>Žiadosť o vrátenie finančných prostriedkov</w:t>
      </w:r>
      <w:r w:rsidR="00BF63E4" w:rsidRPr="00307126">
        <w:rPr>
          <w:rFonts w:ascii="Times New Roman" w:hAnsi="Times New Roman"/>
          <w:b/>
          <w:bCs/>
        </w:rPr>
        <w:t xml:space="preserve"> </w:t>
      </w:r>
      <w:r w:rsidR="00BF63E4" w:rsidRPr="00307126">
        <w:rPr>
          <w:rFonts w:ascii="Times New Roman" w:hAnsi="Times New Roman"/>
          <w:bCs/>
        </w:rPr>
        <w:t>alebo</w:t>
      </w:r>
      <w:r w:rsidR="00BF63E4" w:rsidRPr="00307126">
        <w:rPr>
          <w:rFonts w:ascii="Times New Roman" w:hAnsi="Times New Roman"/>
          <w:b/>
          <w:bCs/>
        </w:rPr>
        <w:t xml:space="preserve"> </w:t>
      </w:r>
      <w:proofErr w:type="spellStart"/>
      <w:r w:rsidR="00BF63E4" w:rsidRPr="00307126">
        <w:rPr>
          <w:rFonts w:ascii="Times New Roman" w:hAnsi="Times New Roman"/>
          <w:b/>
          <w:bCs/>
        </w:rPr>
        <w:t>ŽoV</w:t>
      </w:r>
      <w:proofErr w:type="spellEnd"/>
      <w:r w:rsidRPr="00307126">
        <w:rPr>
          <w:rFonts w:ascii="Times New Roman" w:hAnsi="Times New Roman"/>
          <w:b/>
          <w:bCs/>
        </w:rPr>
        <w:t xml:space="preserve"> </w:t>
      </w:r>
      <w:r w:rsidRPr="00307126">
        <w:rPr>
          <w:rFonts w:ascii="Times New Roman" w:hAnsi="Times New Roman"/>
          <w:bCs/>
        </w:rPr>
        <w:t>–</w:t>
      </w:r>
      <w:r w:rsidRPr="00307126">
        <w:rPr>
          <w:rFonts w:ascii="Times New Roman" w:hAnsi="Times New Roman"/>
          <w:b/>
          <w:bCs/>
        </w:rPr>
        <w:t xml:space="preserve"> </w:t>
      </w:r>
      <w:r w:rsidRPr="00307126">
        <w:rPr>
          <w:rFonts w:ascii="Times New Roman" w:hAnsi="Times New Roman"/>
        </w:rPr>
        <w:t xml:space="preserve">doklad, ktorý pozostáva z formuláru žiadosti o vrátenie finančných prostriedkov a príloh, </w:t>
      </w:r>
      <w:r w:rsidR="00156C07" w:rsidRPr="00307126">
        <w:rPr>
          <w:rFonts w:ascii="Times New Roman" w:hAnsi="Times New Roman"/>
        </w:rPr>
        <w:t xml:space="preserve">na ktorého základe </w:t>
      </w:r>
      <w:r w:rsidR="00867309" w:rsidRPr="00307126">
        <w:rPr>
          <w:rFonts w:ascii="Times New Roman" w:hAnsi="Times New Roman"/>
        </w:rPr>
        <w:t xml:space="preserve">si Poskytovateľ uplatňuje </w:t>
      </w:r>
      <w:r w:rsidR="00156C07" w:rsidRPr="00307126">
        <w:rPr>
          <w:rFonts w:ascii="Times New Roman" w:hAnsi="Times New Roman"/>
        </w:rPr>
        <w:t>pohľadávk</w:t>
      </w:r>
      <w:r w:rsidR="00867309" w:rsidRPr="00307126">
        <w:rPr>
          <w:rFonts w:ascii="Times New Roman" w:hAnsi="Times New Roman"/>
        </w:rPr>
        <w:t>u</w:t>
      </w:r>
      <w:r w:rsidR="00156C07" w:rsidRPr="00307126">
        <w:rPr>
          <w:rFonts w:ascii="Times New Roman" w:hAnsi="Times New Roman"/>
        </w:rPr>
        <w:t xml:space="preserve"> z príspevku voči </w:t>
      </w:r>
      <w:r w:rsidR="00927744" w:rsidRPr="00307126">
        <w:rPr>
          <w:rFonts w:ascii="Times New Roman" w:hAnsi="Times New Roman"/>
        </w:rPr>
        <w:t>P</w:t>
      </w:r>
      <w:r w:rsidR="00156C07" w:rsidRPr="00307126">
        <w:rPr>
          <w:rFonts w:ascii="Times New Roman" w:hAnsi="Times New Roman"/>
        </w:rPr>
        <w:t xml:space="preserve">rijímateľovi, ktorý má povinnosť vysporiadať finančné vzťahy </w:t>
      </w:r>
      <w:r w:rsidR="00E47083">
        <w:rPr>
          <w:rFonts w:ascii="Times New Roman" w:hAnsi="Times New Roman"/>
        </w:rPr>
        <w:t>v súlade s článkom 10 VZP.</w:t>
      </w:r>
    </w:p>
    <w:p w14:paraId="318D7A83" w14:textId="77777777" w:rsidR="00107570" w:rsidRPr="00307126" w:rsidRDefault="00107570" w:rsidP="00E05099">
      <w:pPr>
        <w:pStyle w:val="Nadpis3"/>
        <w:tabs>
          <w:tab w:val="left" w:pos="1440"/>
        </w:tabs>
        <w:spacing w:before="120" w:after="0" w:line="264" w:lineRule="auto"/>
        <w:jc w:val="both"/>
        <w:rPr>
          <w:rFonts w:ascii="Times New Roman" w:hAnsi="Times New Roman"/>
          <w:sz w:val="22"/>
          <w:szCs w:val="22"/>
        </w:rPr>
      </w:pPr>
      <w:r w:rsidRPr="00307126">
        <w:rPr>
          <w:rFonts w:ascii="Times New Roman" w:hAnsi="Times New Roman"/>
          <w:sz w:val="22"/>
          <w:szCs w:val="22"/>
        </w:rPr>
        <w:t xml:space="preserve">Článok 2 </w:t>
      </w:r>
      <w:r w:rsidRPr="00307126">
        <w:rPr>
          <w:rFonts w:ascii="Times New Roman" w:hAnsi="Times New Roman"/>
          <w:sz w:val="22"/>
          <w:szCs w:val="22"/>
        </w:rPr>
        <w:tab/>
        <w:t>VŠEOBECNÉ POVINNOSTI</w:t>
      </w:r>
      <w:r w:rsidR="00B06E6F" w:rsidRPr="00307126">
        <w:rPr>
          <w:rFonts w:ascii="Times New Roman" w:hAnsi="Times New Roman"/>
          <w:sz w:val="22"/>
          <w:szCs w:val="22"/>
        </w:rPr>
        <w:t xml:space="preserve"> PRIJÍMATEĽA</w:t>
      </w:r>
    </w:p>
    <w:p w14:paraId="1BA1BCA6"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Prijímateľ sa zaväzuje dodržiavať ustanovenia Zmluvy </w:t>
      </w:r>
      <w:r w:rsidRPr="00307126">
        <w:rPr>
          <w:rFonts w:ascii="Times New Roman" w:hAnsi="Times New Roman"/>
        </w:rPr>
        <w:t>o poskytnutí NFP</w:t>
      </w:r>
      <w:r w:rsidRPr="00307126">
        <w:rPr>
          <w:rFonts w:ascii="Times New Roman" w:hAnsi="Times New Roman"/>
          <w:bCs/>
        </w:rPr>
        <w:t xml:space="preserve"> tak, aby bol Projekt realizovaný </w:t>
      </w:r>
      <w:r w:rsidR="00F22B3D" w:rsidRPr="00307126">
        <w:rPr>
          <w:rFonts w:ascii="Times New Roman" w:hAnsi="Times New Roman"/>
          <w:bCs/>
        </w:rPr>
        <w:t>R</w:t>
      </w:r>
      <w:r w:rsidRPr="00307126">
        <w:rPr>
          <w:rFonts w:ascii="Times New Roman" w:hAnsi="Times New Roman"/>
          <w:bCs/>
        </w:rPr>
        <w:t xml:space="preserve">iadne, </w:t>
      </w:r>
      <w:r w:rsidR="00F22B3D" w:rsidRPr="00307126">
        <w:rPr>
          <w:rFonts w:ascii="Times New Roman" w:hAnsi="Times New Roman"/>
          <w:bCs/>
        </w:rPr>
        <w:t>V</w:t>
      </w:r>
      <w:r w:rsidRPr="00307126">
        <w:rPr>
          <w:rFonts w:ascii="Times New Roman" w:hAnsi="Times New Roman"/>
          <w:bCs/>
        </w:rPr>
        <w:t xml:space="preserve">čas a v súlade s jej podmienkami a postupovať pri </w:t>
      </w:r>
      <w:r w:rsidR="00F22B3D" w:rsidRPr="00307126">
        <w:rPr>
          <w:rFonts w:ascii="Times New Roman" w:hAnsi="Times New Roman"/>
          <w:bCs/>
        </w:rPr>
        <w:t>R</w:t>
      </w:r>
      <w:r w:rsidRPr="00307126">
        <w:rPr>
          <w:rFonts w:ascii="Times New Roman" w:hAnsi="Times New Roman"/>
          <w:bCs/>
        </w:rPr>
        <w:t>ealizácii aktivít Projektu s odbornou starostlivosťou.</w:t>
      </w:r>
    </w:p>
    <w:p w14:paraId="26CEE39B"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Prijímateľ zodpovedá Poskytovateľovi za </w:t>
      </w:r>
      <w:r w:rsidR="00F22B3D" w:rsidRPr="00307126">
        <w:rPr>
          <w:rFonts w:ascii="Times New Roman" w:hAnsi="Times New Roman"/>
          <w:bCs/>
        </w:rPr>
        <w:t>R</w:t>
      </w:r>
      <w:r w:rsidRPr="00307126">
        <w:rPr>
          <w:rFonts w:ascii="Times New Roman" w:hAnsi="Times New Roman"/>
          <w:bCs/>
        </w:rPr>
        <w:t xml:space="preserve">ealizáciu aktivít Projektu </w:t>
      </w:r>
      <w:r w:rsidR="00F22B3D" w:rsidRPr="00307126">
        <w:rPr>
          <w:rFonts w:ascii="Times New Roman" w:hAnsi="Times New Roman"/>
          <w:bCs/>
        </w:rPr>
        <w:t xml:space="preserve">a Udržateľnosť Projektu </w:t>
      </w:r>
      <w:r w:rsidRPr="00307126">
        <w:rPr>
          <w:rFonts w:ascii="Times New Roman" w:hAnsi="Times New Roman"/>
          <w:bCs/>
        </w:rPr>
        <w:t>v celom rozsahu</w:t>
      </w:r>
      <w:r w:rsidR="00F22B3D" w:rsidRPr="00307126">
        <w:rPr>
          <w:rFonts w:ascii="Times New Roman" w:hAnsi="Times New Roman"/>
          <w:bCs/>
        </w:rPr>
        <w:t xml:space="preserve"> za podmienok uvedených v Zmluve o poskytnutí NFP</w:t>
      </w:r>
      <w:r w:rsidRPr="00307126">
        <w:rPr>
          <w:rFonts w:ascii="Times New Roman" w:hAnsi="Times New Roman"/>
          <w:bCs/>
        </w:rPr>
        <w:t xml:space="preserve">. Ak Prijímateľ realizuje Projekt pomocou Dodávateľov alebo iných zmluvne alebo inak spolupracujúcich osôb, zodpovedá za </w:t>
      </w:r>
      <w:r w:rsidR="00F22B3D" w:rsidRPr="00307126">
        <w:rPr>
          <w:rFonts w:ascii="Times New Roman" w:hAnsi="Times New Roman"/>
          <w:bCs/>
        </w:rPr>
        <w:t>R</w:t>
      </w:r>
      <w:r w:rsidRPr="00307126">
        <w:rPr>
          <w:rFonts w:ascii="Times New Roman" w:hAnsi="Times New Roman"/>
          <w:bCs/>
        </w:rPr>
        <w:t xml:space="preserve">ealizáciu aktivít Projektu, akoby ich vykonával sám. Poskytovateľ nie je v žiadnej fáze </w:t>
      </w:r>
      <w:r w:rsidR="00F22B3D" w:rsidRPr="00307126">
        <w:rPr>
          <w:rFonts w:ascii="Times New Roman" w:hAnsi="Times New Roman"/>
          <w:bCs/>
        </w:rPr>
        <w:t>R</w:t>
      </w:r>
      <w:r w:rsidRPr="00307126">
        <w:rPr>
          <w:rFonts w:ascii="Times New Roman" w:hAnsi="Times New Roman"/>
          <w:bCs/>
        </w:rPr>
        <w:t>ealizácie aktivít Projektu zodpovedný za akékoľvek porušenie povinnosti Prijímateľa voči jeho Dodávateľovi alebo akejkoľvek tretej osobe podieľajúcej sa na Projekte. Jedin</w:t>
      </w:r>
      <w:r w:rsidR="001139FF" w:rsidRPr="00307126">
        <w:rPr>
          <w:rFonts w:ascii="Times New Roman" w:hAnsi="Times New Roman"/>
          <w:bCs/>
        </w:rPr>
        <w:t xml:space="preserve">ou relevantnou zmluvnou stranou </w:t>
      </w:r>
      <w:r w:rsidRPr="00307126">
        <w:rPr>
          <w:rFonts w:ascii="Times New Roman" w:hAnsi="Times New Roman"/>
          <w:bCs/>
        </w:rPr>
        <w:t>Poskytovateľa vo vzťahu k Projektu je Prijímateľ.</w:t>
      </w:r>
    </w:p>
    <w:p w14:paraId="69FE66BB" w14:textId="77777777" w:rsidR="00877B9C" w:rsidRPr="00307126" w:rsidRDefault="00877B9C" w:rsidP="00877B9C">
      <w:pPr>
        <w:numPr>
          <w:ilvl w:val="1"/>
          <w:numId w:val="1"/>
        </w:numPr>
        <w:spacing w:before="120" w:after="0" w:line="264" w:lineRule="auto"/>
        <w:jc w:val="both"/>
        <w:rPr>
          <w:rFonts w:ascii="Times New Roman" w:hAnsi="Times New Roman"/>
        </w:rPr>
      </w:pPr>
      <w:r w:rsidRPr="00307126">
        <w:rPr>
          <w:rFonts w:ascii="Times New Roman" w:hAnsi="Times New Roman"/>
        </w:rPr>
        <w:t>Prijímateľ je povinný zabezpečiť, aby počas doby Realizácie Projektu a</w:t>
      </w:r>
      <w:r w:rsidR="00924E42" w:rsidRPr="00307126">
        <w:rPr>
          <w:rFonts w:ascii="Times New Roman" w:hAnsi="Times New Roman"/>
        </w:rPr>
        <w:t xml:space="preserve"> Obdobia </w:t>
      </w:r>
      <w:r w:rsidRPr="00307126">
        <w:rPr>
          <w:rFonts w:ascii="Times New Roman" w:hAnsi="Times New Roman"/>
        </w:rPr>
        <w:t>Udržateľnosti Projektu nedošlo k Podstatnej zmene Projektu. Porušenie uvedenej povinnosti Prijímateľom je podstatným porušením Zmluvy o poskytnutí NFP a Prijímateľ je povinný vrátiť NFP alebo jeho časť v súlade s článkom 10 VZP a v súlade s </w:t>
      </w:r>
      <w:r w:rsidR="000678BB" w:rsidRPr="00307126">
        <w:rPr>
          <w:rFonts w:ascii="Times New Roman" w:hAnsi="Times New Roman"/>
          <w:bCs/>
        </w:rPr>
        <w:t>článkom</w:t>
      </w:r>
      <w:r w:rsidRPr="00307126">
        <w:rPr>
          <w:rFonts w:ascii="Times New Roman" w:hAnsi="Times New Roman"/>
        </w:rPr>
        <w:t xml:space="preserve"> 71 ods</w:t>
      </w:r>
      <w:r w:rsidR="001D3560" w:rsidRPr="00307126">
        <w:rPr>
          <w:rFonts w:ascii="Times New Roman" w:hAnsi="Times New Roman"/>
        </w:rPr>
        <w:t>ek</w:t>
      </w:r>
      <w:r w:rsidRPr="00307126">
        <w:rPr>
          <w:rFonts w:ascii="Times New Roman" w:hAnsi="Times New Roman"/>
        </w:rPr>
        <w:t xml:space="preserve"> 1 všeobecného nariadenia vo výške, ktorá je úmerná obdobiu, počas ktorého došlo k porušeniu podmienok v dôsledku vzniku Podstatnej zmeny Projektu. </w:t>
      </w:r>
    </w:p>
    <w:p w14:paraId="5FB80154" w14:textId="77777777" w:rsidR="00877B9C" w:rsidRPr="00307126" w:rsidRDefault="00877B9C" w:rsidP="00EF26B3">
      <w:pPr>
        <w:numPr>
          <w:ilvl w:val="1"/>
          <w:numId w:val="1"/>
        </w:numPr>
        <w:spacing w:before="120" w:after="0" w:line="264" w:lineRule="auto"/>
        <w:jc w:val="both"/>
        <w:rPr>
          <w:rFonts w:ascii="Times New Roman" w:hAnsi="Times New Roman"/>
        </w:rPr>
      </w:pPr>
      <w:r w:rsidRPr="00307126">
        <w:rPr>
          <w:rFonts w:ascii="Times New Roman" w:hAnsi="Times New Roman"/>
        </w:rPr>
        <w:lastRenderedPageBreak/>
        <w:t xml:space="preserve">V dôsledku toho, že uzavretiu Zmluvy o poskytnutí NFP predchádzalo konanie o žiadosti </w:t>
      </w:r>
      <w:r w:rsidR="00924E42" w:rsidRPr="00307126">
        <w:rPr>
          <w:rFonts w:ascii="Times New Roman" w:hAnsi="Times New Roman"/>
        </w:rPr>
        <w:t xml:space="preserve">o NFP </w:t>
      </w:r>
      <w:r w:rsidRPr="00307126">
        <w:rPr>
          <w:rFonts w:ascii="Times New Roman" w:hAnsi="Times New Roman"/>
        </w:rPr>
        <w:t>podľa Zákona o</w:t>
      </w:r>
      <w:r w:rsidR="00374764" w:rsidRPr="00307126">
        <w:rPr>
          <w:rFonts w:ascii="Times New Roman" w:hAnsi="Times New Roman"/>
        </w:rPr>
        <w:t xml:space="preserve"> príspevku z </w:t>
      </w:r>
      <w:r w:rsidRPr="00307126">
        <w:rPr>
          <w:rFonts w:ascii="Times New Roman" w:hAnsi="Times New Roman"/>
        </w:rPr>
        <w:t xml:space="preserve">EŠIF, v ktorom  bol žiadateľom Prijímateľ a podmienky obsiahnuté v schválenej žiadosti </w:t>
      </w:r>
      <w:r w:rsidR="00924E42" w:rsidRPr="00307126">
        <w:rPr>
          <w:rFonts w:ascii="Times New Roman" w:hAnsi="Times New Roman"/>
        </w:rPr>
        <w:t xml:space="preserve">o NFP </w:t>
      </w:r>
      <w:r w:rsidRPr="00307126">
        <w:rPr>
          <w:rFonts w:ascii="Times New Roman" w:hAnsi="Times New Roman"/>
        </w:rPr>
        <w:t xml:space="preserve">boli v súlade s §25 </w:t>
      </w:r>
      <w:r w:rsidR="00CF6859" w:rsidRPr="00307126">
        <w:rPr>
          <w:rFonts w:ascii="Times New Roman" w:hAnsi="Times New Roman"/>
        </w:rPr>
        <w:t>z</w:t>
      </w:r>
      <w:r w:rsidRPr="00307126">
        <w:rPr>
          <w:rFonts w:ascii="Times New Roman" w:hAnsi="Times New Roman"/>
        </w:rPr>
        <w:t>ákona o</w:t>
      </w:r>
      <w:r w:rsidR="00374764" w:rsidRPr="00307126">
        <w:rPr>
          <w:rFonts w:ascii="Times New Roman" w:hAnsi="Times New Roman"/>
        </w:rPr>
        <w:t xml:space="preserve"> príspevku z </w:t>
      </w:r>
      <w:r w:rsidRPr="00307126">
        <w:rPr>
          <w:rFonts w:ascii="Times New Roman" w:hAnsi="Times New Roman"/>
        </w:rPr>
        <w:t xml:space="preserve">EŠIF prenesené do Zmluvy o poskytnutí NFP, zmena Prijímateľa je možná len výnimočne, s predchádzajúcim písomným súhlasom Poskytovateľa a po splnení podmienok stanovených v Zmluve o poskytnutí NFP. Zmena Prijímateľa môže byť schválená postupom a za podmienok stanovených v článku 6 </w:t>
      </w:r>
      <w:r w:rsidR="00B97533" w:rsidRPr="00307126">
        <w:rPr>
          <w:rFonts w:ascii="Times New Roman" w:hAnsi="Times New Roman"/>
        </w:rPr>
        <w:t>ods</w:t>
      </w:r>
      <w:r w:rsidR="001D3560" w:rsidRPr="00307126">
        <w:rPr>
          <w:rFonts w:ascii="Times New Roman" w:hAnsi="Times New Roman"/>
        </w:rPr>
        <w:t xml:space="preserve">ek </w:t>
      </w:r>
      <w:r w:rsidR="00924E42" w:rsidRPr="00307126">
        <w:rPr>
          <w:rFonts w:ascii="Times New Roman" w:hAnsi="Times New Roman"/>
        </w:rPr>
        <w:t>6.</w:t>
      </w:r>
      <w:r w:rsidR="00B97533" w:rsidRPr="00307126">
        <w:rPr>
          <w:rFonts w:ascii="Times New Roman" w:hAnsi="Times New Roman"/>
        </w:rPr>
        <w:t xml:space="preserve">3 </w:t>
      </w:r>
      <w:r w:rsidRPr="00307126">
        <w:rPr>
          <w:rFonts w:ascii="Times New Roman" w:hAnsi="Times New Roman"/>
        </w:rPr>
        <w:t xml:space="preserve">zmluvy </w:t>
      </w:r>
      <w:r w:rsidR="00B97533" w:rsidRPr="00307126">
        <w:rPr>
          <w:rFonts w:ascii="Times New Roman" w:hAnsi="Times New Roman"/>
        </w:rPr>
        <w:t xml:space="preserve">pre významnejšiu zmenu </w:t>
      </w:r>
      <w:r w:rsidRPr="00307126">
        <w:rPr>
          <w:rFonts w:ascii="Times New Roman" w:hAnsi="Times New Roman"/>
        </w:rPr>
        <w:t xml:space="preserve">iba v prípade, ak:  </w:t>
      </w:r>
    </w:p>
    <w:p w14:paraId="3117D4D9" w14:textId="77777777" w:rsidR="000F6256" w:rsidRPr="00307126" w:rsidRDefault="000F6256" w:rsidP="00EF26B3">
      <w:pPr>
        <w:numPr>
          <w:ilvl w:val="0"/>
          <w:numId w:val="34"/>
        </w:numPr>
        <w:spacing w:before="120" w:after="0" w:line="264" w:lineRule="auto"/>
        <w:jc w:val="both"/>
        <w:rPr>
          <w:rFonts w:ascii="Times New Roman" w:hAnsi="Times New Roman"/>
        </w:rPr>
      </w:pPr>
      <w:r w:rsidRPr="00307126">
        <w:rPr>
          <w:rFonts w:ascii="Times New Roman" w:hAnsi="Times New Roman"/>
        </w:rPr>
        <w:t>v jej dôsledku nedôjde k porušeniu žiadnej z podmienok poskytnutia príspevku, ako boli definované v príslušnej Výzve, to znamená, že aj nový Prijímateľ bude spĺňať všetky podmienky poskytnutia príspevku, a</w:t>
      </w:r>
    </w:p>
    <w:p w14:paraId="7A4D60CB" w14:textId="77777777" w:rsidR="00A338EE" w:rsidRPr="00307126" w:rsidRDefault="00A338EE" w:rsidP="00EF26B3">
      <w:pPr>
        <w:numPr>
          <w:ilvl w:val="0"/>
          <w:numId w:val="34"/>
        </w:numPr>
        <w:spacing w:before="120" w:after="0" w:line="264" w:lineRule="auto"/>
        <w:jc w:val="both"/>
        <w:rPr>
          <w:rFonts w:ascii="Times New Roman" w:hAnsi="Times New Roman"/>
        </w:rPr>
      </w:pPr>
      <w:r w:rsidRPr="00307126">
        <w:rPr>
          <w:rFonts w:ascii="Times New Roman" w:hAnsi="Times New Roman"/>
        </w:rPr>
        <w:t xml:space="preserve">táto zmena nebude mať žiaden negatívny vplyv na vyhodnotenie </w:t>
      </w:r>
      <w:r w:rsidR="00461805" w:rsidRPr="00307126">
        <w:rPr>
          <w:rFonts w:ascii="Times New Roman" w:hAnsi="Times New Roman"/>
        </w:rPr>
        <w:t>podmienok poskytnutia príspevku</w:t>
      </w:r>
      <w:r w:rsidRPr="00307126">
        <w:rPr>
          <w:rFonts w:ascii="Times New Roman" w:hAnsi="Times New Roman"/>
        </w:rPr>
        <w:t xml:space="preserve">, za ktorých bol vybraný Projekt s pôvodným Prijímateľom v postavení žiadateľa, </w:t>
      </w:r>
      <w:r w:rsidR="00CF6859" w:rsidRPr="00307126">
        <w:rPr>
          <w:rFonts w:ascii="Times New Roman" w:hAnsi="Times New Roman"/>
        </w:rPr>
        <w:t>a</w:t>
      </w:r>
    </w:p>
    <w:p w14:paraId="05875565" w14:textId="77777777" w:rsidR="000F6256" w:rsidRPr="00307126" w:rsidRDefault="000F6256" w:rsidP="00EF26B3">
      <w:pPr>
        <w:numPr>
          <w:ilvl w:val="0"/>
          <w:numId w:val="34"/>
        </w:numPr>
        <w:tabs>
          <w:tab w:val="clear" w:pos="720"/>
        </w:tabs>
        <w:spacing w:before="120" w:after="0" w:line="264" w:lineRule="auto"/>
        <w:jc w:val="both"/>
        <w:rPr>
          <w:rFonts w:ascii="Times New Roman" w:hAnsi="Times New Roman"/>
        </w:rPr>
      </w:pPr>
      <w:r w:rsidRPr="00307126">
        <w:rPr>
          <w:rFonts w:ascii="Times New Roman" w:hAnsi="Times New Roman"/>
        </w:rPr>
        <w:t>táto zmena nebude mať žiaden negatívny vplyv na cieľ Projektu podľa čl</w:t>
      </w:r>
      <w:r w:rsidR="009A4BEE" w:rsidRPr="00307126">
        <w:rPr>
          <w:rFonts w:ascii="Times New Roman" w:hAnsi="Times New Roman"/>
        </w:rPr>
        <w:t>ánku</w:t>
      </w:r>
      <w:r w:rsidRPr="00307126">
        <w:rPr>
          <w:rFonts w:ascii="Times New Roman" w:hAnsi="Times New Roman"/>
        </w:rPr>
        <w:t xml:space="preserve"> 2 ods</w:t>
      </w:r>
      <w:r w:rsidR="001D3560" w:rsidRPr="00307126">
        <w:rPr>
          <w:rFonts w:ascii="Times New Roman" w:hAnsi="Times New Roman"/>
        </w:rPr>
        <w:t>ek</w:t>
      </w:r>
      <w:r w:rsidRPr="00307126">
        <w:rPr>
          <w:rFonts w:ascii="Times New Roman" w:hAnsi="Times New Roman"/>
        </w:rPr>
        <w:t xml:space="preserve"> 2.2 zmluvy</w:t>
      </w:r>
      <w:r w:rsidR="00160AAA" w:rsidRPr="00307126">
        <w:rPr>
          <w:rFonts w:ascii="Times New Roman" w:hAnsi="Times New Roman"/>
        </w:rPr>
        <w:t xml:space="preserve"> a</w:t>
      </w:r>
      <w:r w:rsidRPr="00307126">
        <w:rPr>
          <w:rFonts w:ascii="Times New Roman" w:hAnsi="Times New Roman"/>
        </w:rPr>
        <w:t xml:space="preserve"> </w:t>
      </w:r>
      <w:r w:rsidR="000B128B" w:rsidRPr="00307126">
        <w:rPr>
          <w:rFonts w:ascii="Times New Roman" w:hAnsi="Times New Roman"/>
        </w:rPr>
        <w:t xml:space="preserve">na </w:t>
      </w:r>
      <w:r w:rsidRPr="00307126">
        <w:rPr>
          <w:rFonts w:ascii="Times New Roman" w:hAnsi="Times New Roman"/>
        </w:rPr>
        <w:t xml:space="preserve">účel Zmluvy o poskytnutí NFP </w:t>
      </w:r>
      <w:r w:rsidR="00160AAA" w:rsidRPr="00307126">
        <w:rPr>
          <w:rFonts w:ascii="Times New Roman" w:hAnsi="Times New Roman"/>
        </w:rPr>
        <w:t xml:space="preserve">a </w:t>
      </w:r>
      <w:r w:rsidRPr="00307126">
        <w:rPr>
          <w:rFonts w:ascii="Times New Roman" w:hAnsi="Times New Roman"/>
        </w:rPr>
        <w:t>na Merateľné ukazovatele Projektu, pričom Prijímateľ musí preukázať, že uvedené následky ani nehrozia, a</w:t>
      </w:r>
    </w:p>
    <w:p w14:paraId="33E3AABB" w14:textId="77777777" w:rsidR="000F6256" w:rsidRPr="00307126" w:rsidRDefault="000F6256" w:rsidP="00EF26B3">
      <w:pPr>
        <w:numPr>
          <w:ilvl w:val="0"/>
          <w:numId w:val="34"/>
        </w:numPr>
        <w:tabs>
          <w:tab w:val="clear" w:pos="720"/>
        </w:tabs>
        <w:spacing w:before="120" w:after="0" w:line="264" w:lineRule="auto"/>
        <w:jc w:val="both"/>
        <w:rPr>
          <w:rFonts w:ascii="Times New Roman" w:hAnsi="Times New Roman"/>
        </w:rPr>
      </w:pPr>
      <w:r w:rsidRPr="00307126">
        <w:rPr>
          <w:rFonts w:ascii="Times New Roman" w:hAnsi="Times New Roman"/>
        </w:rPr>
        <w:t xml:space="preserve">Prijímateľ zabezpečí, že tretia osoba, ktorá by mala byť novým Prijímateľom, osobitným právnym úkonom, ktorého účastníkom bude Poskytovateľ, </w:t>
      </w:r>
      <w:r w:rsidR="00D80441" w:rsidRPr="00307126">
        <w:rPr>
          <w:rFonts w:ascii="Times New Roman" w:hAnsi="Times New Roman"/>
        </w:rPr>
        <w:t>vstúpi do</w:t>
      </w:r>
      <w:r w:rsidRPr="00307126">
        <w:rPr>
          <w:rFonts w:ascii="Times New Roman" w:hAnsi="Times New Roman"/>
        </w:rPr>
        <w:t xml:space="preserve"> Zmluvy o poskytnutí NFP </w:t>
      </w:r>
      <w:r w:rsidR="00D80441" w:rsidRPr="00307126">
        <w:rPr>
          <w:rFonts w:ascii="Times New Roman" w:hAnsi="Times New Roman"/>
        </w:rPr>
        <w:t>namiesto</w:t>
      </w:r>
      <w:r w:rsidRPr="00307126">
        <w:rPr>
          <w:rFonts w:ascii="Times New Roman" w:hAnsi="Times New Roman"/>
        </w:rPr>
        <w:t xml:space="preserve"> Prijímateľ</w:t>
      </w:r>
      <w:r w:rsidR="00D80441" w:rsidRPr="00307126">
        <w:rPr>
          <w:rFonts w:ascii="Times New Roman" w:hAnsi="Times New Roman"/>
        </w:rPr>
        <w:t>a</w:t>
      </w:r>
      <w:r w:rsidRPr="00307126">
        <w:rPr>
          <w:rFonts w:ascii="Times New Roman" w:hAnsi="Times New Roman"/>
        </w:rPr>
        <w:t>, a to aj v prípade, ak v zmysle osobitného právneho predpisu je tretia osoba, ktorá by mala byť novým Prijímateľom, univerzálnym právnym nástupcom Prijímateľa.</w:t>
      </w:r>
    </w:p>
    <w:p w14:paraId="401993C3" w14:textId="77777777" w:rsidR="000F6256" w:rsidRPr="00307126" w:rsidRDefault="000F6256" w:rsidP="00EF26B3">
      <w:pPr>
        <w:spacing w:before="120" w:after="0" w:line="264" w:lineRule="auto"/>
        <w:ind w:left="540"/>
        <w:jc w:val="both"/>
        <w:rPr>
          <w:rFonts w:ascii="Times New Roman" w:hAnsi="Times New Roman"/>
        </w:rPr>
      </w:pPr>
      <w:r w:rsidRPr="00307126">
        <w:rPr>
          <w:rFonts w:ascii="Times New Roman" w:hAnsi="Times New Roman"/>
        </w:rPr>
        <w:t>Ak Prijímateľ poruší povinnosti podľa tohto odseku 4, ide o podstatné porušenie Zmluvy o poskytnutí NFP</w:t>
      </w:r>
      <w:r w:rsidR="00160AAA" w:rsidRPr="00307126">
        <w:rPr>
          <w:rFonts w:ascii="Times New Roman" w:hAnsi="Times New Roman"/>
        </w:rPr>
        <w:t xml:space="preserve"> a Prijímateľ</w:t>
      </w:r>
      <w:r w:rsidRPr="00307126">
        <w:rPr>
          <w:rFonts w:ascii="Times New Roman" w:hAnsi="Times New Roman"/>
        </w:rPr>
        <w:t xml:space="preserve"> </w:t>
      </w:r>
      <w:r w:rsidR="00160AAA" w:rsidRPr="00307126">
        <w:rPr>
          <w:rFonts w:ascii="Times New Roman" w:hAnsi="Times New Roman"/>
        </w:rPr>
        <w:t>je povinný vrátiť NFP alebo jeho časť v súlade s článkom 10 VZP a v súlade s </w:t>
      </w:r>
      <w:r w:rsidR="000678BB" w:rsidRPr="00307126">
        <w:rPr>
          <w:rFonts w:ascii="Times New Roman" w:hAnsi="Times New Roman"/>
        </w:rPr>
        <w:t>článkom</w:t>
      </w:r>
      <w:r w:rsidR="00160AAA" w:rsidRPr="00307126">
        <w:rPr>
          <w:rFonts w:ascii="Times New Roman" w:hAnsi="Times New Roman"/>
        </w:rPr>
        <w:t xml:space="preserve"> 71 ods</w:t>
      </w:r>
      <w:r w:rsidR="001D3560" w:rsidRPr="00307126">
        <w:rPr>
          <w:rFonts w:ascii="Times New Roman" w:hAnsi="Times New Roman"/>
        </w:rPr>
        <w:t>ek</w:t>
      </w:r>
      <w:r w:rsidR="00160AAA" w:rsidRPr="00307126">
        <w:rPr>
          <w:rFonts w:ascii="Times New Roman" w:hAnsi="Times New Roman"/>
        </w:rPr>
        <w:t xml:space="preserve"> 1 všeobecného nariadenia vo výške, ktorá je úmerná obdobiu, počas ktorého došlo k porušeniu podmienok v dôsledku vzniku Podstatnej zmeny Projektu</w:t>
      </w:r>
      <w:r w:rsidRPr="00307126">
        <w:rPr>
          <w:rFonts w:ascii="Times New Roman" w:hAnsi="Times New Roman"/>
        </w:rPr>
        <w:t xml:space="preserve">.  </w:t>
      </w:r>
    </w:p>
    <w:p w14:paraId="304672C9" w14:textId="77777777" w:rsidR="000F6256" w:rsidRPr="00307126" w:rsidRDefault="000F6256" w:rsidP="00EF26B3">
      <w:pPr>
        <w:numPr>
          <w:ilvl w:val="1"/>
          <w:numId w:val="1"/>
        </w:numPr>
        <w:spacing w:before="120" w:after="0" w:line="264" w:lineRule="auto"/>
        <w:jc w:val="both"/>
        <w:rPr>
          <w:rFonts w:ascii="Times New Roman" w:hAnsi="Times New Roman"/>
          <w:bCs/>
        </w:rPr>
      </w:pPr>
      <w:r w:rsidRPr="00307126">
        <w:rPr>
          <w:rFonts w:ascii="Times New Roman" w:hAnsi="Times New Roman"/>
        </w:rPr>
        <w:t xml:space="preserve">Podstatnou zmenou Projektu je aj </w:t>
      </w:r>
      <w:commentRangeStart w:id="41"/>
      <w:r w:rsidR="00107570" w:rsidRPr="00307126">
        <w:rPr>
          <w:rFonts w:ascii="Times New Roman" w:hAnsi="Times New Roman"/>
          <w:bCs/>
        </w:rPr>
        <w:t xml:space="preserve">prevod alebo prechod vlastníctva </w:t>
      </w:r>
      <w:r w:rsidR="00615F17" w:rsidRPr="00307126">
        <w:rPr>
          <w:rFonts w:ascii="Times New Roman" w:hAnsi="Times New Roman"/>
          <w:bCs/>
        </w:rPr>
        <w:t xml:space="preserve">majetku </w:t>
      </w:r>
      <w:r w:rsidR="00D83EF8" w:rsidRPr="00307126">
        <w:rPr>
          <w:rFonts w:ascii="Times New Roman" w:hAnsi="Times New Roman"/>
          <w:bCs/>
        </w:rPr>
        <w:t>obstarávaného alebo zhodnoteného v rámci Projektu</w:t>
      </w:r>
      <w:r w:rsidR="00107570" w:rsidRPr="00307126">
        <w:rPr>
          <w:rFonts w:ascii="Times New Roman" w:hAnsi="Times New Roman"/>
          <w:bCs/>
        </w:rPr>
        <w:t xml:space="preserve">, </w:t>
      </w:r>
      <w:r w:rsidR="00615F17" w:rsidRPr="00307126">
        <w:rPr>
          <w:rFonts w:ascii="Times New Roman" w:hAnsi="Times New Roman"/>
          <w:bCs/>
        </w:rPr>
        <w:t xml:space="preserve">ktorý tvorí súčasť infraštruktúry, </w:t>
      </w:r>
      <w:r w:rsidR="00107570" w:rsidRPr="00307126">
        <w:rPr>
          <w:rFonts w:ascii="Times New Roman" w:hAnsi="Times New Roman"/>
          <w:bCs/>
        </w:rPr>
        <w:t>ak k </w:t>
      </w:r>
      <w:r w:rsidR="00D83EF8" w:rsidRPr="00307126">
        <w:rPr>
          <w:rFonts w:ascii="Times New Roman" w:hAnsi="Times New Roman"/>
          <w:bCs/>
        </w:rPr>
        <w:t xml:space="preserve">nemu </w:t>
      </w:r>
      <w:r w:rsidR="00107570" w:rsidRPr="00307126">
        <w:rPr>
          <w:rFonts w:ascii="Times New Roman" w:hAnsi="Times New Roman"/>
          <w:bCs/>
        </w:rPr>
        <w:t>dôjde v</w:t>
      </w:r>
      <w:r w:rsidR="00C1199A" w:rsidRPr="00307126">
        <w:rPr>
          <w:rFonts w:ascii="Times New Roman" w:hAnsi="Times New Roman"/>
          <w:bCs/>
        </w:rPr>
        <w:t xml:space="preserve"> období </w:t>
      </w:r>
      <w:commentRangeStart w:id="42"/>
      <w:r w:rsidR="00C1199A" w:rsidRPr="00307126">
        <w:rPr>
          <w:rFonts w:ascii="Times New Roman" w:hAnsi="Times New Roman"/>
          <w:bCs/>
        </w:rPr>
        <w:t>piatich</w:t>
      </w:r>
      <w:r w:rsidR="00D83EF8" w:rsidRPr="00307126">
        <w:rPr>
          <w:rFonts w:ascii="Times New Roman" w:hAnsi="Times New Roman"/>
          <w:bCs/>
        </w:rPr>
        <w:t xml:space="preserve"> </w:t>
      </w:r>
      <w:r w:rsidR="00107570" w:rsidRPr="00307126">
        <w:rPr>
          <w:rFonts w:ascii="Times New Roman" w:hAnsi="Times New Roman"/>
          <w:bCs/>
        </w:rPr>
        <w:t xml:space="preserve">rokov </w:t>
      </w:r>
      <w:commentRangeEnd w:id="42"/>
      <w:r w:rsidR="00C1199A" w:rsidRPr="00307126">
        <w:rPr>
          <w:rStyle w:val="Odkaznakomentr"/>
          <w:rFonts w:ascii="Times New Roman" w:eastAsia="Times New Roman" w:hAnsi="Times New Roman"/>
          <w:sz w:val="22"/>
          <w:szCs w:val="22"/>
          <w:lang w:eastAsia="sk-SK"/>
        </w:rPr>
        <w:commentReference w:id="42"/>
      </w:r>
      <w:r w:rsidR="00107570" w:rsidRPr="00307126">
        <w:rPr>
          <w:rFonts w:ascii="Times New Roman" w:hAnsi="Times New Roman"/>
          <w:bCs/>
        </w:rPr>
        <w:t xml:space="preserve">od </w:t>
      </w:r>
      <w:r w:rsidR="00DA5F1B" w:rsidRPr="00307126">
        <w:rPr>
          <w:rFonts w:ascii="Times New Roman" w:hAnsi="Times New Roman"/>
          <w:bCs/>
        </w:rPr>
        <w:t xml:space="preserve">Finančného </w:t>
      </w:r>
      <w:r w:rsidR="00107570" w:rsidRPr="00307126">
        <w:rPr>
          <w:rFonts w:ascii="Times New Roman" w:hAnsi="Times New Roman"/>
          <w:bCs/>
        </w:rPr>
        <w:t xml:space="preserve">ukončenia Projektu a budú naplnené aj ďalšie podmienky pre </w:t>
      </w:r>
      <w:r w:rsidRPr="00307126">
        <w:rPr>
          <w:rFonts w:ascii="Times New Roman" w:hAnsi="Times New Roman"/>
          <w:bCs/>
        </w:rPr>
        <w:t xml:space="preserve">Podstatnú </w:t>
      </w:r>
      <w:r w:rsidR="00107570" w:rsidRPr="00307126">
        <w:rPr>
          <w:rFonts w:ascii="Times New Roman" w:hAnsi="Times New Roman"/>
          <w:bCs/>
        </w:rPr>
        <w:t>zmenu Projektu</w:t>
      </w:r>
      <w:r w:rsidR="00C1199A" w:rsidRPr="00307126">
        <w:rPr>
          <w:rFonts w:ascii="Times New Roman" w:hAnsi="Times New Roman"/>
          <w:bCs/>
        </w:rPr>
        <w:t xml:space="preserve"> vyplývajúce z definície Podstatnej zmeny Projektu uvedenej v čl</w:t>
      </w:r>
      <w:r w:rsidR="009A4BEE" w:rsidRPr="00307126">
        <w:rPr>
          <w:rFonts w:ascii="Times New Roman" w:hAnsi="Times New Roman"/>
          <w:bCs/>
        </w:rPr>
        <w:t>ánku</w:t>
      </w:r>
      <w:r w:rsidR="00C1199A" w:rsidRPr="00307126">
        <w:rPr>
          <w:rFonts w:ascii="Times New Roman" w:hAnsi="Times New Roman"/>
          <w:bCs/>
        </w:rPr>
        <w:t xml:space="preserve"> </w:t>
      </w:r>
      <w:r w:rsidR="00493202" w:rsidRPr="00307126">
        <w:rPr>
          <w:rFonts w:ascii="Times New Roman" w:hAnsi="Times New Roman"/>
          <w:bCs/>
        </w:rPr>
        <w:t>1 ods</w:t>
      </w:r>
      <w:r w:rsidR="001D3560" w:rsidRPr="00307126">
        <w:rPr>
          <w:rFonts w:ascii="Times New Roman" w:hAnsi="Times New Roman"/>
          <w:bCs/>
        </w:rPr>
        <w:t>ek</w:t>
      </w:r>
      <w:r w:rsidR="00493202" w:rsidRPr="00307126">
        <w:rPr>
          <w:rFonts w:ascii="Times New Roman" w:hAnsi="Times New Roman"/>
          <w:bCs/>
        </w:rPr>
        <w:t xml:space="preserve"> 3 VZP</w:t>
      </w:r>
      <w:r w:rsidR="00C1199A" w:rsidRPr="00307126">
        <w:rPr>
          <w:rFonts w:ascii="Times New Roman" w:hAnsi="Times New Roman"/>
          <w:bCs/>
        </w:rPr>
        <w:t xml:space="preserve"> alebo z článku 6 </w:t>
      </w:r>
      <w:r w:rsidR="00EF7588" w:rsidRPr="00307126">
        <w:rPr>
          <w:rFonts w:ascii="Times New Roman" w:hAnsi="Times New Roman"/>
          <w:bCs/>
        </w:rPr>
        <w:t>ods</w:t>
      </w:r>
      <w:r w:rsidR="001D3560" w:rsidRPr="00307126">
        <w:rPr>
          <w:rFonts w:ascii="Times New Roman" w:hAnsi="Times New Roman"/>
          <w:bCs/>
        </w:rPr>
        <w:t>ek</w:t>
      </w:r>
      <w:r w:rsidR="00EF7588" w:rsidRPr="00307126">
        <w:rPr>
          <w:rFonts w:ascii="Times New Roman" w:hAnsi="Times New Roman"/>
          <w:bCs/>
        </w:rPr>
        <w:t xml:space="preserve"> 4 </w:t>
      </w:r>
      <w:r w:rsidR="00C1199A" w:rsidRPr="00307126">
        <w:rPr>
          <w:rFonts w:ascii="Times New Roman" w:hAnsi="Times New Roman"/>
          <w:bCs/>
        </w:rPr>
        <w:t>VZP</w:t>
      </w:r>
      <w:r w:rsidR="00107570" w:rsidRPr="00307126">
        <w:rPr>
          <w:rFonts w:ascii="Times New Roman" w:hAnsi="Times New Roman"/>
          <w:bCs/>
        </w:rPr>
        <w:t>.</w:t>
      </w:r>
      <w:commentRangeEnd w:id="41"/>
      <w:r w:rsidR="009C6F75" w:rsidRPr="00773D77">
        <w:rPr>
          <w:rStyle w:val="Odkaznakomentr"/>
          <w:rFonts w:ascii="Times New Roman" w:hAnsi="Times New Roman"/>
          <w:sz w:val="22"/>
          <w:lang w:val="x-none"/>
        </w:rPr>
        <w:commentReference w:id="41"/>
      </w:r>
      <w:r w:rsidRPr="00307126">
        <w:rPr>
          <w:rFonts w:ascii="Times New Roman" w:hAnsi="Times New Roman"/>
          <w:bCs/>
        </w:rPr>
        <w:t xml:space="preserve">  Ak dôjde k vzniku Podstatnej zmeny Projektu v zmysle predchádzajúcej vety, ide o podstatné porušenie Zmluvy o poskytnutí NFP </w:t>
      </w:r>
      <w:r w:rsidR="00160AAA" w:rsidRPr="00307126">
        <w:rPr>
          <w:rFonts w:ascii="Times New Roman" w:hAnsi="Times New Roman"/>
        </w:rPr>
        <w:t>a Prijímateľ je povinný vrátiť NFP alebo jeho časť v súlade s článkom 10 VZP a v súlade s </w:t>
      </w:r>
      <w:r w:rsidR="000678BB" w:rsidRPr="00307126">
        <w:rPr>
          <w:rFonts w:ascii="Times New Roman" w:hAnsi="Times New Roman"/>
        </w:rPr>
        <w:t>článkom</w:t>
      </w:r>
      <w:r w:rsidR="00160AAA" w:rsidRPr="00307126">
        <w:rPr>
          <w:rFonts w:ascii="Times New Roman" w:hAnsi="Times New Roman"/>
        </w:rPr>
        <w:t xml:space="preserve"> 71 ods</w:t>
      </w:r>
      <w:r w:rsidR="001D3560" w:rsidRPr="00307126">
        <w:rPr>
          <w:rFonts w:ascii="Times New Roman" w:hAnsi="Times New Roman"/>
        </w:rPr>
        <w:t>ek</w:t>
      </w:r>
      <w:r w:rsidR="00160AAA" w:rsidRPr="00307126">
        <w:rPr>
          <w:rFonts w:ascii="Times New Roman" w:hAnsi="Times New Roman"/>
        </w:rPr>
        <w:t xml:space="preserve"> 1 všeobecného nariadenia vo výške, ktorá je úmerná obdobiu, počas ktorého došlo k porušeniu podmienok v dôsledku vzniku Podstatnej zmeny Projektu</w:t>
      </w:r>
      <w:r w:rsidRPr="00307126">
        <w:rPr>
          <w:rFonts w:ascii="Times New Roman" w:hAnsi="Times New Roman"/>
        </w:rPr>
        <w:t xml:space="preserve">.  </w:t>
      </w:r>
    </w:p>
    <w:p w14:paraId="19AE65C9" w14:textId="77777777" w:rsidR="00107570" w:rsidRPr="00307126" w:rsidRDefault="00107570" w:rsidP="00E05099">
      <w:pPr>
        <w:numPr>
          <w:ilvl w:val="1"/>
          <w:numId w:val="1"/>
        </w:numPr>
        <w:spacing w:before="120" w:after="0" w:line="264" w:lineRule="auto"/>
        <w:jc w:val="both"/>
        <w:rPr>
          <w:rFonts w:ascii="Times New Roman" w:hAnsi="Times New Roman"/>
          <w:bCs/>
        </w:rPr>
      </w:pPr>
      <w:r w:rsidRPr="00307126">
        <w:rPr>
          <w:rFonts w:ascii="Times New Roman" w:hAnsi="Times New Roman"/>
          <w:bCs/>
        </w:rPr>
        <w:t xml:space="preserve">Zmluvné strany sa vzájomne zaväzujú poskytovať si všetku potrebnú súčinnosť na plnenie záväzkov z tejto Zmluvy </w:t>
      </w:r>
      <w:r w:rsidRPr="00307126">
        <w:rPr>
          <w:rFonts w:ascii="Times New Roman" w:hAnsi="Times New Roman"/>
        </w:rPr>
        <w:t>o poskytnutí NFP</w:t>
      </w:r>
      <w:r w:rsidRPr="00307126">
        <w:rPr>
          <w:rFonts w:ascii="Times New Roman" w:hAnsi="Times New Roman"/>
          <w:bCs/>
        </w:rPr>
        <w:t xml:space="preserve">. V prípade, ak má </w:t>
      </w:r>
      <w:r w:rsidR="00C1199A" w:rsidRPr="00307126">
        <w:rPr>
          <w:rFonts w:ascii="Times New Roman" w:hAnsi="Times New Roman"/>
          <w:bCs/>
        </w:rPr>
        <w:t>Z</w:t>
      </w:r>
      <w:r w:rsidRPr="00307126">
        <w:rPr>
          <w:rFonts w:ascii="Times New Roman" w:hAnsi="Times New Roman"/>
          <w:bCs/>
        </w:rPr>
        <w:t xml:space="preserve">mluvná strana za to, že druhá </w:t>
      </w:r>
      <w:r w:rsidR="00C1199A" w:rsidRPr="00307126">
        <w:rPr>
          <w:rFonts w:ascii="Times New Roman" w:hAnsi="Times New Roman"/>
          <w:bCs/>
        </w:rPr>
        <w:t>Z</w:t>
      </w:r>
      <w:r w:rsidRPr="00307126">
        <w:rPr>
          <w:rFonts w:ascii="Times New Roman" w:hAnsi="Times New Roman"/>
          <w:bCs/>
        </w:rPr>
        <w:t xml:space="preserve">mluvná strana neposkytuje dostatočnú požadovanú súčinnosť, </w:t>
      </w:r>
      <w:r w:rsidR="00D83EF8" w:rsidRPr="00307126">
        <w:rPr>
          <w:rFonts w:ascii="Times New Roman" w:hAnsi="Times New Roman"/>
          <w:bCs/>
        </w:rPr>
        <w:t xml:space="preserve">je povinná ju </w:t>
      </w:r>
      <w:r w:rsidRPr="00307126">
        <w:rPr>
          <w:rFonts w:ascii="Times New Roman" w:hAnsi="Times New Roman"/>
          <w:bCs/>
        </w:rPr>
        <w:t xml:space="preserve">písomne </w:t>
      </w:r>
      <w:r w:rsidR="00D83EF8" w:rsidRPr="00307126">
        <w:rPr>
          <w:rFonts w:ascii="Times New Roman" w:hAnsi="Times New Roman"/>
          <w:bCs/>
        </w:rPr>
        <w:t>vyzvať</w:t>
      </w:r>
      <w:r w:rsidRPr="00307126">
        <w:rPr>
          <w:rFonts w:ascii="Times New Roman" w:hAnsi="Times New Roman"/>
          <w:bCs/>
        </w:rPr>
        <w:t xml:space="preserve"> na nápravu. </w:t>
      </w:r>
    </w:p>
    <w:p w14:paraId="52837E8D" w14:textId="77777777" w:rsidR="00D83EF8" w:rsidRPr="00307126" w:rsidRDefault="00107570" w:rsidP="000F6256">
      <w:pPr>
        <w:numPr>
          <w:ilvl w:val="1"/>
          <w:numId w:val="1"/>
        </w:numPr>
        <w:spacing w:before="120" w:after="0" w:line="264" w:lineRule="auto"/>
        <w:jc w:val="both"/>
        <w:rPr>
          <w:rFonts w:ascii="Times New Roman" w:hAnsi="Times New Roman"/>
          <w:bCs/>
        </w:rPr>
      </w:pPr>
      <w:r w:rsidRPr="00307126">
        <w:rPr>
          <w:rFonts w:ascii="Times New Roman" w:hAnsi="Times New Roman"/>
          <w:bCs/>
        </w:rPr>
        <w:t>Prijímateľ je povinný uzatvárať zmluvné vzťahy v súvislosti s </w:t>
      </w:r>
      <w:r w:rsidR="00C1199A" w:rsidRPr="00307126">
        <w:rPr>
          <w:rFonts w:ascii="Times New Roman" w:hAnsi="Times New Roman"/>
          <w:bCs/>
        </w:rPr>
        <w:t>R</w:t>
      </w:r>
      <w:r w:rsidRPr="00307126">
        <w:rPr>
          <w:rFonts w:ascii="Times New Roman" w:hAnsi="Times New Roman"/>
          <w:bCs/>
        </w:rPr>
        <w:t xml:space="preserve">ealizáciou </w:t>
      </w:r>
      <w:r w:rsidR="00C1199A" w:rsidRPr="00307126">
        <w:rPr>
          <w:rFonts w:ascii="Times New Roman" w:hAnsi="Times New Roman"/>
          <w:bCs/>
        </w:rPr>
        <w:t xml:space="preserve">Projektu </w:t>
      </w:r>
      <w:r w:rsidRPr="00307126">
        <w:rPr>
          <w:rFonts w:ascii="Times New Roman" w:hAnsi="Times New Roman"/>
          <w:bCs/>
        </w:rPr>
        <w:t xml:space="preserve"> s tretími stranami výhradne v písomnej forme, </w:t>
      </w:r>
      <w:r w:rsidR="004059ED" w:rsidRPr="00307126">
        <w:rPr>
          <w:rFonts w:ascii="Times New Roman" w:hAnsi="Times New Roman"/>
          <w:bCs/>
        </w:rPr>
        <w:t>ak</w:t>
      </w:r>
      <w:r w:rsidRPr="00307126">
        <w:rPr>
          <w:rFonts w:ascii="Times New Roman" w:hAnsi="Times New Roman"/>
          <w:bCs/>
        </w:rPr>
        <w:t xml:space="preserve"> Poskytovateľ neurčí inak.</w:t>
      </w:r>
    </w:p>
    <w:p w14:paraId="199AB959" w14:textId="127796DD" w:rsidR="000F6256" w:rsidRPr="00307126" w:rsidRDefault="00D83EF8" w:rsidP="00A66B02">
      <w:pPr>
        <w:numPr>
          <w:ilvl w:val="1"/>
          <w:numId w:val="1"/>
        </w:numPr>
        <w:spacing w:before="120" w:line="264" w:lineRule="auto"/>
        <w:jc w:val="both"/>
        <w:rPr>
          <w:rFonts w:ascii="Times New Roman" w:hAnsi="Times New Roman"/>
          <w:bCs/>
        </w:rPr>
      </w:pPr>
      <w:r w:rsidRPr="00307126">
        <w:rPr>
          <w:rFonts w:ascii="Times New Roman" w:hAnsi="Times New Roman"/>
          <w:bCs/>
        </w:rPr>
        <w:t>Prijímateľ je povinný riadiť sa aktuáln</w:t>
      </w:r>
      <w:r w:rsidR="00167D7B">
        <w:rPr>
          <w:rFonts w:ascii="Times New Roman" w:hAnsi="Times New Roman"/>
          <w:bCs/>
        </w:rPr>
        <w:t>e platn</w:t>
      </w:r>
      <w:r w:rsidRPr="00307126">
        <w:rPr>
          <w:rFonts w:ascii="Times New Roman" w:hAnsi="Times New Roman"/>
          <w:bCs/>
        </w:rPr>
        <w:t xml:space="preserve">ou verziou Manuálu informovania a </w:t>
      </w:r>
      <w:r w:rsidR="004360BC" w:rsidRPr="00307126">
        <w:rPr>
          <w:rFonts w:ascii="Times New Roman" w:hAnsi="Times New Roman"/>
          <w:bCs/>
        </w:rPr>
        <w:t>komunikácie</w:t>
      </w:r>
      <w:r w:rsidRPr="00307126">
        <w:rPr>
          <w:rFonts w:ascii="Times New Roman" w:hAnsi="Times New Roman"/>
          <w:bCs/>
        </w:rPr>
        <w:t xml:space="preserve"> pre prijímateľov NFP zverejnenou na webovom sídle Poskytovateľa.</w:t>
      </w:r>
    </w:p>
    <w:p w14:paraId="5FC541CE" w14:textId="77777777" w:rsidR="005D01B9" w:rsidRPr="00307126" w:rsidRDefault="00107570" w:rsidP="00A66B02">
      <w:pPr>
        <w:pStyle w:val="Nadpis3"/>
        <w:tabs>
          <w:tab w:val="left" w:pos="1440"/>
        </w:tabs>
        <w:spacing w:before="120" w:line="264" w:lineRule="auto"/>
        <w:jc w:val="both"/>
        <w:rPr>
          <w:rFonts w:ascii="Times New Roman" w:hAnsi="Times New Roman"/>
          <w:sz w:val="22"/>
          <w:szCs w:val="22"/>
          <w:lang w:val="sk-SK"/>
        </w:rPr>
      </w:pPr>
      <w:r w:rsidRPr="00307126">
        <w:rPr>
          <w:rFonts w:ascii="Times New Roman" w:hAnsi="Times New Roman"/>
          <w:sz w:val="22"/>
          <w:szCs w:val="22"/>
        </w:rPr>
        <w:lastRenderedPageBreak/>
        <w:t>Článok 3</w:t>
      </w:r>
      <w:r w:rsidRPr="00307126">
        <w:rPr>
          <w:rFonts w:ascii="Times New Roman" w:hAnsi="Times New Roman"/>
          <w:sz w:val="22"/>
          <w:szCs w:val="22"/>
        </w:rPr>
        <w:tab/>
        <w:t>OBSTARÁVANIE SLUŽIEB, TOVAROV A PRÁC PRIJÍMATEĽOM</w:t>
      </w:r>
    </w:p>
    <w:p w14:paraId="2D7A57B3" w14:textId="77777777" w:rsidR="003C0F18" w:rsidRPr="00F557E6" w:rsidRDefault="003C0F18" w:rsidP="005E6C80">
      <w:pPr>
        <w:numPr>
          <w:ilvl w:val="1"/>
          <w:numId w:val="25"/>
        </w:numPr>
        <w:spacing w:before="120" w:line="264" w:lineRule="auto"/>
        <w:jc w:val="both"/>
        <w:rPr>
          <w:rFonts w:ascii="Times New Roman" w:hAnsi="Times New Roman"/>
        </w:rPr>
      </w:pPr>
      <w:r w:rsidRPr="00307126">
        <w:rPr>
          <w:rFonts w:ascii="Times New Roman" w:hAnsi="Times New Roman"/>
        </w:rPr>
        <w:t>Prijímateľ má právo zabezpečiť od tretích osôb dodávku služieb, tovarov a stavebných prác potrebných pre realizáciu aktivít Projektu</w:t>
      </w:r>
      <w:r w:rsidR="007C0E96" w:rsidRPr="00307126">
        <w:rPr>
          <w:rFonts w:ascii="Times New Roman" w:hAnsi="Times New Roman"/>
        </w:rPr>
        <w:t xml:space="preserve"> </w:t>
      </w:r>
      <w:r w:rsidR="009A6C12" w:rsidRPr="00307126">
        <w:rPr>
          <w:rFonts w:ascii="Times New Roman" w:hAnsi="Times New Roman"/>
        </w:rPr>
        <w:t>a súčasne je povinný dodržiavať princípy</w:t>
      </w:r>
      <w:r w:rsidRPr="00307126">
        <w:rPr>
          <w:rFonts w:ascii="Times New Roman" w:hAnsi="Times New Roman"/>
        </w:rPr>
        <w:t xml:space="preserve"> </w:t>
      </w:r>
      <w:r w:rsidRPr="00F557E6">
        <w:rPr>
          <w:rFonts w:ascii="Times New Roman" w:hAnsi="Times New Roman"/>
        </w:rPr>
        <w:t>nediskriminácie</w:t>
      </w:r>
      <w:r w:rsidR="005E6C80" w:rsidRPr="00F557E6">
        <w:rPr>
          <w:rFonts w:ascii="Times New Roman" w:hAnsi="Times New Roman"/>
        </w:rPr>
        <w:t xml:space="preserve"> hospodárskych subjektov</w:t>
      </w:r>
      <w:r w:rsidRPr="00F557E6">
        <w:rPr>
          <w:rFonts w:ascii="Times New Roman" w:hAnsi="Times New Roman"/>
        </w:rPr>
        <w:t xml:space="preserve">, </w:t>
      </w:r>
      <w:r w:rsidR="00C02F0F" w:rsidRPr="00F557E6">
        <w:rPr>
          <w:rFonts w:ascii="Times New Roman" w:hAnsi="Times New Roman"/>
        </w:rPr>
        <w:t xml:space="preserve">rovnakého zaobchádzania, </w:t>
      </w:r>
      <w:r w:rsidRPr="00F557E6">
        <w:rPr>
          <w:rFonts w:ascii="Times New Roman" w:hAnsi="Times New Roman"/>
        </w:rPr>
        <w:t>transparentnosti</w:t>
      </w:r>
      <w:r w:rsidR="00161C93" w:rsidRPr="00F557E6">
        <w:rPr>
          <w:rFonts w:ascii="Times New Roman" w:hAnsi="Times New Roman"/>
        </w:rPr>
        <w:t>,</w:t>
      </w:r>
      <w:r w:rsidR="005E6C80" w:rsidRPr="00F557E6">
        <w:rPr>
          <w:rFonts w:ascii="Times New Roman" w:hAnsi="Times New Roman"/>
        </w:rPr>
        <w:t xml:space="preserve"> vrátane posúdenia konfliktu </w:t>
      </w:r>
      <w:r w:rsidR="00161C93" w:rsidRPr="00F557E6">
        <w:rPr>
          <w:rFonts w:ascii="Times New Roman" w:hAnsi="Times New Roman"/>
        </w:rPr>
        <w:t>záujmov</w:t>
      </w:r>
      <w:r w:rsidRPr="00F557E6">
        <w:rPr>
          <w:rFonts w:ascii="Times New Roman" w:hAnsi="Times New Roman"/>
        </w:rPr>
        <w:t xml:space="preserve">, hospodárnosti, efektívnosti, </w:t>
      </w:r>
      <w:r w:rsidR="00E67226" w:rsidRPr="00F557E6">
        <w:rPr>
          <w:rFonts w:ascii="Times New Roman" w:hAnsi="Times New Roman"/>
        </w:rPr>
        <w:t xml:space="preserve">proporcionality, </w:t>
      </w:r>
      <w:r w:rsidRPr="00F557E6">
        <w:rPr>
          <w:rFonts w:ascii="Times New Roman" w:hAnsi="Times New Roman"/>
        </w:rPr>
        <w:t>účinnosti</w:t>
      </w:r>
      <w:r w:rsidR="00E67226" w:rsidRPr="00F557E6">
        <w:rPr>
          <w:rFonts w:ascii="Times New Roman" w:hAnsi="Times New Roman"/>
        </w:rPr>
        <w:t xml:space="preserve"> a </w:t>
      </w:r>
      <w:r w:rsidRPr="00F557E6">
        <w:rPr>
          <w:rFonts w:ascii="Times New Roman" w:hAnsi="Times New Roman"/>
        </w:rPr>
        <w:t>účelnosti</w:t>
      </w:r>
      <w:r w:rsidR="00E67226" w:rsidRPr="00F557E6">
        <w:rPr>
          <w:rFonts w:ascii="Times New Roman" w:hAnsi="Times New Roman"/>
        </w:rPr>
        <w:t>.</w:t>
      </w:r>
    </w:p>
    <w:p w14:paraId="49833C07" w14:textId="28492548" w:rsidR="00323747" w:rsidRPr="00F557E6" w:rsidRDefault="00323747" w:rsidP="005E6C80">
      <w:pPr>
        <w:numPr>
          <w:ilvl w:val="1"/>
          <w:numId w:val="25"/>
        </w:numPr>
        <w:spacing w:before="120" w:line="264" w:lineRule="auto"/>
        <w:jc w:val="both"/>
        <w:rPr>
          <w:rFonts w:ascii="Times New Roman" w:hAnsi="Times New Roman"/>
        </w:rPr>
      </w:pPr>
      <w:r w:rsidRPr="00F557E6">
        <w:rPr>
          <w:rFonts w:ascii="Times New Roman" w:hAnsi="Times New Roman"/>
        </w:rPr>
        <w:t xml:space="preserve">V závislosti od </w:t>
      </w:r>
      <w:r w:rsidR="00E67226" w:rsidRPr="00F557E6">
        <w:rPr>
          <w:rFonts w:ascii="Times New Roman" w:hAnsi="Times New Roman"/>
        </w:rPr>
        <w:t xml:space="preserve">preukázateľného začatia postupu zadávania zákazky bude </w:t>
      </w:r>
      <w:r w:rsidRPr="00F557E6">
        <w:rPr>
          <w:rFonts w:ascii="Times New Roman" w:hAnsi="Times New Roman"/>
        </w:rPr>
        <w:t>prijímateľ</w:t>
      </w:r>
      <w:r w:rsidR="00E67226" w:rsidRPr="00F557E6">
        <w:rPr>
          <w:rFonts w:ascii="Times New Roman" w:hAnsi="Times New Roman"/>
        </w:rPr>
        <w:t xml:space="preserve"> postupovať podľa</w:t>
      </w:r>
      <w:r w:rsidRPr="00F557E6">
        <w:rPr>
          <w:rFonts w:ascii="Times New Roman" w:hAnsi="Times New Roman"/>
        </w:rPr>
        <w:t xml:space="preserve"> zákona o VO (preukázateľne </w:t>
      </w:r>
      <w:r w:rsidR="007275F1" w:rsidRPr="00F557E6">
        <w:rPr>
          <w:rFonts w:ascii="Times New Roman" w:hAnsi="Times New Roman"/>
        </w:rPr>
        <w:t>začatý</w:t>
      </w:r>
      <w:r w:rsidR="00E67226" w:rsidRPr="00F557E6">
        <w:rPr>
          <w:rFonts w:ascii="Times New Roman" w:hAnsi="Times New Roman"/>
        </w:rPr>
        <w:t xml:space="preserve"> </w:t>
      </w:r>
      <w:r w:rsidR="00180746" w:rsidRPr="00F557E6">
        <w:rPr>
          <w:rFonts w:ascii="Times New Roman" w:hAnsi="Times New Roman"/>
        </w:rPr>
        <w:t xml:space="preserve">postup </w:t>
      </w:r>
      <w:r w:rsidRPr="00F557E6">
        <w:rPr>
          <w:rFonts w:ascii="Times New Roman" w:hAnsi="Times New Roman"/>
        </w:rPr>
        <w:t>po 1</w:t>
      </w:r>
      <w:r w:rsidR="00E67226" w:rsidRPr="00F557E6">
        <w:rPr>
          <w:rFonts w:ascii="Times New Roman" w:hAnsi="Times New Roman"/>
        </w:rPr>
        <w:t>7</w:t>
      </w:r>
      <w:r w:rsidRPr="00F557E6">
        <w:rPr>
          <w:rFonts w:ascii="Times New Roman" w:hAnsi="Times New Roman"/>
        </w:rPr>
        <w:t xml:space="preserve">.4.2016) alebo zákona </w:t>
      </w:r>
      <w:r w:rsidR="007275F1" w:rsidRPr="00F557E6">
        <w:rPr>
          <w:rFonts w:ascii="Times New Roman" w:hAnsi="Times New Roman"/>
        </w:rPr>
        <w:t xml:space="preserve">                          </w:t>
      </w:r>
      <w:r w:rsidRPr="00F557E6">
        <w:rPr>
          <w:rFonts w:ascii="Times New Roman" w:hAnsi="Times New Roman"/>
        </w:rPr>
        <w:t xml:space="preserve">č. 25/2006 Z. z. (preukázateľne </w:t>
      </w:r>
      <w:r w:rsidR="007275F1" w:rsidRPr="00F557E6">
        <w:rPr>
          <w:rFonts w:ascii="Times New Roman" w:hAnsi="Times New Roman"/>
        </w:rPr>
        <w:t>začatý</w:t>
      </w:r>
      <w:r w:rsidR="00E67226" w:rsidRPr="00F557E6">
        <w:rPr>
          <w:rFonts w:ascii="Times New Roman" w:hAnsi="Times New Roman"/>
        </w:rPr>
        <w:t xml:space="preserve"> </w:t>
      </w:r>
      <w:r w:rsidR="00180746" w:rsidRPr="00F557E6">
        <w:rPr>
          <w:rFonts w:ascii="Times New Roman" w:hAnsi="Times New Roman"/>
        </w:rPr>
        <w:t xml:space="preserve">postup </w:t>
      </w:r>
      <w:r w:rsidR="00E67226" w:rsidRPr="00F557E6">
        <w:rPr>
          <w:rFonts w:ascii="Times New Roman" w:hAnsi="Times New Roman"/>
        </w:rPr>
        <w:t>do</w:t>
      </w:r>
      <w:r w:rsidRPr="00F557E6">
        <w:rPr>
          <w:rFonts w:ascii="Times New Roman" w:hAnsi="Times New Roman"/>
        </w:rPr>
        <w:t xml:space="preserve"> 1</w:t>
      </w:r>
      <w:r w:rsidR="00E67226" w:rsidRPr="00F557E6">
        <w:rPr>
          <w:rFonts w:ascii="Times New Roman" w:hAnsi="Times New Roman"/>
        </w:rPr>
        <w:t>7</w:t>
      </w:r>
      <w:r w:rsidRPr="00F557E6">
        <w:rPr>
          <w:rFonts w:ascii="Times New Roman" w:hAnsi="Times New Roman"/>
        </w:rPr>
        <w:t>.4.2016). Odkazy na ustanovenia zákona</w:t>
      </w:r>
      <w:r w:rsidR="00180746" w:rsidRPr="00F557E6">
        <w:rPr>
          <w:rFonts w:ascii="Times New Roman" w:hAnsi="Times New Roman"/>
        </w:rPr>
        <w:t xml:space="preserve"> </w:t>
      </w:r>
      <w:r w:rsidRPr="00F557E6">
        <w:rPr>
          <w:rFonts w:ascii="Times New Roman" w:hAnsi="Times New Roman"/>
        </w:rPr>
        <w:t>č. 25/2006 Z. z. sú ďalej v texte uvádzané v zátvorke.</w:t>
      </w:r>
    </w:p>
    <w:p w14:paraId="4AA2B5C1" w14:textId="6437172E" w:rsidR="003C0F18" w:rsidRPr="00307126" w:rsidRDefault="003C0F18" w:rsidP="001469D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postupovať pri zadávaní zákaziek na dodanie služieb, tovarov a  stavebných prác potrebných pre Realizáciu aktivít Projektu </w:t>
      </w:r>
      <w:r w:rsidR="00EE00C8" w:rsidRPr="00307126">
        <w:rPr>
          <w:rFonts w:ascii="Times New Roman" w:hAnsi="Times New Roman"/>
        </w:rPr>
        <w:t xml:space="preserve">ako aj pri zmenách týchto zákaziek </w:t>
      </w:r>
      <w:r w:rsidRPr="00307126">
        <w:rPr>
          <w:rFonts w:ascii="Times New Roman" w:hAnsi="Times New Roman"/>
        </w:rPr>
        <w:t>v súlade so zákonom o</w:t>
      </w:r>
      <w:r w:rsidR="00323747" w:rsidRPr="00307126">
        <w:rPr>
          <w:rFonts w:ascii="Times New Roman" w:hAnsi="Times New Roman"/>
        </w:rPr>
        <w:t> </w:t>
      </w:r>
      <w:r w:rsidRPr="00307126">
        <w:rPr>
          <w:rFonts w:ascii="Times New Roman" w:hAnsi="Times New Roman"/>
        </w:rPr>
        <w:t>VO</w:t>
      </w:r>
      <w:r w:rsidR="00323747" w:rsidRPr="00307126">
        <w:rPr>
          <w:rFonts w:ascii="Times New Roman" w:hAnsi="Times New Roman"/>
        </w:rPr>
        <w:t xml:space="preserve"> alebo v súlade so zákonom č. 25/2006 Z.</w:t>
      </w:r>
      <w:r w:rsidR="001469D5" w:rsidRPr="00307126">
        <w:rPr>
          <w:rFonts w:ascii="Times New Roman" w:hAnsi="Times New Roman"/>
        </w:rPr>
        <w:t xml:space="preserve"> </w:t>
      </w:r>
      <w:r w:rsidR="00323747" w:rsidRPr="00307126">
        <w:rPr>
          <w:rFonts w:ascii="Times New Roman" w:hAnsi="Times New Roman"/>
        </w:rPr>
        <w:t>z</w:t>
      </w:r>
      <w:r w:rsidRPr="00307126">
        <w:rPr>
          <w:rFonts w:ascii="Times New Roman" w:hAnsi="Times New Roman"/>
        </w:rPr>
        <w:t>.</w:t>
      </w:r>
      <w:r w:rsidR="001469D5" w:rsidRPr="00307126">
        <w:rPr>
          <w:rFonts w:ascii="Times New Roman" w:hAnsi="Times New Roman"/>
        </w:rPr>
        <w:t xml:space="preserve"> v závislosti od preukázateľného </w:t>
      </w:r>
      <w:r w:rsidR="00F61BB8">
        <w:rPr>
          <w:rFonts w:ascii="Times New Roman" w:hAnsi="Times New Roman"/>
        </w:rPr>
        <w:t xml:space="preserve">dátumu </w:t>
      </w:r>
      <w:r w:rsidR="001469D5" w:rsidRPr="00307126">
        <w:rPr>
          <w:rFonts w:ascii="Times New Roman" w:hAnsi="Times New Roman"/>
        </w:rPr>
        <w:t>začatia postupu zadávania zákazky.</w:t>
      </w:r>
      <w:r w:rsidRPr="00307126">
        <w:rPr>
          <w:rFonts w:ascii="Times New Roman" w:hAnsi="Times New Roman"/>
        </w:rPr>
        <w:t xml:space="preserve"> </w:t>
      </w:r>
      <w:r w:rsidR="009A6C12" w:rsidRPr="00307126">
        <w:rPr>
          <w:rFonts w:ascii="Times New Roman" w:hAnsi="Times New Roman"/>
        </w:rPr>
        <w:t xml:space="preserve">Ak sa ustanovenia zákona o VO </w:t>
      </w:r>
      <w:r w:rsidR="00323747" w:rsidRPr="00307126">
        <w:rPr>
          <w:rFonts w:ascii="Times New Roman" w:hAnsi="Times New Roman"/>
        </w:rPr>
        <w:t xml:space="preserve">alebo zákona č. 25/2006 </w:t>
      </w:r>
      <w:r w:rsidR="007275F1" w:rsidRPr="00307126">
        <w:rPr>
          <w:rFonts w:ascii="Times New Roman" w:hAnsi="Times New Roman"/>
        </w:rPr>
        <w:t xml:space="preserve">Z. </w:t>
      </w:r>
      <w:r w:rsidR="00323747" w:rsidRPr="00307126">
        <w:rPr>
          <w:rFonts w:ascii="Times New Roman" w:hAnsi="Times New Roman"/>
        </w:rPr>
        <w:t xml:space="preserve">z. </w:t>
      </w:r>
      <w:r w:rsidR="009A6C12" w:rsidRPr="00307126">
        <w:rPr>
          <w:rFonts w:ascii="Times New Roman" w:hAnsi="Times New Roman"/>
        </w:rPr>
        <w:t>na Prijímateľa alebo danú zákazku nevzťahujú,</w:t>
      </w:r>
      <w:r w:rsidRPr="00307126">
        <w:rPr>
          <w:rFonts w:ascii="Times New Roman" w:hAnsi="Times New Roman"/>
        </w:rPr>
        <w:t xml:space="preserve"> je </w:t>
      </w:r>
      <w:r w:rsidR="009A6C12" w:rsidRPr="00307126">
        <w:rPr>
          <w:rFonts w:ascii="Times New Roman" w:hAnsi="Times New Roman"/>
        </w:rPr>
        <w:t xml:space="preserve">Prijímateľ </w:t>
      </w:r>
      <w:r w:rsidRPr="00307126">
        <w:rPr>
          <w:rFonts w:ascii="Times New Roman" w:hAnsi="Times New Roman"/>
        </w:rPr>
        <w:t>povinný postupovať pri zadávaní zákaziek podľa pravidiel upravených v</w:t>
      </w:r>
      <w:r w:rsidR="009C1774" w:rsidRPr="00307126">
        <w:rPr>
          <w:rFonts w:ascii="Times New Roman" w:hAnsi="Times New Roman"/>
        </w:rPr>
        <w:t xml:space="preserve"> aktuálnom </w:t>
      </w:r>
      <w:r w:rsidRPr="00307126">
        <w:rPr>
          <w:rFonts w:ascii="Times New Roman" w:hAnsi="Times New Roman"/>
        </w:rPr>
        <w:t>Metodickom pokyne CKO č</w:t>
      </w:r>
      <w:r w:rsidR="00BD2AA7" w:rsidRPr="00307126">
        <w:rPr>
          <w:rFonts w:ascii="Times New Roman" w:hAnsi="Times New Roman"/>
        </w:rPr>
        <w:t>. 12</w:t>
      </w:r>
      <w:r w:rsidR="00685086" w:rsidRPr="00307126">
        <w:rPr>
          <w:rFonts w:ascii="Times New Roman" w:hAnsi="Times New Roman"/>
        </w:rPr>
        <w:t xml:space="preserve"> </w:t>
      </w:r>
      <w:r w:rsidR="00323747" w:rsidRPr="00307126">
        <w:rPr>
          <w:rFonts w:ascii="Times New Roman" w:hAnsi="Times New Roman"/>
        </w:rPr>
        <w:t xml:space="preserve">(v prípade </w:t>
      </w:r>
      <w:r w:rsidR="001469D5" w:rsidRPr="00307126">
        <w:rPr>
          <w:rFonts w:ascii="Times New Roman" w:hAnsi="Times New Roman"/>
        </w:rPr>
        <w:t>postupu podľa</w:t>
      </w:r>
      <w:r w:rsidR="00323747" w:rsidRPr="00307126">
        <w:rPr>
          <w:rFonts w:ascii="Times New Roman" w:hAnsi="Times New Roman"/>
        </w:rPr>
        <w:t xml:space="preserve"> zákona</w:t>
      </w:r>
      <w:r w:rsidR="009C1774" w:rsidRPr="00307126">
        <w:rPr>
          <w:rFonts w:ascii="Times New Roman" w:hAnsi="Times New Roman"/>
        </w:rPr>
        <w:t xml:space="preserve"> </w:t>
      </w:r>
      <w:r w:rsidR="00323747" w:rsidRPr="00307126">
        <w:rPr>
          <w:rFonts w:ascii="Times New Roman" w:hAnsi="Times New Roman"/>
        </w:rPr>
        <w:t xml:space="preserve">č. 25/2006 Z. z. </w:t>
      </w:r>
      <w:r w:rsidR="00180746" w:rsidRPr="00307126">
        <w:rPr>
          <w:rFonts w:ascii="Times New Roman" w:hAnsi="Times New Roman"/>
        </w:rPr>
        <w:t xml:space="preserve">podľa </w:t>
      </w:r>
      <w:r w:rsidR="00323747" w:rsidRPr="00307126">
        <w:rPr>
          <w:rFonts w:ascii="Times New Roman" w:hAnsi="Times New Roman"/>
        </w:rPr>
        <w:t>MP CKO č. 12</w:t>
      </w:r>
      <w:r w:rsidR="00180746" w:rsidRPr="00307126">
        <w:rPr>
          <w:rFonts w:ascii="Times New Roman" w:hAnsi="Times New Roman"/>
        </w:rPr>
        <w:t>,</w:t>
      </w:r>
      <w:r w:rsidR="001469D5" w:rsidRPr="00307126">
        <w:rPr>
          <w:rFonts w:ascii="Times New Roman" w:hAnsi="Times New Roman"/>
        </w:rPr>
        <w:t xml:space="preserve"> </w:t>
      </w:r>
      <w:r w:rsidR="00180746" w:rsidRPr="00307126">
        <w:rPr>
          <w:rFonts w:ascii="Times New Roman" w:hAnsi="Times New Roman"/>
        </w:rPr>
        <w:t xml:space="preserve">verzia </w:t>
      </w:r>
      <w:r w:rsidR="001469D5" w:rsidRPr="00307126">
        <w:rPr>
          <w:rFonts w:ascii="Times New Roman" w:hAnsi="Times New Roman"/>
        </w:rPr>
        <w:t>2</w:t>
      </w:r>
      <w:r w:rsidR="00323747" w:rsidRPr="00307126">
        <w:rPr>
          <w:rFonts w:ascii="Times New Roman" w:hAnsi="Times New Roman"/>
        </w:rPr>
        <w:t>)</w:t>
      </w:r>
      <w:r w:rsidR="007275F1" w:rsidRPr="00307126">
        <w:rPr>
          <w:rFonts w:ascii="Times New Roman" w:hAnsi="Times New Roman"/>
        </w:rPr>
        <w:t>.</w:t>
      </w:r>
      <w:r w:rsidR="00323747" w:rsidRPr="00307126">
        <w:rPr>
          <w:rFonts w:ascii="Times New Roman" w:hAnsi="Times New Roman"/>
        </w:rPr>
        <w:t xml:space="preserve"> </w:t>
      </w:r>
      <w:r w:rsidR="00685086" w:rsidRPr="00307126">
        <w:rPr>
          <w:rFonts w:ascii="Times New Roman" w:hAnsi="Times New Roman"/>
        </w:rPr>
        <w:t>Prijímateľ je povinný pri zadávaní zákaziek podľa</w:t>
      </w:r>
      <w:r w:rsidR="001469D5" w:rsidRPr="00307126">
        <w:rPr>
          <w:rFonts w:ascii="Times New Roman" w:hAnsi="Times New Roman"/>
        </w:rPr>
        <w:t xml:space="preserve"> </w:t>
      </w:r>
      <w:r w:rsidR="00323747" w:rsidRPr="00307126">
        <w:rPr>
          <w:rFonts w:ascii="Times New Roman" w:hAnsi="Times New Roman"/>
        </w:rPr>
        <w:t>§ 117 zákona</w:t>
      </w:r>
      <w:r w:rsidR="007275F1" w:rsidRPr="00307126">
        <w:rPr>
          <w:rFonts w:ascii="Times New Roman" w:hAnsi="Times New Roman"/>
        </w:rPr>
        <w:t xml:space="preserve"> </w:t>
      </w:r>
      <w:r w:rsidR="00323747" w:rsidRPr="00307126">
        <w:rPr>
          <w:rFonts w:ascii="Times New Roman" w:hAnsi="Times New Roman"/>
        </w:rPr>
        <w:t>o VO</w:t>
      </w:r>
      <w:r w:rsidR="00685086" w:rsidRPr="00307126">
        <w:rPr>
          <w:rFonts w:ascii="Times New Roman" w:hAnsi="Times New Roman"/>
        </w:rPr>
        <w:t xml:space="preserve"> </w:t>
      </w:r>
      <w:r w:rsidR="00323747" w:rsidRPr="00307126">
        <w:rPr>
          <w:rFonts w:ascii="Times New Roman" w:hAnsi="Times New Roman"/>
        </w:rPr>
        <w:t>(</w:t>
      </w:r>
      <w:r w:rsidR="00685086" w:rsidRPr="00307126">
        <w:rPr>
          <w:rFonts w:ascii="Times New Roman" w:hAnsi="Times New Roman"/>
        </w:rPr>
        <w:t>§</w:t>
      </w:r>
      <w:r w:rsidR="001469D5" w:rsidRPr="00307126">
        <w:rPr>
          <w:rFonts w:ascii="Times New Roman" w:hAnsi="Times New Roman"/>
        </w:rPr>
        <w:t xml:space="preserve"> </w:t>
      </w:r>
      <w:r w:rsidR="00685086" w:rsidRPr="00307126">
        <w:rPr>
          <w:rFonts w:ascii="Times New Roman" w:hAnsi="Times New Roman"/>
        </w:rPr>
        <w:t>9 ods</w:t>
      </w:r>
      <w:r w:rsidR="001D3560" w:rsidRPr="00307126">
        <w:rPr>
          <w:rFonts w:ascii="Times New Roman" w:hAnsi="Times New Roman"/>
        </w:rPr>
        <w:t>ek</w:t>
      </w:r>
      <w:r w:rsidR="00685086" w:rsidRPr="00307126">
        <w:rPr>
          <w:rFonts w:ascii="Times New Roman" w:hAnsi="Times New Roman"/>
        </w:rPr>
        <w:t xml:space="preserve"> 9</w:t>
      </w:r>
      <w:r w:rsidR="00323747" w:rsidRPr="00307126">
        <w:rPr>
          <w:rFonts w:ascii="Times New Roman" w:hAnsi="Times New Roman"/>
        </w:rPr>
        <w:t xml:space="preserve"> zákona č. 25/2006 Z.</w:t>
      </w:r>
      <w:r w:rsidR="001469D5" w:rsidRPr="00307126">
        <w:rPr>
          <w:rFonts w:ascii="Times New Roman" w:hAnsi="Times New Roman"/>
        </w:rPr>
        <w:t xml:space="preserve"> </w:t>
      </w:r>
      <w:r w:rsidR="00323747" w:rsidRPr="00307126">
        <w:rPr>
          <w:rFonts w:ascii="Times New Roman" w:hAnsi="Times New Roman"/>
        </w:rPr>
        <w:t>z.)</w:t>
      </w:r>
      <w:r w:rsidR="00685086" w:rsidRPr="00307126">
        <w:rPr>
          <w:rFonts w:ascii="Times New Roman" w:hAnsi="Times New Roman"/>
        </w:rPr>
        <w:t xml:space="preserve"> postupovať spôsobom upraveným v kapitole 3.3.7.2.</w:t>
      </w:r>
      <w:r w:rsidR="00647610" w:rsidRPr="00307126">
        <w:rPr>
          <w:rFonts w:ascii="Times New Roman" w:hAnsi="Times New Roman"/>
        </w:rPr>
        <w:t xml:space="preserve">5 </w:t>
      </w:r>
      <w:r w:rsidR="00685086" w:rsidRPr="00307126">
        <w:rPr>
          <w:rFonts w:ascii="Times New Roman" w:hAnsi="Times New Roman"/>
        </w:rPr>
        <w:t xml:space="preserve"> Systému riadenia EŠIF</w:t>
      </w:r>
      <w:r w:rsidR="00647610" w:rsidRPr="00307126">
        <w:rPr>
          <w:rFonts w:ascii="Times New Roman" w:hAnsi="Times New Roman"/>
        </w:rPr>
        <w:t xml:space="preserve"> (3.3.7.2.6 Systému riadenia EŠIF verzia 3 pre zákazky podľa zákona </w:t>
      </w:r>
      <w:r w:rsidR="00180746" w:rsidRPr="00307126">
        <w:rPr>
          <w:rFonts w:ascii="Times New Roman" w:hAnsi="Times New Roman"/>
        </w:rPr>
        <w:t xml:space="preserve">č. </w:t>
      </w:r>
      <w:r w:rsidR="00647610" w:rsidRPr="00307126">
        <w:rPr>
          <w:rFonts w:ascii="Times New Roman" w:hAnsi="Times New Roman"/>
        </w:rPr>
        <w:t>25/2006 Z.</w:t>
      </w:r>
      <w:r w:rsidR="001469D5" w:rsidRPr="00307126">
        <w:rPr>
          <w:rFonts w:ascii="Times New Roman" w:hAnsi="Times New Roman"/>
        </w:rPr>
        <w:t xml:space="preserve"> </w:t>
      </w:r>
      <w:r w:rsidR="00647610" w:rsidRPr="00307126">
        <w:rPr>
          <w:rFonts w:ascii="Times New Roman" w:hAnsi="Times New Roman"/>
        </w:rPr>
        <w:t>z.)</w:t>
      </w:r>
      <w:r w:rsidR="00685086" w:rsidRPr="00307126">
        <w:rPr>
          <w:rFonts w:ascii="Times New Roman" w:hAnsi="Times New Roman"/>
        </w:rPr>
        <w:t xml:space="preserve">. Prijímateľ je povinný postupovať pri zadávaní zákaziek v hodnote nad </w:t>
      </w:r>
      <w:r w:rsidR="00C31810" w:rsidRPr="00307126">
        <w:rPr>
          <w:rFonts w:ascii="Times New Roman" w:hAnsi="Times New Roman"/>
        </w:rPr>
        <w:t>1</w:t>
      </w:r>
      <w:r w:rsidR="00685086" w:rsidRPr="00307126">
        <w:rPr>
          <w:rFonts w:ascii="Times New Roman" w:hAnsi="Times New Roman"/>
        </w:rPr>
        <w:t xml:space="preserve">5000 € podľa </w:t>
      </w:r>
      <w:r w:rsidR="001469D5" w:rsidRPr="00307126">
        <w:rPr>
          <w:rFonts w:ascii="Times New Roman" w:hAnsi="Times New Roman"/>
        </w:rPr>
        <w:t>pravidiel</w:t>
      </w:r>
      <w:r w:rsidR="00685086" w:rsidRPr="00307126">
        <w:rPr>
          <w:rFonts w:ascii="Times New Roman" w:hAnsi="Times New Roman"/>
        </w:rPr>
        <w:t xml:space="preserve"> u</w:t>
      </w:r>
      <w:r w:rsidR="00594635" w:rsidRPr="00307126">
        <w:rPr>
          <w:rFonts w:ascii="Times New Roman" w:hAnsi="Times New Roman"/>
        </w:rPr>
        <w:t xml:space="preserve">pravených </w:t>
      </w:r>
      <w:r w:rsidR="00685086" w:rsidRPr="00307126">
        <w:rPr>
          <w:rFonts w:ascii="Times New Roman" w:hAnsi="Times New Roman"/>
        </w:rPr>
        <w:t>v</w:t>
      </w:r>
      <w:r w:rsidR="009C1774" w:rsidRPr="00307126">
        <w:rPr>
          <w:rFonts w:ascii="Times New Roman" w:hAnsi="Times New Roman"/>
        </w:rPr>
        <w:t xml:space="preserve"> aktuálnom </w:t>
      </w:r>
      <w:r w:rsidR="00685086" w:rsidRPr="00307126">
        <w:rPr>
          <w:rFonts w:ascii="Times New Roman" w:hAnsi="Times New Roman"/>
        </w:rPr>
        <w:t xml:space="preserve">Metodickom pokyne CKO č. </w:t>
      </w:r>
      <w:r w:rsidR="00BD2AA7" w:rsidRPr="00307126">
        <w:rPr>
          <w:rFonts w:ascii="Times New Roman" w:hAnsi="Times New Roman"/>
        </w:rPr>
        <w:t>14</w:t>
      </w:r>
      <w:r w:rsidR="00647610" w:rsidRPr="00307126">
        <w:rPr>
          <w:rFonts w:ascii="Times New Roman" w:hAnsi="Times New Roman"/>
        </w:rPr>
        <w:t xml:space="preserve"> (</w:t>
      </w:r>
      <w:r w:rsidR="001469D5" w:rsidRPr="00307126">
        <w:rPr>
          <w:rFonts w:ascii="Times New Roman" w:hAnsi="Times New Roman"/>
        </w:rPr>
        <w:t>v prípade postup</w:t>
      </w:r>
      <w:r w:rsidR="00180746" w:rsidRPr="00307126">
        <w:rPr>
          <w:rFonts w:ascii="Times New Roman" w:hAnsi="Times New Roman"/>
        </w:rPr>
        <w:t xml:space="preserve">u podľa zákona č. 25/2006 Z. z. podľa </w:t>
      </w:r>
      <w:r w:rsidR="00647610" w:rsidRPr="00307126">
        <w:rPr>
          <w:rFonts w:ascii="Times New Roman" w:hAnsi="Times New Roman"/>
        </w:rPr>
        <w:t>MP CKO č. 14</w:t>
      </w:r>
      <w:r w:rsidR="00180746" w:rsidRPr="00307126">
        <w:rPr>
          <w:rFonts w:ascii="Times New Roman" w:hAnsi="Times New Roman"/>
        </w:rPr>
        <w:t>,</w:t>
      </w:r>
      <w:r w:rsidR="00647610" w:rsidRPr="00307126">
        <w:rPr>
          <w:rFonts w:ascii="Times New Roman" w:hAnsi="Times New Roman"/>
        </w:rPr>
        <w:t xml:space="preserve"> verzia 2)</w:t>
      </w:r>
      <w:r w:rsidR="00685086" w:rsidRPr="00307126">
        <w:rPr>
          <w:rFonts w:ascii="Times New Roman" w:hAnsi="Times New Roman"/>
        </w:rPr>
        <w:t xml:space="preserve"> </w:t>
      </w:r>
    </w:p>
    <w:p w14:paraId="5F238574" w14:textId="2FF5EB37" w:rsidR="003C0F18" w:rsidRPr="00307126" w:rsidRDefault="003C0F18" w:rsidP="000478C1">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zaslať Poskytovateľovi </w:t>
      </w:r>
      <w:r w:rsidR="00E96899" w:rsidRPr="00C75AB2">
        <w:rPr>
          <w:rFonts w:ascii="Times New Roman" w:hAnsi="Times New Roman"/>
        </w:rPr>
        <w:t>kompletnú</w:t>
      </w:r>
      <w:r w:rsidR="00E96899" w:rsidRPr="00307126">
        <w:rPr>
          <w:rFonts w:ascii="Times New Roman" w:hAnsi="Times New Roman"/>
        </w:rPr>
        <w:t xml:space="preserve"> </w:t>
      </w:r>
      <w:r w:rsidRPr="00307126">
        <w:rPr>
          <w:rFonts w:ascii="Times New Roman" w:hAnsi="Times New Roman"/>
        </w:rPr>
        <w:t>dokumentáciu z obstarávania tovarov, služieb, stavebných prác a súvisiacich postupov v plnom rozsahu</w:t>
      </w:r>
      <w:r w:rsidR="00E96899">
        <w:rPr>
          <w:rFonts w:ascii="Times New Roman" w:hAnsi="Times New Roman"/>
        </w:rPr>
        <w:t xml:space="preserve"> </w:t>
      </w:r>
      <w:r w:rsidR="00E96899" w:rsidRPr="00625D83">
        <w:rPr>
          <w:rFonts w:ascii="Times New Roman" w:hAnsi="Times New Roman"/>
        </w:rPr>
        <w:t>cez ITMS 2014+</w:t>
      </w:r>
      <w:r w:rsidRPr="00307126">
        <w:rPr>
          <w:rFonts w:ascii="Times New Roman" w:hAnsi="Times New Roman"/>
        </w:rPr>
        <w:t xml:space="preserve">, ak Poskytovateľ neurčí inak. </w:t>
      </w:r>
      <w:r w:rsidR="0070635C" w:rsidRPr="00307126">
        <w:rPr>
          <w:rFonts w:ascii="Times New Roman" w:hAnsi="Times New Roman"/>
        </w:rPr>
        <w:t xml:space="preserve">Prijímateľ predkladá dokumentáciu podľa predchádzajúcej vety v lehotách a vo forme určenej v Systéme riadenia EŠIF, ak Poskytovateľ neurčí inak. </w:t>
      </w:r>
      <w:r w:rsidR="00E96899">
        <w:rPr>
          <w:rFonts w:ascii="Times New Roman" w:hAnsi="Times New Roman"/>
        </w:rPr>
        <w:t>Kompletnú d</w:t>
      </w:r>
      <w:r w:rsidRPr="00307126">
        <w:rPr>
          <w:rFonts w:ascii="Times New Roman" w:hAnsi="Times New Roman"/>
        </w:rPr>
        <w:t xml:space="preserve">okumentáciu </w:t>
      </w:r>
      <w:r w:rsidR="0014042F" w:rsidRPr="00307126">
        <w:rPr>
          <w:rFonts w:ascii="Times New Roman" w:hAnsi="Times New Roman"/>
        </w:rPr>
        <w:t xml:space="preserve">Prijímateľ </w:t>
      </w:r>
      <w:r w:rsidRPr="00307126">
        <w:rPr>
          <w:rFonts w:ascii="Times New Roman" w:hAnsi="Times New Roman"/>
        </w:rPr>
        <w:t>predkladá cez ITMS2014+</w:t>
      </w:r>
      <w:r w:rsidR="00E96899">
        <w:rPr>
          <w:rFonts w:ascii="Times New Roman" w:hAnsi="Times New Roman"/>
        </w:rPr>
        <w:t xml:space="preserve">, </w:t>
      </w:r>
      <w:r w:rsidR="00E96899" w:rsidRPr="00731B87">
        <w:rPr>
          <w:rFonts w:ascii="Times New Roman" w:hAnsi="Times New Roman"/>
        </w:rPr>
        <w:t>pričom je povinný evidovať jednotlivé časti dokumentácie samostatne, aby celkový objem dát za jednu prílohu neprekročil 100 MB.</w:t>
      </w:r>
      <w:r w:rsidR="00E96899" w:rsidRPr="00C75AB2">
        <w:rPr>
          <w:rFonts w:ascii="Times New Roman" w:hAnsi="Times New Roman"/>
        </w:rPr>
        <w:t xml:space="preserve"> </w:t>
      </w:r>
      <w:r w:rsidR="00E96899" w:rsidRPr="00625D83">
        <w:rPr>
          <w:rFonts w:ascii="Times New Roman" w:hAnsi="Times New Roman"/>
        </w:rPr>
        <w:t>Poskytovateľ nie je oprávnený požadovať predloženie dokumentácie aj písomne a rovnako nie je oprávnený požadovať elektronické predkladanie dokumentácie, ak predmetná dokumentácia bola predložená cez ITMS2014+</w:t>
      </w:r>
      <w:r w:rsidRPr="00307126">
        <w:rPr>
          <w:rFonts w:ascii="Times New Roman" w:hAnsi="Times New Roman"/>
        </w:rPr>
        <w:t xml:space="preserve">. Minimálny rozsah dokumentácie, ktorú </w:t>
      </w:r>
      <w:r w:rsidR="0014042F" w:rsidRPr="00307126">
        <w:rPr>
          <w:rFonts w:ascii="Times New Roman" w:hAnsi="Times New Roman"/>
        </w:rPr>
        <w:t xml:space="preserve">Prijímateľ </w:t>
      </w:r>
      <w:r w:rsidRPr="00307126">
        <w:rPr>
          <w:rFonts w:ascii="Times New Roman" w:hAnsi="Times New Roman"/>
        </w:rPr>
        <w:t>povinne predkladá cez ITMS 2014+ je definovaný rozsahom dokumentácie zverejňovanej v profile podľa</w:t>
      </w:r>
      <w:r w:rsidR="00647610" w:rsidRPr="00307126">
        <w:rPr>
          <w:rFonts w:ascii="Times New Roman" w:hAnsi="Times New Roman"/>
        </w:rPr>
        <w:t xml:space="preserve"> § 64 zákona o VO</w:t>
      </w:r>
      <w:r w:rsidRPr="00307126">
        <w:rPr>
          <w:rFonts w:ascii="Times New Roman" w:hAnsi="Times New Roman"/>
        </w:rPr>
        <w:t xml:space="preserve"> </w:t>
      </w:r>
      <w:r w:rsidR="00647610" w:rsidRPr="00307126">
        <w:rPr>
          <w:rFonts w:ascii="Times New Roman" w:hAnsi="Times New Roman"/>
        </w:rPr>
        <w:t>(</w:t>
      </w:r>
      <w:r w:rsidRPr="00307126">
        <w:rPr>
          <w:rFonts w:ascii="Times New Roman" w:hAnsi="Times New Roman"/>
        </w:rPr>
        <w:t xml:space="preserve">§ 49a </w:t>
      </w:r>
      <w:r w:rsidR="000E1967" w:rsidRPr="00307126">
        <w:rPr>
          <w:rFonts w:ascii="Times New Roman" w:hAnsi="Times New Roman"/>
        </w:rPr>
        <w:t>zákona</w:t>
      </w:r>
      <w:r w:rsidR="00922245" w:rsidRPr="00307126">
        <w:rPr>
          <w:rFonts w:ascii="Times New Roman" w:hAnsi="Times New Roman"/>
        </w:rPr>
        <w:t xml:space="preserve"> </w:t>
      </w:r>
      <w:r w:rsidR="00647610" w:rsidRPr="00307126">
        <w:rPr>
          <w:rFonts w:ascii="Times New Roman" w:hAnsi="Times New Roman"/>
        </w:rPr>
        <w:t>č. 25/2006</w:t>
      </w:r>
      <w:r w:rsidR="00922245" w:rsidRPr="00307126">
        <w:rPr>
          <w:rFonts w:ascii="Times New Roman" w:hAnsi="Times New Roman"/>
        </w:rPr>
        <w:t xml:space="preserve"> </w:t>
      </w:r>
      <w:r w:rsidR="00647610" w:rsidRPr="00307126">
        <w:rPr>
          <w:rFonts w:ascii="Times New Roman" w:hAnsi="Times New Roman"/>
        </w:rPr>
        <w:t>Z. z.)</w:t>
      </w:r>
      <w:r w:rsidR="00180746" w:rsidRPr="00307126">
        <w:rPr>
          <w:rFonts w:ascii="Times New Roman" w:hAnsi="Times New Roman"/>
        </w:rPr>
        <w:t>,</w:t>
      </w:r>
      <w:r w:rsidR="00922245" w:rsidRPr="00307126">
        <w:rPr>
          <w:rFonts w:ascii="Times New Roman" w:hAnsi="Times New Roman"/>
        </w:rPr>
        <w:t xml:space="preserve"> </w:t>
      </w:r>
      <w:r w:rsidRPr="00307126">
        <w:rPr>
          <w:rFonts w:ascii="Times New Roman" w:hAnsi="Times New Roman"/>
        </w:rPr>
        <w:t>v závislosti od hodnoty a typu zákazky, pričom uvedená povinnosť platí pre všetkých prijímateľov</w:t>
      </w:r>
      <w:r w:rsidR="00E612A9" w:rsidRPr="00307126">
        <w:rPr>
          <w:rFonts w:ascii="Times New Roman" w:hAnsi="Times New Roman"/>
        </w:rPr>
        <w:t xml:space="preserve"> </w:t>
      </w:r>
      <w:r w:rsidR="00760145" w:rsidRPr="00307126">
        <w:rPr>
          <w:rFonts w:ascii="Times New Roman" w:hAnsi="Times New Roman"/>
        </w:rPr>
        <w:t>(pozn. uvedená povinnosť platí pre všetkých prijímateľov a nevzťahuje sa na informácie podľa § 64 ods</w:t>
      </w:r>
      <w:r w:rsidR="000D0602" w:rsidRPr="00307126">
        <w:rPr>
          <w:rFonts w:ascii="Times New Roman" w:hAnsi="Times New Roman"/>
        </w:rPr>
        <w:t>ek</w:t>
      </w:r>
      <w:r w:rsidR="00760145" w:rsidRPr="00307126">
        <w:rPr>
          <w:rFonts w:ascii="Times New Roman" w:hAnsi="Times New Roman"/>
        </w:rPr>
        <w:t xml:space="preserve"> 1 písm</w:t>
      </w:r>
      <w:r w:rsidR="000D0602" w:rsidRPr="00307126">
        <w:rPr>
          <w:rFonts w:ascii="Times New Roman" w:hAnsi="Times New Roman"/>
        </w:rPr>
        <w:t>eno</w:t>
      </w:r>
      <w:r w:rsidR="00760145" w:rsidRPr="00307126">
        <w:rPr>
          <w:rFonts w:ascii="Times New Roman" w:hAnsi="Times New Roman"/>
        </w:rPr>
        <w:t xml:space="preserve"> d) a písm</w:t>
      </w:r>
      <w:r w:rsidR="000D0602" w:rsidRPr="00307126">
        <w:rPr>
          <w:rFonts w:ascii="Times New Roman" w:hAnsi="Times New Roman"/>
        </w:rPr>
        <w:t>eno</w:t>
      </w:r>
      <w:r w:rsidR="00760145" w:rsidRPr="00307126">
        <w:rPr>
          <w:rFonts w:ascii="Times New Roman" w:hAnsi="Times New Roman"/>
        </w:rPr>
        <w:t xml:space="preserve"> e) zákona o VO). </w:t>
      </w:r>
      <w:r w:rsidR="00E96899" w:rsidRPr="00C75AB2">
        <w:rPr>
          <w:rFonts w:ascii="Times New Roman" w:hAnsi="Times New Roman"/>
        </w:rPr>
        <w:t>Poskytovate</w:t>
      </w:r>
      <w:r w:rsidR="00E96899" w:rsidRPr="00625D83">
        <w:rPr>
          <w:rFonts w:ascii="Times New Roman" w:hAnsi="Times New Roman"/>
        </w:rPr>
        <w:t xml:space="preserve">ľ je </w:t>
      </w:r>
      <w:r w:rsidR="00D50912">
        <w:rPr>
          <w:rFonts w:ascii="Times New Roman" w:hAnsi="Times New Roman"/>
        </w:rPr>
        <w:t>v Právnom dokumente</w:t>
      </w:r>
      <w:r w:rsidR="00E96899" w:rsidRPr="00625D83">
        <w:rPr>
          <w:rFonts w:ascii="Times New Roman" w:hAnsi="Times New Roman"/>
        </w:rPr>
        <w:t xml:space="preserve"> oprávnený určiť povinnosť predkladania dokumentácie cez ITMS 2014+ aj </w:t>
      </w:r>
      <w:r w:rsidR="00D50912">
        <w:rPr>
          <w:rFonts w:ascii="Times New Roman" w:hAnsi="Times New Roman"/>
        </w:rPr>
        <w:t xml:space="preserve">v prípade </w:t>
      </w:r>
      <w:r w:rsidR="00E96899" w:rsidRPr="00625D83">
        <w:rPr>
          <w:rFonts w:ascii="Times New Roman" w:hAnsi="Times New Roman"/>
        </w:rPr>
        <w:t xml:space="preserve">inej </w:t>
      </w:r>
      <w:r w:rsidR="00D50912">
        <w:rPr>
          <w:rFonts w:ascii="Times New Roman" w:hAnsi="Times New Roman"/>
        </w:rPr>
        <w:t xml:space="preserve">dokumentácie, </w:t>
      </w:r>
      <w:r w:rsidR="00E96899" w:rsidRPr="00625D83">
        <w:rPr>
          <w:rFonts w:ascii="Times New Roman" w:hAnsi="Times New Roman"/>
        </w:rPr>
        <w:t xml:space="preserve">ako je </w:t>
      </w:r>
      <w:r w:rsidR="00D50912">
        <w:rPr>
          <w:rFonts w:ascii="Times New Roman" w:hAnsi="Times New Roman"/>
        </w:rPr>
        <w:t xml:space="preserve">dokumentácia </w:t>
      </w:r>
      <w:r w:rsidR="00E96899" w:rsidRPr="00625D83">
        <w:rPr>
          <w:rFonts w:ascii="Times New Roman" w:hAnsi="Times New Roman"/>
        </w:rPr>
        <w:t>definovan</w:t>
      </w:r>
      <w:r w:rsidR="00D50912">
        <w:rPr>
          <w:rFonts w:ascii="Times New Roman" w:hAnsi="Times New Roman"/>
        </w:rPr>
        <w:t>á</w:t>
      </w:r>
      <w:r w:rsidR="00E96899" w:rsidRPr="00625D83">
        <w:rPr>
          <w:rFonts w:ascii="Times New Roman" w:hAnsi="Times New Roman"/>
        </w:rPr>
        <w:t xml:space="preserve"> v</w:t>
      </w:r>
      <w:r w:rsidR="00D50912">
        <w:rPr>
          <w:rFonts w:ascii="Times New Roman" w:hAnsi="Times New Roman"/>
        </w:rPr>
        <w:t> </w:t>
      </w:r>
      <w:r w:rsidR="00E96899" w:rsidRPr="00625D83">
        <w:rPr>
          <w:rFonts w:ascii="Times New Roman" w:hAnsi="Times New Roman"/>
        </w:rPr>
        <w:t>pred</w:t>
      </w:r>
      <w:r w:rsidR="00D50912">
        <w:rPr>
          <w:rFonts w:ascii="Times New Roman" w:hAnsi="Times New Roman"/>
        </w:rPr>
        <w:t xml:space="preserve">chádzajúcej </w:t>
      </w:r>
      <w:r w:rsidR="00E96899" w:rsidRPr="00625D83">
        <w:rPr>
          <w:rFonts w:ascii="Times New Roman" w:hAnsi="Times New Roman"/>
        </w:rPr>
        <w:t xml:space="preserve">vete, pričom stanovenie tejto povinnosti závisí najmä od povahy konkrétneho dokumentu, od skutočnosti či je jeho elektronická podoba využívaná alebo zverejňovaná aj v iných informačných systémoch, </w:t>
      </w:r>
      <w:r w:rsidR="00D50912">
        <w:rPr>
          <w:rFonts w:ascii="Times New Roman" w:hAnsi="Times New Roman"/>
        </w:rPr>
        <w:t xml:space="preserve">resp., </w:t>
      </w:r>
      <w:r w:rsidR="00E96899" w:rsidRPr="00625D83">
        <w:rPr>
          <w:rFonts w:ascii="Times New Roman" w:hAnsi="Times New Roman"/>
        </w:rPr>
        <w:t>či je elektronicky dostupná aj bez neprimeraných administratívnych a technických nárokov na kapacity Prijímateľa.</w:t>
      </w:r>
      <w:r w:rsidR="00E96899">
        <w:rPr>
          <w:rFonts w:ascii="Times New Roman" w:hAnsi="Times New Roman"/>
        </w:rPr>
        <w:t xml:space="preserve"> Poskytovateľ</w:t>
      </w:r>
      <w:r w:rsidR="00EA3175" w:rsidRPr="00307126">
        <w:rPr>
          <w:rFonts w:ascii="Times New Roman" w:hAnsi="Times New Roman"/>
        </w:rPr>
        <w:t xml:space="preserve"> je povinný s ohľadom na podmienky uvedené v predošlej vete vyžadovať predloženie dokumentácie cez ITMS 2014+ aj v prípade zákaziek realizovaných s využitím elektronického trhoviska a zákaziek s nízkou </w:t>
      </w:r>
      <w:r w:rsidR="00EA3175" w:rsidRPr="00307126">
        <w:rPr>
          <w:rFonts w:ascii="Times New Roman" w:hAnsi="Times New Roman"/>
        </w:rPr>
        <w:lastRenderedPageBreak/>
        <w:t xml:space="preserve">hodnotou, pričom rozsah takto predkladanej dokumentácie určí </w:t>
      </w:r>
      <w:r w:rsidR="00E96899">
        <w:rPr>
          <w:rFonts w:ascii="Times New Roman" w:hAnsi="Times New Roman"/>
        </w:rPr>
        <w:t>Poskytovateľ</w:t>
      </w:r>
      <w:r w:rsidR="00EA3175" w:rsidRPr="00307126">
        <w:rPr>
          <w:rFonts w:ascii="Times New Roman" w:hAnsi="Times New Roman"/>
        </w:rPr>
        <w:t xml:space="preserve">. </w:t>
      </w:r>
      <w:r w:rsidRPr="00307126">
        <w:rPr>
          <w:rFonts w:ascii="Times New Roman" w:hAnsi="Times New Roman"/>
        </w:rPr>
        <w:t>Prijímateľ súčasne s dokumentáciou predkladá Poskytovateľovi aj čestné vyhlásenie, v ktorom identifikuje Projekt a kontrolované obstarávanie služieb, tovarov a stavebných prác. Súčasťou tohto čestného vyhlásenia je súpis všetkej dokumentácie</w:t>
      </w:r>
      <w:r w:rsidR="00491A08" w:rsidRPr="00491A08">
        <w:rPr>
          <w:rFonts w:ascii="Times New Roman" w:hAnsi="Times New Roman"/>
        </w:rPr>
        <w:t xml:space="preserve"> </w:t>
      </w:r>
      <w:r w:rsidR="00491A08" w:rsidRPr="00307126">
        <w:rPr>
          <w:rFonts w:ascii="Times New Roman" w:hAnsi="Times New Roman"/>
        </w:rPr>
        <w:t>predkladanej</w:t>
      </w:r>
      <w:r w:rsidR="00491A08">
        <w:rPr>
          <w:rFonts w:ascii="Times New Roman" w:hAnsi="Times New Roman"/>
        </w:rPr>
        <w:t xml:space="preserve"> cez ITMS 2014+</w:t>
      </w:r>
      <w:r w:rsidRPr="00307126">
        <w:rPr>
          <w:rFonts w:ascii="Times New Roman" w:hAnsi="Times New Roman"/>
        </w:rPr>
        <w:t xml:space="preserve">,  a vyhlásenie, že predkladaná </w:t>
      </w:r>
      <w:r w:rsidR="00E96899" w:rsidRPr="00307126">
        <w:rPr>
          <w:rFonts w:ascii="Times New Roman" w:hAnsi="Times New Roman"/>
        </w:rPr>
        <w:t>dokumentáci</w:t>
      </w:r>
      <w:r w:rsidR="00E96899">
        <w:rPr>
          <w:rFonts w:ascii="Times New Roman" w:hAnsi="Times New Roman"/>
        </w:rPr>
        <w:t>a</w:t>
      </w:r>
      <w:r w:rsidR="00E96899" w:rsidRPr="00307126">
        <w:rPr>
          <w:rFonts w:ascii="Times New Roman" w:hAnsi="Times New Roman"/>
        </w:rPr>
        <w:t xml:space="preserve"> </w:t>
      </w:r>
      <w:r w:rsidRPr="00307126">
        <w:rPr>
          <w:rFonts w:ascii="Times New Roman" w:hAnsi="Times New Roman"/>
        </w:rPr>
        <w:t xml:space="preserve">je úplná, kompletná a je totožná s originálom dokumentácie obstarávania služieb, tovarov, stavebných prác alebo iných postupov. Súčasne Prijímateľ vyhlási, že si je vedomý, že na základe predloženej dokumentácie vykoná Poskytovateľ </w:t>
      </w:r>
      <w:r w:rsidR="00FA48DE" w:rsidRPr="00307126">
        <w:rPr>
          <w:rFonts w:ascii="Times New Roman" w:hAnsi="Times New Roman"/>
        </w:rPr>
        <w:t>finančnú</w:t>
      </w:r>
      <w:r w:rsidRPr="00307126">
        <w:rPr>
          <w:rFonts w:ascii="Times New Roman" w:hAnsi="Times New Roman"/>
        </w:rPr>
        <w:t xml:space="preserve"> kontrolu a jej </w:t>
      </w:r>
      <w:r w:rsidR="00922245" w:rsidRPr="00307126">
        <w:rPr>
          <w:rFonts w:ascii="Times New Roman" w:hAnsi="Times New Roman"/>
        </w:rPr>
        <w:t xml:space="preserve">možné </w:t>
      </w:r>
      <w:r w:rsidRPr="00307126">
        <w:rPr>
          <w:rFonts w:ascii="Times New Roman" w:hAnsi="Times New Roman"/>
        </w:rPr>
        <w:t xml:space="preserve">závery </w:t>
      </w:r>
      <w:r w:rsidR="00922245" w:rsidRPr="00307126">
        <w:rPr>
          <w:rFonts w:ascii="Times New Roman" w:hAnsi="Times New Roman"/>
        </w:rPr>
        <w:t>sú uvedené v</w:t>
      </w:r>
      <w:r w:rsidRPr="00307126">
        <w:rPr>
          <w:rFonts w:ascii="Times New Roman" w:hAnsi="Times New Roman"/>
        </w:rPr>
        <w:t xml:space="preserve"> odseku 1</w:t>
      </w:r>
      <w:r w:rsidR="008C76B1" w:rsidRPr="00307126">
        <w:rPr>
          <w:rFonts w:ascii="Times New Roman" w:hAnsi="Times New Roman"/>
        </w:rPr>
        <w:t>5</w:t>
      </w:r>
      <w:r w:rsidRPr="00307126">
        <w:rPr>
          <w:rFonts w:ascii="Times New Roman" w:hAnsi="Times New Roman"/>
        </w:rPr>
        <w:t xml:space="preserve"> tohto článku VZP. Pri dopĺňaní dokumentácie na výkon </w:t>
      </w:r>
      <w:r w:rsidR="00FA48DE" w:rsidRPr="00307126">
        <w:rPr>
          <w:rFonts w:ascii="Times New Roman" w:hAnsi="Times New Roman"/>
        </w:rPr>
        <w:t xml:space="preserve">finančnej </w:t>
      </w:r>
      <w:r w:rsidRPr="00307126">
        <w:rPr>
          <w:rFonts w:ascii="Times New Roman" w:hAnsi="Times New Roman"/>
        </w:rPr>
        <w:t>kontroly platí povinnosť predkladania čestného vyhlásenia podľa tohto odseku  rovnako.</w:t>
      </w:r>
      <w:r w:rsidR="008066A8" w:rsidRPr="00307126">
        <w:rPr>
          <w:rFonts w:ascii="Times New Roman" w:hAnsi="Times New Roman"/>
        </w:rPr>
        <w:t xml:space="preserve"> V prípade, ak Prijímateľ nepredloží vyhlásenia podľa tohto odseku, Poskytovateľ ho vyzve, aby tak vykonal Bezodkladne od dátumu uvedeného vo výzve Poskytovateľa. V prípade, ak Prijímateľ ktorékoľvek vyhlásenie podľa tohto odseku napriek výzve Poskytovateľa nepredloží, </w:t>
      </w:r>
      <w:r w:rsidR="00767928" w:rsidRPr="00307126">
        <w:rPr>
          <w:rFonts w:ascii="Times New Roman" w:hAnsi="Times New Roman"/>
        </w:rPr>
        <w:t>ide o</w:t>
      </w:r>
      <w:r w:rsidR="008D3361" w:rsidRPr="00307126">
        <w:rPr>
          <w:rFonts w:ascii="Times New Roman" w:hAnsi="Times New Roman"/>
        </w:rPr>
        <w:t xml:space="preserve"> podstatné </w:t>
      </w:r>
      <w:r w:rsidR="00767928" w:rsidRPr="00307126">
        <w:rPr>
          <w:rFonts w:ascii="Times New Roman" w:hAnsi="Times New Roman"/>
        </w:rPr>
        <w:t xml:space="preserve">porušenie </w:t>
      </w:r>
      <w:r w:rsidR="008D3361" w:rsidRPr="00307126">
        <w:rPr>
          <w:rFonts w:ascii="Times New Roman" w:hAnsi="Times New Roman"/>
        </w:rPr>
        <w:t>povinnosti Prijímateľom</w:t>
      </w:r>
      <w:r w:rsidR="00767928" w:rsidRPr="00307126">
        <w:rPr>
          <w:rFonts w:ascii="Times New Roman" w:hAnsi="Times New Roman"/>
        </w:rPr>
        <w:t xml:space="preserve">. </w:t>
      </w:r>
      <w:r w:rsidR="000478C1" w:rsidRPr="000478C1">
        <w:rPr>
          <w:rFonts w:ascii="Times New Roman" w:hAnsi="Times New Roman"/>
        </w:rPr>
        <w:t>Lehoty na výkon finančnej kontroly obstarávania tovarov, služieb, stavebných prác začínajú plynúť prvým pracovným dňom nasledujúcim po evidovaní prijatej žiadosti Prijímateľa o vykonanie kontroly.</w:t>
      </w:r>
      <w:r w:rsidR="000478C1">
        <w:rPr>
          <w:rFonts w:ascii="Times New Roman" w:hAnsi="Times New Roman"/>
        </w:rPr>
        <w:t xml:space="preserve"> </w:t>
      </w:r>
      <w:r w:rsidR="00E96899">
        <w:rPr>
          <w:rFonts w:ascii="Times New Roman" w:hAnsi="Times New Roman"/>
        </w:rPr>
        <w:t>V prípade, že Prijímateľ</w:t>
      </w:r>
      <w:r w:rsidR="00E96899" w:rsidRPr="00625D83">
        <w:rPr>
          <w:rFonts w:ascii="Times New Roman" w:hAnsi="Times New Roman"/>
        </w:rPr>
        <w:t xml:space="preserve"> má aktivovanú e</w:t>
      </w:r>
      <w:r w:rsidR="00740CEB">
        <w:rPr>
          <w:rFonts w:ascii="Times New Roman" w:hAnsi="Times New Roman"/>
        </w:rPr>
        <w:t xml:space="preserve">lektronickú </w:t>
      </w:r>
      <w:r w:rsidR="00E96899" w:rsidRPr="00625D83">
        <w:rPr>
          <w:rFonts w:ascii="Times New Roman" w:hAnsi="Times New Roman"/>
        </w:rPr>
        <w:t>schránku</w:t>
      </w:r>
      <w:r w:rsidR="00E96899">
        <w:rPr>
          <w:rFonts w:ascii="Times New Roman" w:hAnsi="Times New Roman"/>
        </w:rPr>
        <w:t xml:space="preserve">, </w:t>
      </w:r>
      <w:r w:rsidR="002E6E52">
        <w:rPr>
          <w:rFonts w:ascii="Times New Roman" w:hAnsi="Times New Roman"/>
        </w:rPr>
        <w:t xml:space="preserve">môže </w:t>
      </w:r>
      <w:r w:rsidR="00E96899">
        <w:rPr>
          <w:rFonts w:ascii="Times New Roman" w:hAnsi="Times New Roman"/>
        </w:rPr>
        <w:t>doruč</w:t>
      </w:r>
      <w:r w:rsidR="002E6E52">
        <w:rPr>
          <w:rFonts w:ascii="Times New Roman" w:hAnsi="Times New Roman"/>
        </w:rPr>
        <w:t>iť</w:t>
      </w:r>
      <w:r w:rsidR="00E96899">
        <w:rPr>
          <w:rFonts w:ascii="Times New Roman" w:hAnsi="Times New Roman"/>
        </w:rPr>
        <w:t xml:space="preserve"> žiadosť o vykonanie kontroly</w:t>
      </w:r>
      <w:r w:rsidR="00E96899" w:rsidRPr="00625D83">
        <w:rPr>
          <w:rFonts w:ascii="Times New Roman" w:hAnsi="Times New Roman"/>
        </w:rPr>
        <w:t xml:space="preserve"> prostredníctvom e</w:t>
      </w:r>
      <w:r w:rsidR="002E6E52">
        <w:rPr>
          <w:rFonts w:ascii="Times New Roman" w:hAnsi="Times New Roman"/>
        </w:rPr>
        <w:t xml:space="preserve">lektronickej </w:t>
      </w:r>
      <w:r w:rsidR="00E96899">
        <w:rPr>
          <w:rFonts w:ascii="Times New Roman" w:hAnsi="Times New Roman"/>
        </w:rPr>
        <w:t>schránky</w:t>
      </w:r>
      <w:r w:rsidR="002E6E52">
        <w:rPr>
          <w:rFonts w:ascii="Times New Roman" w:hAnsi="Times New Roman"/>
        </w:rPr>
        <w:t xml:space="preserve"> alebo v listinnej forme.</w:t>
      </w:r>
      <w:r w:rsidR="00E96899">
        <w:rPr>
          <w:rFonts w:ascii="Times New Roman" w:hAnsi="Times New Roman"/>
        </w:rPr>
        <w:t xml:space="preserve"> </w:t>
      </w:r>
      <w:r w:rsidR="002E6E52">
        <w:rPr>
          <w:rFonts w:ascii="Times New Roman" w:hAnsi="Times New Roman"/>
        </w:rPr>
        <w:t>V</w:t>
      </w:r>
      <w:r w:rsidR="00E96899">
        <w:rPr>
          <w:rFonts w:ascii="Times New Roman" w:hAnsi="Times New Roman"/>
        </w:rPr>
        <w:t xml:space="preserve"> prípade, že Prijímateľ</w:t>
      </w:r>
      <w:r w:rsidR="00E96899" w:rsidRPr="00625D83">
        <w:rPr>
          <w:rFonts w:ascii="Times New Roman" w:hAnsi="Times New Roman"/>
        </w:rPr>
        <w:t xml:space="preserve"> nemá aktivovanú e</w:t>
      </w:r>
      <w:r w:rsidR="002E6E52">
        <w:rPr>
          <w:rFonts w:ascii="Times New Roman" w:hAnsi="Times New Roman"/>
        </w:rPr>
        <w:t xml:space="preserve">lektronickú </w:t>
      </w:r>
      <w:r w:rsidR="00E96899" w:rsidRPr="00625D83">
        <w:rPr>
          <w:rFonts w:ascii="Times New Roman" w:hAnsi="Times New Roman"/>
        </w:rPr>
        <w:t>schránku</w:t>
      </w:r>
      <w:r w:rsidR="00E96899">
        <w:rPr>
          <w:rFonts w:ascii="Times New Roman" w:hAnsi="Times New Roman"/>
        </w:rPr>
        <w:t>, doručí žiadosť o vykonanie kontroly v listinnej forme.</w:t>
      </w:r>
      <w:r w:rsidR="008066A8" w:rsidRPr="00307126">
        <w:rPr>
          <w:rFonts w:ascii="Times New Roman" w:hAnsi="Times New Roman"/>
        </w:rPr>
        <w:t xml:space="preserve"> </w:t>
      </w:r>
    </w:p>
    <w:p w14:paraId="70C392E5" w14:textId="15658DD9" w:rsidR="003C0F18" w:rsidRPr="00DA752E"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vykoná </w:t>
      </w:r>
      <w:r w:rsidR="00FA48DE" w:rsidRPr="00307126">
        <w:rPr>
          <w:rFonts w:ascii="Times New Roman" w:hAnsi="Times New Roman"/>
        </w:rPr>
        <w:t>finančnú</w:t>
      </w:r>
      <w:r w:rsidRPr="00307126">
        <w:rPr>
          <w:rFonts w:ascii="Times New Roman" w:hAnsi="Times New Roman"/>
        </w:rPr>
        <w:t xml:space="preserve"> kontrolu obstarávania tovarov, služieb, stavebných prác a súvisiacich postupov v zmysle zákona o finančnej kontrole a audite a podľa postupov upravených v Systéme riadenia EŠIF</w:t>
      </w:r>
      <w:r w:rsidR="00647610" w:rsidRPr="00307126">
        <w:rPr>
          <w:rFonts w:ascii="Times New Roman" w:hAnsi="Times New Roman"/>
        </w:rPr>
        <w:t xml:space="preserve"> v príslušnej verzii</w:t>
      </w:r>
      <w:r w:rsidRPr="00307126">
        <w:rPr>
          <w:rFonts w:ascii="Times New Roman" w:hAnsi="Times New Roman"/>
        </w:rPr>
        <w:t>. Výkonom kontroly obstarávania služieb, tovarov, stavebných prác a súvisiacich postupov zo strany Poskytovateľa nie je dotknutá výlučná a konečná zodpovednosť Prijímateľa ako verejného obstarávateľa, obstarávateľa alebo osoby podľa</w:t>
      </w:r>
      <w:r w:rsidR="00647610" w:rsidRPr="00307126">
        <w:rPr>
          <w:rFonts w:ascii="Times New Roman" w:hAnsi="Times New Roman"/>
        </w:rPr>
        <w:t xml:space="preserve"> § 8 zákona o VO</w:t>
      </w:r>
      <w:r w:rsidRPr="00307126">
        <w:rPr>
          <w:rFonts w:ascii="Times New Roman" w:hAnsi="Times New Roman"/>
        </w:rPr>
        <w:t xml:space="preserve"> </w:t>
      </w:r>
      <w:r w:rsidR="00647610" w:rsidRPr="00307126">
        <w:rPr>
          <w:rFonts w:ascii="Times New Roman" w:hAnsi="Times New Roman"/>
        </w:rPr>
        <w:t>(</w:t>
      </w:r>
      <w:r w:rsidRPr="00307126">
        <w:rPr>
          <w:rFonts w:ascii="Times New Roman" w:hAnsi="Times New Roman"/>
        </w:rPr>
        <w:t xml:space="preserve">§ 7 zákona </w:t>
      </w:r>
      <w:r w:rsidR="00647610" w:rsidRPr="00307126">
        <w:rPr>
          <w:rFonts w:ascii="Times New Roman" w:hAnsi="Times New Roman"/>
        </w:rPr>
        <w:t>č. 25/2006 Z. z.)</w:t>
      </w:r>
      <w:r w:rsidR="0058233E" w:rsidRPr="00307126">
        <w:rPr>
          <w:rFonts w:ascii="Times New Roman" w:hAnsi="Times New Roman"/>
        </w:rPr>
        <w:t xml:space="preserve"> </w:t>
      </w:r>
      <w:r w:rsidRPr="00307126">
        <w:rPr>
          <w:rFonts w:ascii="Times New Roman" w:hAnsi="Times New Roman"/>
        </w:rPr>
        <w:t xml:space="preserve">za vykonanie </w:t>
      </w:r>
      <w:r w:rsidR="00CF6859" w:rsidRPr="00307126">
        <w:rPr>
          <w:rFonts w:ascii="Times New Roman" w:hAnsi="Times New Roman"/>
        </w:rPr>
        <w:t>VO</w:t>
      </w:r>
      <w:r w:rsidRPr="00307126">
        <w:rPr>
          <w:rFonts w:ascii="Times New Roman" w:hAnsi="Times New Roman"/>
        </w:rPr>
        <w:t xml:space="preserve"> pri dodržaní všeobecne záväzných právnych predpisov SR a EÚ, tejto Zmluvy, Právnych dokumentov a základných princípov </w:t>
      </w:r>
      <w:r w:rsidR="00CF6859" w:rsidRPr="00307126">
        <w:rPr>
          <w:rFonts w:ascii="Times New Roman" w:hAnsi="Times New Roman"/>
        </w:rPr>
        <w:t>VO</w:t>
      </w:r>
      <w:r w:rsidRPr="00307126">
        <w:rPr>
          <w:rFonts w:ascii="Times New Roman" w:hAnsi="Times New Roman"/>
        </w:rPr>
        <w:t xml:space="preserve">. Rovnako nie </w:t>
      </w:r>
      <w:r w:rsidR="005365D0" w:rsidRPr="00307126">
        <w:rPr>
          <w:rFonts w:ascii="Times New Roman" w:hAnsi="Times New Roman"/>
        </w:rPr>
        <w:t xml:space="preserve">je </w:t>
      </w:r>
      <w:r w:rsidRPr="00307126">
        <w:rPr>
          <w:rFonts w:ascii="Times New Roman" w:hAnsi="Times New Roman"/>
        </w:rPr>
        <w:t xml:space="preserve">výkonom </w:t>
      </w:r>
      <w:r w:rsidR="005365D0" w:rsidRPr="00307126">
        <w:rPr>
          <w:rFonts w:ascii="Times New Roman" w:hAnsi="Times New Roman"/>
        </w:rPr>
        <w:t xml:space="preserve">finančnej </w:t>
      </w:r>
      <w:r w:rsidRPr="00307126">
        <w:rPr>
          <w:rFonts w:ascii="Times New Roman" w:hAnsi="Times New Roman"/>
        </w:rPr>
        <w:t xml:space="preserve">kontroly Poskytovateľom dotknutá výlučná a konečná zodpovednosť Prijímateľa za obstarávanie a výber </w:t>
      </w:r>
      <w:r w:rsidR="002C6026" w:rsidRPr="00307126">
        <w:rPr>
          <w:rFonts w:ascii="Times New Roman" w:hAnsi="Times New Roman"/>
        </w:rPr>
        <w:t xml:space="preserve">Dodávateľa </w:t>
      </w:r>
      <w:r w:rsidRPr="00307126">
        <w:rPr>
          <w:rFonts w:ascii="Times New Roman" w:hAnsi="Times New Roman"/>
        </w:rPr>
        <w:t>v prípadoch, ak Prijímateľ nie je povinný postupovať podľa zákona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podľa zákona č. 25/2006 Z. z.)</w:t>
      </w:r>
      <w:r w:rsidRPr="00307126">
        <w:rPr>
          <w:rFonts w:ascii="Times New Roman" w:hAnsi="Times New Roman"/>
        </w:rPr>
        <w:t xml:space="preserve">. Prijímateľ berie na vedomie, že vykonaním </w:t>
      </w:r>
      <w:r w:rsidR="00AE3A32" w:rsidRPr="00307126">
        <w:rPr>
          <w:rFonts w:ascii="Times New Roman" w:hAnsi="Times New Roman"/>
        </w:rPr>
        <w:t xml:space="preserve">finančnej </w:t>
      </w:r>
      <w:r w:rsidRPr="00307126">
        <w:rPr>
          <w:rFonts w:ascii="Times New Roman" w:hAnsi="Times New Roman"/>
        </w:rPr>
        <w:t xml:space="preserve">kontroly </w:t>
      </w:r>
      <w:r w:rsidRPr="00F557E6">
        <w:rPr>
          <w:rFonts w:ascii="Times New Roman" w:hAnsi="Times New Roman"/>
        </w:rPr>
        <w:t xml:space="preserve">Poskytovateľa nie je dotknuté právo Poskytovateľa </w:t>
      </w:r>
      <w:r w:rsidR="00D87797" w:rsidRPr="002C70C9">
        <w:rPr>
          <w:rFonts w:ascii="Times New Roman" w:hAnsi="Times New Roman"/>
        </w:rPr>
        <w:t xml:space="preserve">alebo iného </w:t>
      </w:r>
      <w:r w:rsidR="00104356" w:rsidRPr="00F557E6">
        <w:rPr>
          <w:rFonts w:ascii="Times New Roman" w:hAnsi="Times New Roman"/>
          <w:rPrChange w:id="43" w:author="Autor">
            <w:rPr>
              <w:rFonts w:ascii="Times New Roman" w:hAnsi="Times New Roman"/>
            </w:rPr>
          </w:rPrChange>
        </w:rPr>
        <w:t xml:space="preserve">oprávneného </w:t>
      </w:r>
      <w:r w:rsidR="00D87797" w:rsidRPr="00F557E6">
        <w:rPr>
          <w:rFonts w:ascii="Times New Roman" w:hAnsi="Times New Roman"/>
          <w:rPrChange w:id="44" w:author="Autor">
            <w:rPr>
              <w:rFonts w:ascii="Times New Roman" w:hAnsi="Times New Roman"/>
            </w:rPr>
          </w:rPrChange>
        </w:rPr>
        <w:t xml:space="preserve">orgánu </w:t>
      </w:r>
      <w:r w:rsidRPr="00F557E6">
        <w:rPr>
          <w:rFonts w:ascii="Times New Roman" w:hAnsi="Times New Roman"/>
          <w:rPrChange w:id="45" w:author="Autor">
            <w:rPr>
              <w:rFonts w:ascii="Times New Roman" w:hAnsi="Times New Roman"/>
            </w:rPr>
          </w:rPrChange>
        </w:rPr>
        <w:t xml:space="preserve">na vykonanie </w:t>
      </w:r>
      <w:ins w:id="46" w:author="Autor">
        <w:r w:rsidR="007C7CAD" w:rsidRPr="00F557E6">
          <w:rPr>
            <w:rFonts w:ascii="Times New Roman" w:hAnsi="Times New Roman"/>
            <w:rPrChange w:id="47" w:author="Autor">
              <w:rPr>
                <w:rFonts w:ascii="Times New Roman" w:hAnsi="Times New Roman"/>
              </w:rPr>
            </w:rPrChange>
          </w:rPr>
          <w:t>opätovnej kontroly/</w:t>
        </w:r>
      </w:ins>
      <w:r w:rsidRPr="00F557E6">
        <w:rPr>
          <w:rFonts w:ascii="Times New Roman" w:hAnsi="Times New Roman"/>
          <w:rPrChange w:id="48" w:author="Autor">
            <w:rPr>
              <w:rFonts w:ascii="Times New Roman" w:hAnsi="Times New Roman"/>
            </w:rPr>
          </w:rPrChange>
        </w:rPr>
        <w:t>novej kontroly</w:t>
      </w:r>
      <w:r w:rsidR="009A6C12" w:rsidRPr="00F557E6">
        <w:rPr>
          <w:rFonts w:ascii="Times New Roman" w:hAnsi="Times New Roman"/>
          <w:rPrChange w:id="49" w:author="Autor">
            <w:rPr>
              <w:rFonts w:ascii="Times New Roman" w:hAnsi="Times New Roman"/>
            </w:rPr>
          </w:rPrChange>
        </w:rPr>
        <w:t>/vládneho auditu</w:t>
      </w:r>
      <w:ins w:id="50" w:author="Autor">
        <w:r w:rsidR="0044260F" w:rsidRPr="00F557E6">
          <w:rPr>
            <w:rFonts w:ascii="Times New Roman" w:hAnsi="Times New Roman"/>
            <w:rPrChange w:id="51" w:author="Autor">
              <w:rPr>
                <w:rFonts w:ascii="Times New Roman" w:hAnsi="Times New Roman"/>
              </w:rPr>
            </w:rPrChange>
          </w:rPr>
          <w:t>/overovania</w:t>
        </w:r>
      </w:ins>
      <w:r w:rsidRPr="00F557E6">
        <w:rPr>
          <w:rFonts w:ascii="Times New Roman" w:hAnsi="Times New Roman"/>
          <w:rPrChange w:id="52" w:author="Autor">
            <w:rPr>
              <w:rFonts w:ascii="Times New Roman" w:hAnsi="Times New Roman"/>
            </w:rPr>
          </w:rPrChange>
        </w:rPr>
        <w:t xml:space="preserve"> počas celej doby účinnosti Zmluvy</w:t>
      </w:r>
      <w:r w:rsidR="002C6026" w:rsidRPr="00F557E6">
        <w:rPr>
          <w:rFonts w:ascii="Times New Roman" w:hAnsi="Times New Roman"/>
          <w:rPrChange w:id="53" w:author="Autor">
            <w:rPr>
              <w:rFonts w:ascii="Times New Roman" w:hAnsi="Times New Roman"/>
            </w:rPr>
          </w:rPrChange>
        </w:rPr>
        <w:t xml:space="preserve"> o poskytnutí NFP so zisteniami, ktoré budú vyplývať z tejto </w:t>
      </w:r>
      <w:ins w:id="54" w:author="Autor">
        <w:r w:rsidR="007C7CAD" w:rsidRPr="00F557E6">
          <w:rPr>
            <w:rFonts w:ascii="Times New Roman" w:hAnsi="Times New Roman"/>
            <w:rPrChange w:id="55" w:author="Autor">
              <w:rPr>
                <w:rFonts w:ascii="Times New Roman" w:hAnsi="Times New Roman"/>
              </w:rPr>
            </w:rPrChange>
          </w:rPr>
          <w:t>opätovnej kontroly/</w:t>
        </w:r>
      </w:ins>
      <w:r w:rsidR="002C6026" w:rsidRPr="00F557E6">
        <w:rPr>
          <w:rFonts w:ascii="Times New Roman" w:hAnsi="Times New Roman"/>
          <w:rPrChange w:id="56" w:author="Autor">
            <w:rPr>
              <w:rFonts w:ascii="Times New Roman" w:hAnsi="Times New Roman"/>
            </w:rPr>
          </w:rPrChange>
        </w:rPr>
        <w:t>novej kontroly</w:t>
      </w:r>
      <w:r w:rsidR="009A6C12" w:rsidRPr="00F557E6">
        <w:rPr>
          <w:rFonts w:ascii="Times New Roman" w:hAnsi="Times New Roman"/>
          <w:rPrChange w:id="57" w:author="Autor">
            <w:rPr>
              <w:rFonts w:ascii="Times New Roman" w:hAnsi="Times New Roman"/>
            </w:rPr>
          </w:rPrChange>
        </w:rPr>
        <w:t>/vládneho auditu</w:t>
      </w:r>
      <w:ins w:id="58" w:author="Autor">
        <w:r w:rsidR="0044260F" w:rsidRPr="00F557E6">
          <w:rPr>
            <w:rFonts w:ascii="Times New Roman" w:hAnsi="Times New Roman"/>
            <w:rPrChange w:id="59" w:author="Autor">
              <w:rPr>
                <w:rFonts w:ascii="Times New Roman" w:hAnsi="Times New Roman"/>
              </w:rPr>
            </w:rPrChange>
          </w:rPr>
          <w:t>/overovania</w:t>
        </w:r>
      </w:ins>
      <w:r w:rsidR="002C6026" w:rsidRPr="00F557E6">
        <w:rPr>
          <w:rFonts w:ascii="Times New Roman" w:hAnsi="Times New Roman"/>
          <w:rPrChange w:id="60" w:author="Autor">
            <w:rPr>
              <w:rFonts w:ascii="Times New Roman" w:hAnsi="Times New Roman"/>
            </w:rPr>
          </w:rPrChange>
        </w:rPr>
        <w:t xml:space="preserve"> a ktoré môžu byť odlišné od zistení predchádzajúcich kontrol</w:t>
      </w:r>
      <w:r w:rsidRPr="00F557E6">
        <w:rPr>
          <w:rFonts w:ascii="Times New Roman" w:hAnsi="Times New Roman"/>
          <w:rPrChange w:id="61" w:author="Autor">
            <w:rPr>
              <w:rFonts w:ascii="Times New Roman" w:hAnsi="Times New Roman"/>
            </w:rPr>
          </w:rPrChange>
        </w:rPr>
        <w:t xml:space="preserve">. V prípade, že závery </w:t>
      </w:r>
      <w:ins w:id="62" w:author="Autor">
        <w:r w:rsidR="007C7CAD" w:rsidRPr="00F557E6">
          <w:rPr>
            <w:rFonts w:ascii="Times New Roman" w:hAnsi="Times New Roman"/>
            <w:rPrChange w:id="63" w:author="Autor">
              <w:rPr>
                <w:rFonts w:ascii="Times New Roman" w:hAnsi="Times New Roman"/>
              </w:rPr>
            </w:rPrChange>
          </w:rPr>
          <w:t>opätovnej kontroly/</w:t>
        </w:r>
      </w:ins>
      <w:r w:rsidRPr="00F557E6">
        <w:rPr>
          <w:rFonts w:ascii="Times New Roman" w:hAnsi="Times New Roman"/>
          <w:rPrChange w:id="64" w:author="Autor">
            <w:rPr>
              <w:rFonts w:ascii="Times New Roman" w:hAnsi="Times New Roman"/>
            </w:rPr>
          </w:rPrChange>
        </w:rPr>
        <w:t>novej kontroly</w:t>
      </w:r>
      <w:r w:rsidR="00DA752E" w:rsidRPr="00F557E6">
        <w:rPr>
          <w:rFonts w:ascii="Times New Roman" w:hAnsi="Times New Roman"/>
          <w:rPrChange w:id="65" w:author="Autor">
            <w:rPr>
              <w:rFonts w:ascii="Times New Roman" w:hAnsi="Times New Roman"/>
            </w:rPr>
          </w:rPrChange>
        </w:rPr>
        <w:t>/auditu/overovania</w:t>
      </w:r>
      <w:r w:rsidR="00D87797" w:rsidRPr="00F557E6">
        <w:rPr>
          <w:rFonts w:ascii="Times New Roman" w:hAnsi="Times New Roman"/>
          <w:rPrChange w:id="66" w:author="Autor">
            <w:rPr>
              <w:rFonts w:ascii="Times New Roman" w:hAnsi="Times New Roman"/>
            </w:rPr>
          </w:rPrChange>
        </w:rPr>
        <w:t xml:space="preserve">, </w:t>
      </w:r>
      <w:r w:rsidR="00D87797" w:rsidRPr="00F557E6">
        <w:rPr>
          <w:rFonts w:ascii="Times New Roman" w:eastAsia="Times New Roman" w:hAnsi="Times New Roman"/>
          <w:bCs/>
          <w:lang w:eastAsia="sk-SK"/>
          <w:rPrChange w:id="67" w:author="Autor">
            <w:rPr>
              <w:rFonts w:ascii="Times New Roman" w:eastAsia="Times New Roman" w:hAnsi="Times New Roman"/>
              <w:bCs/>
              <w:lang w:eastAsia="sk-SK"/>
            </w:rPr>
          </w:rPrChange>
        </w:rPr>
        <w:t>a to napríklad v dôsledku aplikácie postupov vychádzajúcich z metodických usmernení, rozhodnutí a výkladových stanovísk ÚVO</w:t>
      </w:r>
      <w:r w:rsidR="00D87797" w:rsidRPr="00307126">
        <w:rPr>
          <w:rFonts w:ascii="Times New Roman" w:eastAsia="Times New Roman" w:hAnsi="Times New Roman"/>
          <w:bCs/>
          <w:lang w:eastAsia="sk-SK"/>
        </w:rPr>
        <w:t xml:space="preserve"> alebo Právnych dokumentov alebo komunikácie s EK alebo inými orgánmi SR a EÚ, </w:t>
      </w:r>
      <w:r w:rsidRPr="00307126">
        <w:rPr>
          <w:rFonts w:ascii="Times New Roman" w:hAnsi="Times New Roman"/>
        </w:rPr>
        <w:t xml:space="preserve">sú odlišné od záverov predchádzajúcej kontroly, Poskytovateľ je oprávnený na základe záverov z novej kontroly uplatniť </w:t>
      </w:r>
      <w:r w:rsidR="00D87797" w:rsidRPr="00307126">
        <w:rPr>
          <w:rFonts w:ascii="Times New Roman" w:hAnsi="Times New Roman"/>
        </w:rPr>
        <w:t xml:space="preserve">v plnej výške </w:t>
      </w:r>
      <w:r w:rsidRPr="00307126">
        <w:rPr>
          <w:rFonts w:ascii="Times New Roman" w:hAnsi="Times New Roman"/>
        </w:rPr>
        <w:t xml:space="preserve">voči Prijímateľovi prípadné sankcie za nedodržanie </w:t>
      </w:r>
      <w:r w:rsidR="00D72A04" w:rsidRPr="00307126">
        <w:rPr>
          <w:rFonts w:ascii="Times New Roman" w:hAnsi="Times New Roman"/>
        </w:rPr>
        <w:t>pravidiel</w:t>
      </w:r>
      <w:r w:rsidRPr="00307126">
        <w:rPr>
          <w:rFonts w:ascii="Times New Roman" w:hAnsi="Times New Roman"/>
        </w:rPr>
        <w:t xml:space="preserve"> a postupov stanovených v zákone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w:t>
      </w:r>
      <w:r w:rsidR="0058233E" w:rsidRPr="00307126">
        <w:rPr>
          <w:rFonts w:ascii="Times New Roman" w:hAnsi="Times New Roman"/>
        </w:rPr>
        <w:t xml:space="preserve">v </w:t>
      </w:r>
      <w:r w:rsidR="0032585D" w:rsidRPr="00307126">
        <w:rPr>
          <w:rFonts w:ascii="Times New Roman" w:hAnsi="Times New Roman"/>
        </w:rPr>
        <w:t>zákon</w:t>
      </w:r>
      <w:r w:rsidR="0058233E" w:rsidRPr="00307126">
        <w:rPr>
          <w:rFonts w:ascii="Times New Roman" w:hAnsi="Times New Roman"/>
        </w:rPr>
        <w:t>e</w:t>
      </w:r>
      <w:r w:rsidR="00AE3A32" w:rsidRPr="00307126">
        <w:rPr>
          <w:rFonts w:ascii="Times New Roman" w:hAnsi="Times New Roman"/>
        </w:rPr>
        <w:t xml:space="preserve"> </w:t>
      </w:r>
      <w:r w:rsidR="0032585D" w:rsidRPr="00307126">
        <w:rPr>
          <w:rFonts w:ascii="Times New Roman" w:hAnsi="Times New Roman"/>
        </w:rPr>
        <w:t>č. 25/2006 Z. z.)</w:t>
      </w:r>
      <w:r w:rsidRPr="00307126">
        <w:rPr>
          <w:rFonts w:ascii="Times New Roman" w:hAnsi="Times New Roman"/>
        </w:rPr>
        <w:t>, resp. postupov pri obstaraní zákazky, na ktorú sa zákon o</w:t>
      </w:r>
      <w:r w:rsidR="0032585D" w:rsidRPr="00307126">
        <w:rPr>
          <w:rFonts w:ascii="Times New Roman" w:hAnsi="Times New Roman"/>
        </w:rPr>
        <w:t> </w:t>
      </w:r>
      <w:r w:rsidRPr="00307126">
        <w:rPr>
          <w:rFonts w:ascii="Times New Roman" w:hAnsi="Times New Roman"/>
        </w:rPr>
        <w:t>VO</w:t>
      </w:r>
      <w:r w:rsidR="0032585D" w:rsidRPr="00307126">
        <w:rPr>
          <w:rFonts w:ascii="Times New Roman" w:hAnsi="Times New Roman"/>
        </w:rPr>
        <w:t xml:space="preserve"> (alebo zákon č. 25/2006 Z. z.)</w:t>
      </w:r>
      <w:r w:rsidRPr="00307126">
        <w:rPr>
          <w:rFonts w:ascii="Times New Roman" w:hAnsi="Times New Roman"/>
        </w:rPr>
        <w:t xml:space="preserve"> nevzťahuje.</w:t>
      </w:r>
      <w:r w:rsidR="00BB3E00" w:rsidRPr="00307126">
        <w:rPr>
          <w:rFonts w:ascii="Times New Roman" w:hAnsi="Times New Roman"/>
        </w:rPr>
        <w:t xml:space="preserve"> </w:t>
      </w:r>
      <w:r w:rsidR="008B0FB1" w:rsidRPr="00307126">
        <w:rPr>
          <w:rFonts w:ascii="Times New Roman" w:hAnsi="Times New Roman"/>
        </w:rPr>
        <w:t xml:space="preserve">Zmluvné strany sa osobitne dohodli, že v prípade, ak </w:t>
      </w:r>
      <w:r w:rsidR="00FB1E86" w:rsidRPr="00307126">
        <w:rPr>
          <w:rFonts w:ascii="Times New Roman" w:hAnsi="Times New Roman"/>
        </w:rPr>
        <w:t>kontrolný orgán/auditný orgán podľa článku 12 VZP</w:t>
      </w:r>
      <w:r w:rsidR="008B0FB1" w:rsidRPr="00307126">
        <w:rPr>
          <w:rFonts w:ascii="Times New Roman" w:hAnsi="Times New Roman"/>
        </w:rPr>
        <w:t xml:space="preserve"> </w:t>
      </w:r>
      <w:r w:rsidR="0074609E" w:rsidRPr="00307126">
        <w:rPr>
          <w:rFonts w:ascii="Times New Roman" w:hAnsi="Times New Roman"/>
        </w:rPr>
        <w:t xml:space="preserve">odlišný od Poskytovateľa </w:t>
      </w:r>
      <w:r w:rsidR="008B0FB1" w:rsidRPr="00307126">
        <w:rPr>
          <w:rFonts w:ascii="Times New Roman" w:hAnsi="Times New Roman"/>
        </w:rPr>
        <w:t xml:space="preserve">identifikuje </w:t>
      </w:r>
      <w:r w:rsidR="0074609E" w:rsidRPr="00307126">
        <w:rPr>
          <w:rFonts w:ascii="Times New Roman" w:hAnsi="Times New Roman"/>
        </w:rPr>
        <w:t xml:space="preserve">Nezrovnalosť </w:t>
      </w:r>
      <w:r w:rsidR="008B0FB1" w:rsidRPr="00307126">
        <w:rPr>
          <w:rFonts w:ascii="Times New Roman" w:hAnsi="Times New Roman"/>
        </w:rPr>
        <w:t>vyplývajúcu z</w:t>
      </w:r>
      <w:r w:rsidR="00FB2E45">
        <w:rPr>
          <w:rFonts w:ascii="Times New Roman" w:hAnsi="Times New Roman"/>
        </w:rPr>
        <w:t> </w:t>
      </w:r>
      <w:r w:rsidR="00CF6859" w:rsidRPr="00307126">
        <w:rPr>
          <w:rFonts w:ascii="Times New Roman" w:hAnsi="Times New Roman"/>
        </w:rPr>
        <w:t>VO</w:t>
      </w:r>
      <w:r w:rsidR="00FB2E45">
        <w:rPr>
          <w:rFonts w:ascii="Times New Roman" w:hAnsi="Times New Roman"/>
        </w:rPr>
        <w:t xml:space="preserve"> </w:t>
      </w:r>
      <w:proofErr w:type="spellStart"/>
      <w:r w:rsidR="00FB2E45">
        <w:rPr>
          <w:rFonts w:ascii="Times New Roman" w:hAnsi="Times New Roman"/>
        </w:rPr>
        <w:t>vo</w:t>
      </w:r>
      <w:proofErr w:type="spellEnd"/>
      <w:r w:rsidR="00FB2E45">
        <w:rPr>
          <w:rFonts w:ascii="Times New Roman" w:hAnsi="Times New Roman"/>
        </w:rPr>
        <w:t xml:space="preserve"> vzťahu k Prijímateľovi</w:t>
      </w:r>
      <w:r w:rsidR="008B0FB1" w:rsidRPr="00307126">
        <w:rPr>
          <w:rFonts w:ascii="Times New Roman" w:hAnsi="Times New Roman"/>
        </w:rPr>
        <w:t xml:space="preserve">, spočívajúcu v porušení právnych predpisov a/alebo pravidiel pre poskytovanie pomoci </w:t>
      </w:r>
      <w:r w:rsidR="00B94060" w:rsidRPr="00307126">
        <w:rPr>
          <w:rFonts w:ascii="Times New Roman" w:hAnsi="Times New Roman"/>
        </w:rPr>
        <w:t>z EŠIF</w:t>
      </w:r>
      <w:r w:rsidR="008B0FB1" w:rsidRPr="00307126">
        <w:rPr>
          <w:rFonts w:ascii="Times New Roman" w:hAnsi="Times New Roman"/>
        </w:rPr>
        <w:t xml:space="preserve"> v súvislosti s </w:t>
      </w:r>
      <w:r w:rsidR="00CF6859" w:rsidRPr="00307126">
        <w:rPr>
          <w:rFonts w:ascii="Times New Roman" w:hAnsi="Times New Roman"/>
        </w:rPr>
        <w:t>VO</w:t>
      </w:r>
      <w:r w:rsidR="008B0FB1" w:rsidRPr="00307126">
        <w:rPr>
          <w:rFonts w:ascii="Times New Roman" w:hAnsi="Times New Roman"/>
        </w:rPr>
        <w:t xml:space="preserve">, porušením </w:t>
      </w:r>
      <w:r w:rsidR="00D72A04" w:rsidRPr="00307126">
        <w:rPr>
          <w:rFonts w:ascii="Times New Roman" w:hAnsi="Times New Roman"/>
        </w:rPr>
        <w:t>pravidiel</w:t>
      </w:r>
      <w:r w:rsidR="008B0FB1" w:rsidRPr="00307126">
        <w:rPr>
          <w:rFonts w:ascii="Times New Roman" w:hAnsi="Times New Roman"/>
        </w:rPr>
        <w:t xml:space="preserve"> a postup</w:t>
      </w:r>
      <w:r w:rsidR="00D72A04" w:rsidRPr="00307126">
        <w:rPr>
          <w:rFonts w:ascii="Times New Roman" w:hAnsi="Times New Roman"/>
        </w:rPr>
        <w:t>ov</w:t>
      </w:r>
      <w:r w:rsidR="008B0FB1" w:rsidRPr="00307126">
        <w:rPr>
          <w:rFonts w:ascii="Times New Roman" w:hAnsi="Times New Roman"/>
        </w:rPr>
        <w:t xml:space="preserve"> </w:t>
      </w:r>
      <w:r w:rsidR="00CF6859" w:rsidRPr="00307126">
        <w:rPr>
          <w:rFonts w:ascii="Times New Roman" w:hAnsi="Times New Roman"/>
        </w:rPr>
        <w:t>VO</w:t>
      </w:r>
      <w:r w:rsidR="008B0FB1" w:rsidRPr="00307126">
        <w:rPr>
          <w:rFonts w:ascii="Times New Roman" w:hAnsi="Times New Roman"/>
        </w:rPr>
        <w:t xml:space="preserve"> stanovených v </w:t>
      </w:r>
      <w:r w:rsidR="0074609E" w:rsidRPr="00307126">
        <w:rPr>
          <w:rFonts w:ascii="Times New Roman" w:hAnsi="Times New Roman"/>
        </w:rPr>
        <w:t>zákone o</w:t>
      </w:r>
      <w:r w:rsidR="0032585D" w:rsidRPr="00307126">
        <w:rPr>
          <w:rFonts w:ascii="Times New Roman" w:hAnsi="Times New Roman"/>
        </w:rPr>
        <w:t> </w:t>
      </w:r>
      <w:r w:rsidR="0074609E" w:rsidRPr="00307126">
        <w:rPr>
          <w:rFonts w:ascii="Times New Roman" w:hAnsi="Times New Roman"/>
        </w:rPr>
        <w:t>VO</w:t>
      </w:r>
      <w:r w:rsidR="0032585D" w:rsidRPr="00307126">
        <w:rPr>
          <w:rFonts w:ascii="Times New Roman" w:hAnsi="Times New Roman"/>
        </w:rPr>
        <w:t xml:space="preserve"> (alebo </w:t>
      </w:r>
      <w:r w:rsidR="0058233E" w:rsidRPr="00307126">
        <w:rPr>
          <w:rFonts w:ascii="Times New Roman" w:hAnsi="Times New Roman"/>
        </w:rPr>
        <w:t xml:space="preserve">v </w:t>
      </w:r>
      <w:r w:rsidR="0032585D" w:rsidRPr="00307126">
        <w:rPr>
          <w:rFonts w:ascii="Times New Roman" w:hAnsi="Times New Roman"/>
        </w:rPr>
        <w:t>zákon</w:t>
      </w:r>
      <w:r w:rsidR="0058233E" w:rsidRPr="00307126">
        <w:rPr>
          <w:rFonts w:ascii="Times New Roman" w:hAnsi="Times New Roman"/>
        </w:rPr>
        <w:t>e</w:t>
      </w:r>
      <w:r w:rsidR="0032585D" w:rsidRPr="00307126">
        <w:rPr>
          <w:rFonts w:ascii="Times New Roman" w:hAnsi="Times New Roman"/>
        </w:rPr>
        <w:t xml:space="preserve"> č. 25/2006 Z. z.)</w:t>
      </w:r>
      <w:r w:rsidR="008B0FB1" w:rsidRPr="00307126">
        <w:rPr>
          <w:rFonts w:ascii="Times New Roman" w:hAnsi="Times New Roman"/>
        </w:rPr>
        <w:t xml:space="preserve"> alebo </w:t>
      </w:r>
      <w:r w:rsidR="008B0FB1" w:rsidRPr="00307126">
        <w:rPr>
          <w:rFonts w:ascii="Times New Roman" w:hAnsi="Times New Roman"/>
        </w:rPr>
        <w:lastRenderedPageBreak/>
        <w:t>vyplývajúcich z</w:t>
      </w:r>
      <w:r w:rsidR="006440D7">
        <w:rPr>
          <w:rFonts w:ascii="Times New Roman" w:hAnsi="Times New Roman"/>
        </w:rPr>
        <w:t> právnych predpisov a právnych aktov EÚ</w:t>
      </w:r>
      <w:r w:rsidR="008B0FB1" w:rsidRPr="00307126">
        <w:rPr>
          <w:rFonts w:ascii="Times New Roman" w:hAnsi="Times New Roman"/>
        </w:rPr>
        <w:t xml:space="preserve"> k problematike </w:t>
      </w:r>
      <w:r w:rsidR="00CF6859" w:rsidRPr="00307126">
        <w:rPr>
          <w:rFonts w:ascii="Times New Roman" w:hAnsi="Times New Roman"/>
        </w:rPr>
        <w:t>VO</w:t>
      </w:r>
      <w:r w:rsidR="008B0FB1" w:rsidRPr="00307126">
        <w:rPr>
          <w:rFonts w:ascii="Times New Roman" w:hAnsi="Times New Roman"/>
        </w:rPr>
        <w:t xml:space="preserve"> alebo </w:t>
      </w:r>
      <w:r w:rsidR="00A9709B" w:rsidRPr="00307126">
        <w:rPr>
          <w:rFonts w:ascii="Times New Roman" w:hAnsi="Times New Roman"/>
        </w:rPr>
        <w:t xml:space="preserve"> </w:t>
      </w:r>
      <w:r w:rsidR="008B0FB1" w:rsidRPr="00307126">
        <w:rPr>
          <w:rFonts w:ascii="Times New Roman" w:hAnsi="Times New Roman"/>
        </w:rPr>
        <w:t xml:space="preserve">z </w:t>
      </w:r>
      <w:commentRangeStart w:id="68"/>
      <w:r w:rsidR="008B0FB1" w:rsidRPr="00307126">
        <w:rPr>
          <w:rFonts w:ascii="Times New Roman" w:hAnsi="Times New Roman"/>
        </w:rPr>
        <w:t>obvyklej praxe (</w:t>
      </w:r>
      <w:proofErr w:type="spellStart"/>
      <w:r w:rsidR="008B0FB1" w:rsidRPr="00307126">
        <w:rPr>
          <w:rFonts w:ascii="Times New Roman" w:hAnsi="Times New Roman"/>
        </w:rPr>
        <w:t>best</w:t>
      </w:r>
      <w:proofErr w:type="spellEnd"/>
      <w:r w:rsidR="008B0FB1" w:rsidRPr="00307126">
        <w:rPr>
          <w:rFonts w:ascii="Times New Roman" w:hAnsi="Times New Roman"/>
        </w:rPr>
        <w:t xml:space="preserve"> </w:t>
      </w:r>
      <w:proofErr w:type="spellStart"/>
      <w:r w:rsidR="008B0FB1" w:rsidRPr="00307126">
        <w:rPr>
          <w:rFonts w:ascii="Times New Roman" w:hAnsi="Times New Roman"/>
        </w:rPr>
        <w:t>practice</w:t>
      </w:r>
      <w:proofErr w:type="spellEnd"/>
      <w:r w:rsidR="008B0FB1" w:rsidRPr="00307126">
        <w:rPr>
          <w:rFonts w:ascii="Times New Roman" w:hAnsi="Times New Roman"/>
        </w:rPr>
        <w:t xml:space="preserve">) </w:t>
      </w:r>
      <w:commentRangeEnd w:id="68"/>
      <w:r w:rsidR="005E4601" w:rsidRPr="00307126">
        <w:rPr>
          <w:rStyle w:val="Odkaznakomentr"/>
          <w:rFonts w:ascii="Times New Roman" w:eastAsia="Times New Roman" w:hAnsi="Times New Roman"/>
          <w:sz w:val="22"/>
          <w:szCs w:val="22"/>
          <w:lang w:val="x-none" w:eastAsia="x-none"/>
        </w:rPr>
        <w:commentReference w:id="68"/>
      </w:r>
      <w:r w:rsidR="008B0FB1" w:rsidRPr="00307126">
        <w:rPr>
          <w:rFonts w:ascii="Times New Roman" w:hAnsi="Times New Roman"/>
        </w:rPr>
        <w:t xml:space="preserve">aplikovanej kontrolnými alebo auditnými orgánmi EÚ, a to aj nad rámec zistení </w:t>
      </w:r>
      <w:r w:rsidR="0074609E" w:rsidRPr="00307126">
        <w:rPr>
          <w:rFonts w:ascii="Times New Roman" w:hAnsi="Times New Roman"/>
        </w:rPr>
        <w:t>Poskytovateľa</w:t>
      </w:r>
      <w:r w:rsidR="008B0FB1" w:rsidRPr="00307126">
        <w:rPr>
          <w:rFonts w:ascii="Times New Roman" w:hAnsi="Times New Roman"/>
        </w:rPr>
        <w:t xml:space="preserve"> a bez ohľadu na štádium, v ktorom sa proces </w:t>
      </w:r>
      <w:r w:rsidR="00CF6859" w:rsidRPr="00307126">
        <w:rPr>
          <w:rFonts w:ascii="Times New Roman" w:hAnsi="Times New Roman"/>
        </w:rPr>
        <w:t>VO</w:t>
      </w:r>
      <w:r w:rsidR="008B0FB1" w:rsidRPr="00307126">
        <w:rPr>
          <w:rFonts w:ascii="Times New Roman" w:hAnsi="Times New Roman"/>
        </w:rPr>
        <w:t xml:space="preserve"> nachádza a v dôsledku takejto </w:t>
      </w:r>
      <w:r w:rsidR="0074609E" w:rsidRPr="00307126">
        <w:rPr>
          <w:rFonts w:ascii="Times New Roman" w:hAnsi="Times New Roman"/>
        </w:rPr>
        <w:t>N</w:t>
      </w:r>
      <w:r w:rsidR="008B0FB1" w:rsidRPr="00307126">
        <w:rPr>
          <w:rFonts w:ascii="Times New Roman" w:hAnsi="Times New Roman"/>
        </w:rPr>
        <w:t xml:space="preserve">ezrovnalosti vznikne povinnosť vrátiť NFP alebo jeho časť, </w:t>
      </w:r>
      <w:r w:rsidR="0074609E" w:rsidRPr="00DA752E">
        <w:rPr>
          <w:rFonts w:ascii="Times New Roman" w:hAnsi="Times New Roman"/>
        </w:rPr>
        <w:t>P</w:t>
      </w:r>
      <w:r w:rsidR="008B0FB1" w:rsidRPr="00DA752E">
        <w:rPr>
          <w:rFonts w:ascii="Times New Roman" w:hAnsi="Times New Roman"/>
        </w:rPr>
        <w:t xml:space="preserve">rijímateľ </w:t>
      </w:r>
      <w:r w:rsidR="00FB2E45" w:rsidRPr="00DA752E">
        <w:rPr>
          <w:rFonts w:ascii="Times New Roman" w:hAnsi="Times New Roman"/>
        </w:rPr>
        <w:t>sa zaväzuje</w:t>
      </w:r>
      <w:r w:rsidR="008B0FB1" w:rsidRPr="00DA752E">
        <w:rPr>
          <w:rFonts w:ascii="Times New Roman" w:hAnsi="Times New Roman"/>
        </w:rPr>
        <w:t xml:space="preserve"> takto vyčíslené NFP alebo jeho časť vrátiť </w:t>
      </w:r>
      <w:r w:rsidR="0074609E" w:rsidRPr="00DA752E">
        <w:rPr>
          <w:rFonts w:ascii="Times New Roman" w:hAnsi="Times New Roman"/>
        </w:rPr>
        <w:t xml:space="preserve">v súlade s článkom 10 VZP, </w:t>
      </w:r>
      <w:r w:rsidR="00DA752E" w:rsidRPr="005D10B3">
        <w:rPr>
          <w:rFonts w:ascii="Times New Roman" w:hAnsi="Times New Roman"/>
        </w:rPr>
        <w:t xml:space="preserve">pri </w:t>
      </w:r>
      <w:r w:rsidR="003D54A6" w:rsidRPr="00E96899">
        <w:rPr>
          <w:rFonts w:ascii="Times New Roman" w:hAnsi="Times New Roman"/>
        </w:rPr>
        <w:t xml:space="preserve">dodržaní pravidiel vyplývajúcich z </w:t>
      </w:r>
      <w:r w:rsidR="00DA752E" w:rsidRPr="00E96899">
        <w:rPr>
          <w:rFonts w:ascii="Times New Roman" w:hAnsi="Times New Roman"/>
        </w:rPr>
        <w:t xml:space="preserve"> § 41 alebo 41a zákona o príspevku z EŠIF</w:t>
      </w:r>
      <w:r w:rsidR="00DA752E" w:rsidRPr="00DA752E">
        <w:rPr>
          <w:rFonts w:ascii="Times New Roman" w:hAnsi="Times New Roman"/>
        </w:rPr>
        <w:t>.</w:t>
      </w:r>
      <w:r w:rsidR="00FB2E45" w:rsidRPr="00DA752E">
        <w:rPr>
          <w:rFonts w:ascii="Times New Roman" w:hAnsi="Times New Roman"/>
        </w:rPr>
        <w:t xml:space="preserve"> </w:t>
      </w:r>
    </w:p>
    <w:p w14:paraId="19E760A4" w14:textId="77777777" w:rsidR="003C0F18" w:rsidRPr="00307126" w:rsidRDefault="003C0F18" w:rsidP="00EA317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je povinný v závislosti od charakteru obstarávania služieb, tovarov a stavebných prác postupovať pri predkladaní </w:t>
      </w:r>
      <w:r w:rsidR="009A6C12" w:rsidRPr="00307126">
        <w:rPr>
          <w:rFonts w:ascii="Times New Roman" w:hAnsi="Times New Roman"/>
        </w:rPr>
        <w:t xml:space="preserve">dokumentácie </w:t>
      </w:r>
      <w:r w:rsidRPr="00307126">
        <w:rPr>
          <w:rFonts w:ascii="Times New Roman" w:hAnsi="Times New Roman"/>
        </w:rPr>
        <w:t>obstarávania služieb, tovarov a stavebných prác na výkon kontroly podľa kapitoly 3.3.7 Kontrola verejného obstarávania Systému riadenia EŠIF a v prípade postupov pri obstaraní zákazky, na ktorú sa zákon o</w:t>
      </w:r>
      <w:r w:rsidR="00647610" w:rsidRPr="00307126">
        <w:rPr>
          <w:rFonts w:ascii="Times New Roman" w:hAnsi="Times New Roman"/>
        </w:rPr>
        <w:t> </w:t>
      </w:r>
      <w:r w:rsidRPr="00307126">
        <w:rPr>
          <w:rFonts w:ascii="Times New Roman" w:hAnsi="Times New Roman"/>
        </w:rPr>
        <w:t>VO</w:t>
      </w:r>
      <w:r w:rsidR="00647610" w:rsidRPr="00307126">
        <w:rPr>
          <w:rFonts w:ascii="Times New Roman" w:hAnsi="Times New Roman"/>
        </w:rPr>
        <w:t xml:space="preserve"> (zákon č. 25/2006 Z. z.)</w:t>
      </w:r>
      <w:r w:rsidRPr="00307126">
        <w:rPr>
          <w:rFonts w:ascii="Times New Roman" w:hAnsi="Times New Roman"/>
        </w:rPr>
        <w:t xml:space="preserve"> nevzťahuje podľa metodického pokynu CKO č</w:t>
      </w:r>
      <w:r w:rsidR="00CF6859" w:rsidRPr="00307126">
        <w:rPr>
          <w:rFonts w:ascii="Times New Roman" w:hAnsi="Times New Roman"/>
        </w:rPr>
        <w:t>. 12</w:t>
      </w:r>
      <w:r w:rsidR="00647610" w:rsidRPr="00307126">
        <w:rPr>
          <w:rFonts w:ascii="Times New Roman" w:hAnsi="Times New Roman"/>
        </w:rPr>
        <w:t xml:space="preserve"> v príslušnej verzii. </w:t>
      </w:r>
      <w:r w:rsidRPr="00307126">
        <w:rPr>
          <w:rFonts w:ascii="Times New Roman" w:hAnsi="Times New Roman"/>
        </w:rPr>
        <w:t>Ak Poskytovateľ v </w:t>
      </w:r>
      <w:r w:rsidR="00811D78" w:rsidRPr="00307126">
        <w:rPr>
          <w:rFonts w:ascii="Times New Roman" w:hAnsi="Times New Roman"/>
        </w:rPr>
        <w:t>P</w:t>
      </w:r>
      <w:r w:rsidRPr="00307126">
        <w:rPr>
          <w:rFonts w:ascii="Times New Roman" w:hAnsi="Times New Roman"/>
        </w:rPr>
        <w:t xml:space="preserve">ríručke pre </w:t>
      </w:r>
      <w:r w:rsidR="003F4B54" w:rsidRPr="00307126">
        <w:rPr>
          <w:rFonts w:ascii="Times New Roman" w:hAnsi="Times New Roman"/>
        </w:rPr>
        <w:t>Žiadateľa/</w:t>
      </w:r>
      <w:r w:rsidRPr="00307126">
        <w:rPr>
          <w:rFonts w:ascii="Times New Roman" w:hAnsi="Times New Roman"/>
        </w:rPr>
        <w:t>Prijímateľa neurčí iné termíny a rozsah dokumentácie, ktorú je Prijímateľ povinný predkladať Poskytovateľovi, Prijímateľ postupuje podľa príslušnej kapitoly Systému riadenia EŠIF, resp. v prípade postupov pri obstaraní zákazky, na ktorú sa zákon o VO nevzťahuje podľa metodického pokynu CKO č</w:t>
      </w:r>
      <w:r w:rsidR="00CF6859" w:rsidRPr="00307126">
        <w:rPr>
          <w:rFonts w:ascii="Times New Roman" w:hAnsi="Times New Roman"/>
        </w:rPr>
        <w:t>.12</w:t>
      </w:r>
      <w:r w:rsidR="00647610" w:rsidRPr="00307126">
        <w:rPr>
          <w:rFonts w:ascii="Times New Roman" w:hAnsi="Times New Roman"/>
        </w:rPr>
        <w:t xml:space="preserve"> v príslušnej verzii</w:t>
      </w:r>
      <w:r w:rsidR="00CF6859" w:rsidRPr="00307126">
        <w:rPr>
          <w:rFonts w:ascii="Times New Roman" w:hAnsi="Times New Roman"/>
        </w:rPr>
        <w:t xml:space="preserve">. </w:t>
      </w:r>
      <w:r w:rsidR="00EA3175" w:rsidRPr="00307126">
        <w:rPr>
          <w:rFonts w:ascii="Times New Roman" w:hAnsi="Times New Roman"/>
        </w:rPr>
        <w:t>Minimálny rozsah dokumentácie, ktorú prijímateľ povinne predkladá cez ITMS 2014+ je definovaný v príslušnej príručke pre prijímateľa, ktorú vydáva RO/SO.</w:t>
      </w:r>
    </w:p>
    <w:p w14:paraId="5C733A62" w14:textId="77777777" w:rsidR="003C0F18" w:rsidRPr="00307126" w:rsidRDefault="00647610" w:rsidP="006C26E2">
      <w:pPr>
        <w:numPr>
          <w:ilvl w:val="1"/>
          <w:numId w:val="25"/>
        </w:numPr>
        <w:spacing w:before="120" w:after="0" w:line="264" w:lineRule="auto"/>
        <w:jc w:val="both"/>
        <w:rPr>
          <w:rFonts w:ascii="Times New Roman" w:hAnsi="Times New Roman"/>
        </w:rPr>
      </w:pPr>
      <w:r w:rsidRPr="00307126">
        <w:rPr>
          <w:rFonts w:ascii="Times New Roman" w:hAnsi="Times New Roman"/>
        </w:rPr>
        <w:t>F</w:t>
      </w:r>
      <w:r w:rsidR="00FA48DE" w:rsidRPr="00307126">
        <w:rPr>
          <w:rFonts w:ascii="Times New Roman" w:hAnsi="Times New Roman"/>
        </w:rPr>
        <w:t>inančnú</w:t>
      </w:r>
      <w:r w:rsidR="003C0F18" w:rsidRPr="00307126">
        <w:rPr>
          <w:rFonts w:ascii="Times New Roman" w:hAnsi="Times New Roman"/>
        </w:rPr>
        <w:t xml:space="preserve"> kontrolu pravidiel a postupov stanovených zákonom o</w:t>
      </w:r>
      <w:r w:rsidRPr="00307126">
        <w:rPr>
          <w:rFonts w:ascii="Times New Roman" w:hAnsi="Times New Roman"/>
        </w:rPr>
        <w:t> </w:t>
      </w:r>
      <w:r w:rsidR="003C0F18" w:rsidRPr="00307126">
        <w:rPr>
          <w:rFonts w:ascii="Times New Roman" w:hAnsi="Times New Roman"/>
        </w:rPr>
        <w:t>VO</w:t>
      </w:r>
      <w:r w:rsidRPr="00307126">
        <w:rPr>
          <w:rFonts w:ascii="Times New Roman" w:hAnsi="Times New Roman"/>
        </w:rPr>
        <w:t xml:space="preserve"> (zákonom č. 25/2006 Z. z.)</w:t>
      </w:r>
      <w:r w:rsidR="003C0F18" w:rsidRPr="00307126">
        <w:rPr>
          <w:rFonts w:ascii="Times New Roman" w:hAnsi="Times New Roman"/>
        </w:rPr>
        <w:t xml:space="preserve"> vykonáva Poskytovateľ v závislosti od </w:t>
      </w:r>
      <w:r w:rsidR="00863F79" w:rsidRPr="00307126">
        <w:rPr>
          <w:rFonts w:ascii="Times New Roman" w:hAnsi="Times New Roman"/>
        </w:rPr>
        <w:t xml:space="preserve">fázy/etapy časového procesu VO </w:t>
      </w:r>
      <w:r w:rsidR="003C0F18" w:rsidRPr="00307126">
        <w:rPr>
          <w:rFonts w:ascii="Times New Roman" w:hAnsi="Times New Roman"/>
        </w:rPr>
        <w:t>ako:</w:t>
      </w:r>
    </w:p>
    <w:p w14:paraId="4B93B464" w14:textId="77777777" w:rsidR="003C0F18" w:rsidRPr="00307126" w:rsidRDefault="00E37707" w:rsidP="006C26E2">
      <w:pPr>
        <w:pStyle w:val="Odsekzoznamu"/>
        <w:numPr>
          <w:ilvl w:val="0"/>
          <w:numId w:val="26"/>
        </w:numPr>
        <w:spacing w:before="120" w:line="264" w:lineRule="auto"/>
        <w:jc w:val="both"/>
        <w:rPr>
          <w:sz w:val="22"/>
          <w:szCs w:val="22"/>
        </w:rPr>
      </w:pPr>
      <w:r w:rsidRPr="00307126">
        <w:rPr>
          <w:sz w:val="22"/>
          <w:szCs w:val="22"/>
        </w:rPr>
        <w:t xml:space="preserve">Prvú </w:t>
      </w:r>
      <w:proofErr w:type="spellStart"/>
      <w:r w:rsidRPr="00307126">
        <w:rPr>
          <w:sz w:val="22"/>
          <w:szCs w:val="22"/>
        </w:rPr>
        <w:t>e</w:t>
      </w:r>
      <w:r w:rsidR="003C0F18" w:rsidRPr="00307126">
        <w:rPr>
          <w:sz w:val="22"/>
          <w:szCs w:val="22"/>
        </w:rPr>
        <w:t>x-ante</w:t>
      </w:r>
      <w:proofErr w:type="spellEnd"/>
      <w:r w:rsidR="003C0F18" w:rsidRPr="00307126">
        <w:rPr>
          <w:sz w:val="22"/>
          <w:szCs w:val="22"/>
        </w:rPr>
        <w:t xml:space="preserve"> kontrolu pred vyhlásením </w:t>
      </w:r>
      <w:r w:rsidR="00CF6859" w:rsidRPr="00307126">
        <w:rPr>
          <w:sz w:val="22"/>
          <w:szCs w:val="22"/>
        </w:rPr>
        <w:t>VO</w:t>
      </w:r>
      <w:r w:rsidR="003C0F18" w:rsidRPr="00307126">
        <w:rPr>
          <w:sz w:val="22"/>
          <w:szCs w:val="22"/>
        </w:rPr>
        <w:t>,</w:t>
      </w:r>
    </w:p>
    <w:p w14:paraId="7C7C44A7" w14:textId="77777777" w:rsidR="003C0F18" w:rsidRPr="00307126" w:rsidRDefault="00E37707" w:rsidP="006C26E2">
      <w:pPr>
        <w:pStyle w:val="Odsekzoznamu"/>
        <w:numPr>
          <w:ilvl w:val="0"/>
          <w:numId w:val="26"/>
        </w:numPr>
        <w:spacing w:before="120" w:line="264" w:lineRule="auto"/>
        <w:jc w:val="both"/>
        <w:rPr>
          <w:sz w:val="22"/>
          <w:szCs w:val="22"/>
        </w:rPr>
      </w:pPr>
      <w:r w:rsidRPr="00307126">
        <w:rPr>
          <w:sz w:val="22"/>
          <w:szCs w:val="22"/>
        </w:rPr>
        <w:t xml:space="preserve">Druhú </w:t>
      </w:r>
      <w:proofErr w:type="spellStart"/>
      <w:r w:rsidRPr="00307126">
        <w:rPr>
          <w:sz w:val="22"/>
          <w:szCs w:val="22"/>
        </w:rPr>
        <w:t>e</w:t>
      </w:r>
      <w:r w:rsidR="003C0F18" w:rsidRPr="00307126">
        <w:rPr>
          <w:sz w:val="22"/>
          <w:szCs w:val="22"/>
        </w:rPr>
        <w:t>x-ante</w:t>
      </w:r>
      <w:proofErr w:type="spellEnd"/>
      <w:r w:rsidR="003C0F18" w:rsidRPr="00307126">
        <w:rPr>
          <w:sz w:val="22"/>
          <w:szCs w:val="22"/>
        </w:rPr>
        <w:t xml:space="preserve"> kontrolu pred podpisom zmluvy s úspešným uchádzačom,</w:t>
      </w:r>
    </w:p>
    <w:p w14:paraId="4662C330" w14:textId="77777777" w:rsidR="003C0F18" w:rsidRPr="00307126" w:rsidRDefault="00E37707" w:rsidP="006C26E2">
      <w:pPr>
        <w:pStyle w:val="Odsekzoznamu"/>
        <w:numPr>
          <w:ilvl w:val="0"/>
          <w:numId w:val="26"/>
        </w:numPr>
        <w:spacing w:before="120" w:line="264" w:lineRule="auto"/>
        <w:jc w:val="both"/>
        <w:rPr>
          <w:sz w:val="22"/>
          <w:szCs w:val="22"/>
        </w:rPr>
      </w:pPr>
      <w:r w:rsidRPr="00307126">
        <w:rPr>
          <w:sz w:val="22"/>
          <w:szCs w:val="22"/>
        </w:rPr>
        <w:t>Štandardnú alebo následnú e</w:t>
      </w:r>
      <w:r w:rsidR="003C0F18" w:rsidRPr="00307126">
        <w:rPr>
          <w:sz w:val="22"/>
          <w:szCs w:val="22"/>
        </w:rPr>
        <w:t>x-post kontrolu,</w:t>
      </w:r>
    </w:p>
    <w:p w14:paraId="55E6E07A" w14:textId="77777777" w:rsidR="003C0F18" w:rsidRPr="00307126" w:rsidRDefault="003C0F18" w:rsidP="006C26E2">
      <w:pPr>
        <w:pStyle w:val="Odsekzoznamu"/>
        <w:numPr>
          <w:ilvl w:val="0"/>
          <w:numId w:val="26"/>
        </w:numPr>
        <w:spacing w:before="120" w:line="264" w:lineRule="auto"/>
        <w:jc w:val="both"/>
        <w:rPr>
          <w:sz w:val="22"/>
          <w:szCs w:val="22"/>
        </w:rPr>
      </w:pPr>
      <w:r w:rsidRPr="00307126">
        <w:rPr>
          <w:sz w:val="22"/>
          <w:szCs w:val="22"/>
        </w:rPr>
        <w:t>Kontrolu dodatkov</w:t>
      </w:r>
      <w:r w:rsidR="00B26CB7" w:rsidRPr="00307126">
        <w:rPr>
          <w:sz w:val="22"/>
          <w:szCs w:val="22"/>
        </w:rPr>
        <w:t xml:space="preserve"> zml</w:t>
      </w:r>
      <w:r w:rsidR="00BB3E00" w:rsidRPr="00307126">
        <w:rPr>
          <w:sz w:val="22"/>
          <w:szCs w:val="22"/>
        </w:rPr>
        <w:t>úv s úspešným uchádzačom</w:t>
      </w:r>
      <w:r w:rsidRPr="00307126">
        <w:rPr>
          <w:sz w:val="22"/>
          <w:szCs w:val="22"/>
        </w:rPr>
        <w:t>.</w:t>
      </w:r>
    </w:p>
    <w:p w14:paraId="153E9292" w14:textId="77777777" w:rsidR="000674E3" w:rsidRPr="00307126" w:rsidRDefault="0032585D" w:rsidP="006C26E2">
      <w:pPr>
        <w:numPr>
          <w:ilvl w:val="1"/>
          <w:numId w:val="25"/>
        </w:numPr>
        <w:spacing w:before="120" w:after="0" w:line="264" w:lineRule="auto"/>
        <w:jc w:val="both"/>
        <w:rPr>
          <w:rFonts w:ascii="Times New Roman" w:hAnsi="Times New Roman"/>
        </w:rPr>
      </w:pPr>
      <w:r w:rsidRPr="00307126">
        <w:rPr>
          <w:rFonts w:ascii="Times New Roman" w:hAnsi="Times New Roman"/>
        </w:rPr>
        <w:t>F</w:t>
      </w:r>
      <w:r w:rsidR="00FA48DE" w:rsidRPr="00307126">
        <w:rPr>
          <w:rFonts w:ascii="Times New Roman" w:hAnsi="Times New Roman"/>
        </w:rPr>
        <w:t>inančnú</w:t>
      </w:r>
      <w:r w:rsidR="003C0F18" w:rsidRPr="00307126">
        <w:rPr>
          <w:rFonts w:ascii="Times New Roman" w:hAnsi="Times New Roman"/>
        </w:rPr>
        <w:t xml:space="preserve"> kontrolu postupov pri obstarávaní zákazky, na ktorú sa zákon o VO </w:t>
      </w:r>
      <w:r w:rsidRPr="00307126">
        <w:rPr>
          <w:rFonts w:ascii="Times New Roman" w:hAnsi="Times New Roman"/>
        </w:rPr>
        <w:t xml:space="preserve">(zákon </w:t>
      </w:r>
      <w:r w:rsidR="00A9709B" w:rsidRPr="00307126">
        <w:rPr>
          <w:rFonts w:ascii="Times New Roman" w:hAnsi="Times New Roman"/>
        </w:rPr>
        <w:t xml:space="preserve">                  </w:t>
      </w:r>
      <w:r w:rsidRPr="00307126">
        <w:rPr>
          <w:rFonts w:ascii="Times New Roman" w:hAnsi="Times New Roman"/>
        </w:rPr>
        <w:t>č. 25/2006 Z. z.)</w:t>
      </w:r>
      <w:r w:rsidR="00E37707" w:rsidRPr="00307126">
        <w:rPr>
          <w:rFonts w:ascii="Times New Roman" w:hAnsi="Times New Roman"/>
        </w:rPr>
        <w:t xml:space="preserve"> </w:t>
      </w:r>
      <w:r w:rsidR="003C0F18" w:rsidRPr="00307126">
        <w:rPr>
          <w:rFonts w:ascii="Times New Roman" w:hAnsi="Times New Roman"/>
        </w:rPr>
        <w:t>nevzťahuje vykonáva Poskytovateľ v závislosti od rozsahu a predmetu ako:</w:t>
      </w:r>
    </w:p>
    <w:p w14:paraId="1C89B43F" w14:textId="77777777" w:rsidR="003C0F18" w:rsidRPr="00307126" w:rsidRDefault="0054138C" w:rsidP="00C87FFC">
      <w:pPr>
        <w:pStyle w:val="Odsekzoznamu"/>
        <w:numPr>
          <w:ilvl w:val="0"/>
          <w:numId w:val="28"/>
        </w:numPr>
        <w:spacing w:before="120" w:line="264" w:lineRule="auto"/>
        <w:ind w:left="1276" w:hanging="425"/>
        <w:jc w:val="both"/>
        <w:rPr>
          <w:sz w:val="22"/>
          <w:szCs w:val="22"/>
        </w:rPr>
      </w:pPr>
      <w:r w:rsidRPr="00307126">
        <w:rPr>
          <w:sz w:val="22"/>
          <w:szCs w:val="22"/>
        </w:rPr>
        <w:t>Štandardnú e</w:t>
      </w:r>
      <w:r w:rsidR="003C0F18" w:rsidRPr="00307126">
        <w:rPr>
          <w:sz w:val="22"/>
          <w:szCs w:val="22"/>
        </w:rPr>
        <w:t>x-post kontrolu,</w:t>
      </w:r>
    </w:p>
    <w:p w14:paraId="69D49A1E" w14:textId="77777777" w:rsidR="003C0F18" w:rsidRPr="00307126" w:rsidRDefault="003C0F18" w:rsidP="00C87FFC">
      <w:pPr>
        <w:pStyle w:val="Odsekzoznamu"/>
        <w:numPr>
          <w:ilvl w:val="0"/>
          <w:numId w:val="28"/>
        </w:numPr>
        <w:spacing w:before="120" w:line="264" w:lineRule="auto"/>
        <w:ind w:left="1276" w:hanging="425"/>
        <w:jc w:val="both"/>
        <w:rPr>
          <w:sz w:val="22"/>
          <w:szCs w:val="22"/>
        </w:rPr>
      </w:pPr>
      <w:r w:rsidRPr="00307126">
        <w:rPr>
          <w:sz w:val="22"/>
          <w:szCs w:val="22"/>
        </w:rPr>
        <w:t>Kontrolu dodatkov</w:t>
      </w:r>
      <w:r w:rsidR="00B26CB7" w:rsidRPr="00307126">
        <w:rPr>
          <w:sz w:val="22"/>
          <w:szCs w:val="22"/>
        </w:rPr>
        <w:t xml:space="preserve"> </w:t>
      </w:r>
      <w:r w:rsidR="00BB3E00" w:rsidRPr="00307126">
        <w:rPr>
          <w:sz w:val="22"/>
          <w:szCs w:val="22"/>
        </w:rPr>
        <w:t>zmlúv s úspešným uchádzačom</w:t>
      </w:r>
      <w:r w:rsidRPr="00307126">
        <w:rPr>
          <w:sz w:val="22"/>
          <w:szCs w:val="22"/>
        </w:rPr>
        <w:t xml:space="preserve">. </w:t>
      </w:r>
    </w:p>
    <w:p w14:paraId="1C296ACF" w14:textId="02934A04" w:rsidR="00EC7302" w:rsidRPr="00307126" w:rsidRDefault="0032585D" w:rsidP="00C04BB7">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w:t>
      </w:r>
      <w:r w:rsidR="003B4088" w:rsidRPr="00307126">
        <w:rPr>
          <w:rFonts w:ascii="Times New Roman" w:hAnsi="Times New Roman"/>
        </w:rPr>
        <w:t xml:space="preserve">druhej </w:t>
      </w:r>
      <w:proofErr w:type="spellStart"/>
      <w:r w:rsidR="003B4088" w:rsidRPr="00307126">
        <w:rPr>
          <w:rFonts w:ascii="Times New Roman" w:hAnsi="Times New Roman"/>
        </w:rPr>
        <w:t>ex-ante</w:t>
      </w:r>
      <w:proofErr w:type="spellEnd"/>
      <w:r w:rsidR="003B4088" w:rsidRPr="00307126">
        <w:rPr>
          <w:rFonts w:ascii="Times New Roman" w:hAnsi="Times New Roman"/>
        </w:rPr>
        <w:t xml:space="preserve"> kontroly je </w:t>
      </w:r>
      <w:r w:rsidR="004671CC" w:rsidRPr="00307126">
        <w:rPr>
          <w:rFonts w:ascii="Times New Roman" w:hAnsi="Times New Roman"/>
        </w:rPr>
        <w:t xml:space="preserve">v kapitole 3.3.7.2.2 </w:t>
      </w:r>
      <w:r w:rsidR="00EA3175" w:rsidRPr="00307126">
        <w:rPr>
          <w:rFonts w:ascii="Times New Roman" w:hAnsi="Times New Roman"/>
        </w:rPr>
        <w:t xml:space="preserve">Systému riadenia EŠIF </w:t>
      </w:r>
      <w:r w:rsidR="003B4088" w:rsidRPr="00307126">
        <w:rPr>
          <w:rFonts w:ascii="Times New Roman" w:hAnsi="Times New Roman"/>
        </w:rPr>
        <w:t xml:space="preserve">osobitne upravená spolupráca s ÚVO </w:t>
      </w:r>
      <w:r w:rsidR="00634B00" w:rsidRPr="00307126">
        <w:rPr>
          <w:rFonts w:ascii="Times New Roman" w:hAnsi="Times New Roman"/>
        </w:rPr>
        <w:t xml:space="preserve">v nadväznosti </w:t>
      </w:r>
      <w:r w:rsidR="003B4088" w:rsidRPr="00307126">
        <w:rPr>
          <w:rFonts w:ascii="Times New Roman" w:hAnsi="Times New Roman"/>
        </w:rPr>
        <w:t>na ustanovenie § 169 ods</w:t>
      </w:r>
      <w:r w:rsidR="001D3560" w:rsidRPr="00307126">
        <w:rPr>
          <w:rFonts w:ascii="Times New Roman" w:hAnsi="Times New Roman"/>
        </w:rPr>
        <w:t>ek</w:t>
      </w:r>
      <w:r w:rsidR="003B4088" w:rsidRPr="00307126">
        <w:rPr>
          <w:rFonts w:ascii="Times New Roman" w:hAnsi="Times New Roman"/>
        </w:rPr>
        <w:t xml:space="preserve"> 2 zákona o</w:t>
      </w:r>
      <w:r w:rsidR="00634B00" w:rsidRPr="00307126">
        <w:rPr>
          <w:rFonts w:ascii="Times New Roman" w:hAnsi="Times New Roman"/>
        </w:rPr>
        <w:t> </w:t>
      </w:r>
      <w:r w:rsidR="003B4088" w:rsidRPr="00307126">
        <w:rPr>
          <w:rFonts w:ascii="Times New Roman" w:hAnsi="Times New Roman"/>
        </w:rPr>
        <w:t>VO</w:t>
      </w:r>
      <w:r w:rsidR="00634B00" w:rsidRPr="00307126">
        <w:rPr>
          <w:rFonts w:ascii="Times New Roman" w:hAnsi="Times New Roman"/>
        </w:rPr>
        <w:t xml:space="preserve">. </w:t>
      </w:r>
      <w:r w:rsidR="00302013" w:rsidRPr="00307126">
        <w:rPr>
          <w:rFonts w:ascii="Times New Roman" w:hAnsi="Times New Roman"/>
        </w:rPr>
        <w:t xml:space="preserve">Prijímateľ je povinný doručiť poskytovateľovi kópiu právoplatného rozhodnutia ÚVO. V prípade, že </w:t>
      </w:r>
      <w:r w:rsidR="00E96899">
        <w:rPr>
          <w:rFonts w:ascii="Times New Roman" w:hAnsi="Times New Roman"/>
        </w:rPr>
        <w:t>P</w:t>
      </w:r>
      <w:r w:rsidR="00E96899" w:rsidRPr="00307126">
        <w:rPr>
          <w:rFonts w:ascii="Times New Roman" w:hAnsi="Times New Roman"/>
        </w:rPr>
        <w:t xml:space="preserve">rijímateľ </w:t>
      </w:r>
      <w:r w:rsidR="00302013" w:rsidRPr="00307126">
        <w:rPr>
          <w:rFonts w:ascii="Times New Roman" w:hAnsi="Times New Roman"/>
        </w:rPr>
        <w:t xml:space="preserve">podal proti rozhodnutiu ÚVO odvolanie, zasiela na vedomie </w:t>
      </w:r>
      <w:r w:rsidR="00E96899">
        <w:rPr>
          <w:rFonts w:ascii="Times New Roman" w:hAnsi="Times New Roman"/>
        </w:rPr>
        <w:t>P</w:t>
      </w:r>
      <w:r w:rsidR="00E96899" w:rsidRPr="00307126">
        <w:rPr>
          <w:rFonts w:ascii="Times New Roman" w:hAnsi="Times New Roman"/>
        </w:rPr>
        <w:t xml:space="preserve">oskytovateľovi </w:t>
      </w:r>
      <w:r w:rsidR="00302013" w:rsidRPr="00307126">
        <w:rPr>
          <w:rFonts w:ascii="Times New Roman" w:hAnsi="Times New Roman"/>
        </w:rPr>
        <w:t xml:space="preserve">spolu s kópiou právoplatného rozhodnutia ÚVO, resp. Rady ÚVO aj písomné vyhotovenie odvolania. </w:t>
      </w:r>
      <w:r w:rsidR="00932614" w:rsidRPr="00307126">
        <w:rPr>
          <w:rFonts w:ascii="Times New Roman" w:hAnsi="Times New Roman"/>
        </w:rPr>
        <w:t xml:space="preserve">Ak </w:t>
      </w:r>
      <w:r w:rsidR="00E96899">
        <w:rPr>
          <w:rFonts w:ascii="Times New Roman" w:hAnsi="Times New Roman"/>
        </w:rPr>
        <w:t>P</w:t>
      </w:r>
      <w:r w:rsidR="00E96899" w:rsidRPr="00307126">
        <w:rPr>
          <w:rFonts w:ascii="Times New Roman" w:hAnsi="Times New Roman"/>
        </w:rPr>
        <w:t xml:space="preserve">rijímateľ </w:t>
      </w:r>
      <w:r w:rsidR="00932614" w:rsidRPr="00307126">
        <w:rPr>
          <w:rFonts w:ascii="Times New Roman" w:hAnsi="Times New Roman"/>
        </w:rPr>
        <w:t>podpíše zmluvu s úspešným uchádzačom pred riadnym ukončením tejto kontroly, resp. vôbec nepredloží dokumentáciu k VO na túto kontrolu</w:t>
      </w:r>
      <w:r w:rsidR="00A9709B" w:rsidRPr="00307126">
        <w:rPr>
          <w:rFonts w:ascii="Times New Roman" w:hAnsi="Times New Roman"/>
        </w:rPr>
        <w:t>,</w:t>
      </w:r>
      <w:r w:rsidR="004671CC" w:rsidRPr="00307126">
        <w:rPr>
          <w:rFonts w:ascii="Times New Roman" w:hAnsi="Times New Roman"/>
        </w:rPr>
        <w:t xml:space="preserve"> </w:t>
      </w:r>
      <w:r w:rsidR="0059734B" w:rsidRPr="00307126">
        <w:rPr>
          <w:rFonts w:ascii="Times New Roman" w:hAnsi="Times New Roman"/>
        </w:rPr>
        <w:t>u</w:t>
      </w:r>
      <w:r w:rsidR="00932614" w:rsidRPr="00307126">
        <w:rPr>
          <w:rFonts w:ascii="Times New Roman" w:hAnsi="Times New Roman"/>
        </w:rPr>
        <w:t xml:space="preserve">vedenú skutočnosť bude môcť </w:t>
      </w:r>
      <w:r w:rsidR="00E96899">
        <w:rPr>
          <w:rFonts w:ascii="Times New Roman" w:hAnsi="Times New Roman"/>
        </w:rPr>
        <w:t>P</w:t>
      </w:r>
      <w:r w:rsidR="00E96899" w:rsidRPr="00307126">
        <w:rPr>
          <w:rFonts w:ascii="Times New Roman" w:hAnsi="Times New Roman"/>
        </w:rPr>
        <w:t xml:space="preserve">oskytovateľ </w:t>
      </w:r>
      <w:r w:rsidR="00932614" w:rsidRPr="00307126">
        <w:rPr>
          <w:rFonts w:ascii="Times New Roman" w:hAnsi="Times New Roman"/>
        </w:rPr>
        <w:t>vyhodnotiť ako podstatné porušenie zmluvy o NFP.</w:t>
      </w:r>
    </w:p>
    <w:p w14:paraId="41915791" w14:textId="71DF2ED9" w:rsidR="00E96899" w:rsidRPr="00A50F05" w:rsidRDefault="003C0F18" w:rsidP="00E96899">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povinný vykonať </w:t>
      </w:r>
      <w:r w:rsidR="00FA48DE" w:rsidRPr="00307126">
        <w:rPr>
          <w:rFonts w:ascii="Times New Roman" w:hAnsi="Times New Roman"/>
        </w:rPr>
        <w:t xml:space="preserve">finančnú </w:t>
      </w:r>
      <w:r w:rsidRPr="00307126">
        <w:rPr>
          <w:rFonts w:ascii="Times New Roman" w:hAnsi="Times New Roman"/>
        </w:rPr>
        <w:t xml:space="preserve">kontrolu obstarávania služieb, tovarov, stavebných prác a súvisiacich </w:t>
      </w:r>
      <w:r w:rsidR="00EF3793" w:rsidRPr="00307126">
        <w:rPr>
          <w:rFonts w:ascii="Times New Roman" w:hAnsi="Times New Roman"/>
        </w:rPr>
        <w:t>p</w:t>
      </w:r>
      <w:r w:rsidRPr="00307126">
        <w:rPr>
          <w:rFonts w:ascii="Times New Roman" w:hAnsi="Times New Roman"/>
        </w:rPr>
        <w:t xml:space="preserve">ostupov v maximálnych lehotách určených v Systéme riadenia EŠIF. Počas doby, kedy Poskytovateľ vyzve Prijímateľa na doplnenie chýbajúcich náležitostí </w:t>
      </w:r>
      <w:r w:rsidRPr="00414023">
        <w:rPr>
          <w:rFonts w:ascii="Times New Roman" w:hAnsi="Times New Roman"/>
        </w:rPr>
        <w:t xml:space="preserve">alebo iných požadovaných dokladov alebo informácií sa lehota na výkon </w:t>
      </w:r>
      <w:r w:rsidR="00FA48DE" w:rsidRPr="0044260F">
        <w:rPr>
          <w:rFonts w:ascii="Times New Roman" w:hAnsi="Times New Roman"/>
        </w:rPr>
        <w:t>finančnej</w:t>
      </w:r>
      <w:r w:rsidRPr="0044260F">
        <w:rPr>
          <w:rFonts w:ascii="Times New Roman" w:hAnsi="Times New Roman"/>
        </w:rPr>
        <w:t xml:space="preserve"> kontroly prerušuje. </w:t>
      </w:r>
      <w:r w:rsidR="00B35F66" w:rsidRPr="0044260F">
        <w:rPr>
          <w:rFonts w:ascii="Times New Roman" w:hAnsi="Times New Roman"/>
        </w:rPr>
        <w:t>Prerušenie lehoty na výkon finančnej kontroly trvá, až kým nepominú prekážky, pre ktoré sa finančná kontrola prerušila.</w:t>
      </w:r>
      <w:r w:rsidR="00B35F66" w:rsidRPr="00C3784C">
        <w:rPr>
          <w:rFonts w:ascii="Times New Roman" w:hAnsi="Times New Roman"/>
        </w:rPr>
        <w:t xml:space="preserve"> </w:t>
      </w:r>
      <w:r w:rsidR="00B26CB7" w:rsidRPr="00C3784C">
        <w:rPr>
          <w:rFonts w:ascii="Times New Roman" w:hAnsi="Times New Roman"/>
        </w:rPr>
        <w:t xml:space="preserve">Lehota na výkon </w:t>
      </w:r>
      <w:r w:rsidR="00FA48DE" w:rsidRPr="009D7028">
        <w:rPr>
          <w:rFonts w:ascii="Times New Roman" w:hAnsi="Times New Roman"/>
        </w:rPr>
        <w:t>finančnej</w:t>
      </w:r>
      <w:r w:rsidR="00B26CB7" w:rsidRPr="009D7028">
        <w:rPr>
          <w:rFonts w:ascii="Times New Roman" w:hAnsi="Times New Roman"/>
        </w:rPr>
        <w:t xml:space="preserve"> kontroly </w:t>
      </w:r>
      <w:r w:rsidR="00AE0666" w:rsidRPr="009D7028">
        <w:rPr>
          <w:rFonts w:ascii="Times New Roman" w:hAnsi="Times New Roman"/>
        </w:rPr>
        <w:t>sa prerušuje</w:t>
      </w:r>
      <w:r w:rsidR="00FA2255" w:rsidRPr="009D7028">
        <w:rPr>
          <w:rFonts w:ascii="Times New Roman" w:hAnsi="Times New Roman"/>
        </w:rPr>
        <w:t xml:space="preserve"> </w:t>
      </w:r>
      <w:r w:rsidR="00B26CB7" w:rsidRPr="009D7028">
        <w:rPr>
          <w:rFonts w:ascii="Times New Roman" w:hAnsi="Times New Roman"/>
        </w:rPr>
        <w:t>dňom odoslania výzvy Prijímateľovi</w:t>
      </w:r>
      <w:r w:rsidR="00AE0666" w:rsidRPr="009D7028">
        <w:rPr>
          <w:rFonts w:ascii="Times New Roman" w:hAnsi="Times New Roman"/>
        </w:rPr>
        <w:t>.</w:t>
      </w:r>
      <w:r w:rsidR="00B26CB7" w:rsidRPr="009D7028">
        <w:rPr>
          <w:rFonts w:ascii="Times New Roman" w:hAnsi="Times New Roman"/>
        </w:rPr>
        <w:t xml:space="preserve"> </w:t>
      </w:r>
      <w:r w:rsidR="00A13E18" w:rsidRPr="009D7028">
        <w:rPr>
          <w:rFonts w:ascii="Times New Roman" w:hAnsi="Times New Roman"/>
        </w:rPr>
        <w:t>Dňom</w:t>
      </w:r>
      <w:r w:rsidR="00A13E18" w:rsidRPr="00307126">
        <w:rPr>
          <w:rFonts w:ascii="Times New Roman" w:hAnsi="Times New Roman"/>
        </w:rPr>
        <w:t xml:space="preserve"> nasledujúcim po dni doručenia vysvetlenia alebo doplnenia dokumentácie </w:t>
      </w:r>
      <w:r w:rsidR="00AE0666" w:rsidRPr="00307126">
        <w:rPr>
          <w:rFonts w:ascii="Times New Roman" w:hAnsi="Times New Roman"/>
        </w:rPr>
        <w:t xml:space="preserve">alebo chýbajúcich náležitostí </w:t>
      </w:r>
      <w:r w:rsidR="00AE0666" w:rsidRPr="00307126">
        <w:rPr>
          <w:rFonts w:ascii="Times New Roman" w:hAnsi="Times New Roman"/>
        </w:rPr>
        <w:lastRenderedPageBreak/>
        <w:t>alebo iných požadovaných dokladov alebo informácií Poskytovateľovi</w:t>
      </w:r>
      <w:r w:rsidR="00AE0666" w:rsidRPr="00307126" w:rsidDel="00AE0666">
        <w:rPr>
          <w:rFonts w:ascii="Times New Roman" w:hAnsi="Times New Roman"/>
        </w:rPr>
        <w:t xml:space="preserve"> </w:t>
      </w:r>
      <w:r w:rsidR="00A13E18" w:rsidRPr="00307126">
        <w:rPr>
          <w:rFonts w:ascii="Times New Roman" w:hAnsi="Times New Roman"/>
        </w:rPr>
        <w:t>pokračuje plynutie lehoty na výkon finančnej kontroly VO.</w:t>
      </w:r>
      <w:r w:rsidR="00E96899">
        <w:rPr>
          <w:rFonts w:ascii="Times New Roman" w:hAnsi="Times New Roman"/>
        </w:rPr>
        <w:t xml:space="preserve"> </w:t>
      </w:r>
      <w:r w:rsidR="00E96899" w:rsidRPr="00A50F05">
        <w:rPr>
          <w:rFonts w:ascii="Times New Roman" w:hAnsi="Times New Roman"/>
        </w:rPr>
        <w:t xml:space="preserve">Ak nie je dodržaná lehota na </w:t>
      </w:r>
      <w:r w:rsidR="00D50912">
        <w:rPr>
          <w:rFonts w:ascii="Times New Roman" w:hAnsi="Times New Roman"/>
        </w:rPr>
        <w:t xml:space="preserve">výkon </w:t>
      </w:r>
      <w:r w:rsidR="00E96899">
        <w:rPr>
          <w:rFonts w:ascii="Times New Roman" w:hAnsi="Times New Roman"/>
        </w:rPr>
        <w:t>kontroly z dôvodov na strane Poskytovateľa, je Poskytovateľ povinný informovať P</w:t>
      </w:r>
      <w:r w:rsidR="00E96899" w:rsidRPr="00A50F05">
        <w:rPr>
          <w:rFonts w:ascii="Times New Roman" w:hAnsi="Times New Roman"/>
        </w:rPr>
        <w:t xml:space="preserve">rijímateľa o dôvodoch nedodržania termínu, ako aj o novom predpokladanom termíne vydania </w:t>
      </w:r>
      <w:r w:rsidR="00E96899" w:rsidRPr="00C33E80">
        <w:rPr>
          <w:rFonts w:ascii="Times New Roman" w:hAnsi="Times New Roman"/>
        </w:rPr>
        <w:t>návrhu správy/správy z kontroly</w:t>
      </w:r>
      <w:r w:rsidR="00E96899" w:rsidRPr="00A50F05">
        <w:rPr>
          <w:rFonts w:ascii="Times New Roman" w:hAnsi="Times New Roman"/>
        </w:rPr>
        <w:t>. Pri nedodržaní oznám</w:t>
      </w:r>
      <w:r w:rsidR="00E96899">
        <w:rPr>
          <w:rFonts w:ascii="Times New Roman" w:hAnsi="Times New Roman"/>
        </w:rPr>
        <w:t>eného predpokladaného termínu Poskytovateľ</w:t>
      </w:r>
      <w:r w:rsidR="00E96899" w:rsidRPr="00A50F05">
        <w:rPr>
          <w:rFonts w:ascii="Times New Roman" w:hAnsi="Times New Roman"/>
        </w:rPr>
        <w:t xml:space="preserve"> opakovane zabezpečí informovanosť prijímateľa za rovnakých podmienok.</w:t>
      </w:r>
    </w:p>
    <w:p w14:paraId="7BF34EFA" w14:textId="49BBB812" w:rsidR="003C0F18" w:rsidRPr="00307126" w:rsidRDefault="003C0F18" w:rsidP="00631E8F">
      <w:pPr>
        <w:spacing w:before="120" w:after="0" w:line="264" w:lineRule="auto"/>
        <w:ind w:left="540"/>
        <w:jc w:val="both"/>
        <w:rPr>
          <w:rFonts w:ascii="Times New Roman" w:hAnsi="Times New Roman"/>
        </w:rPr>
      </w:pPr>
    </w:p>
    <w:p w14:paraId="4029CD79"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oprávnený v odôvodnených prípadoch lehotu na výkon </w:t>
      </w:r>
      <w:r w:rsidR="00FA48DE" w:rsidRPr="00307126">
        <w:rPr>
          <w:rFonts w:ascii="Times New Roman" w:hAnsi="Times New Roman"/>
        </w:rPr>
        <w:t xml:space="preserve">finančnej </w:t>
      </w:r>
      <w:r w:rsidRPr="00307126">
        <w:rPr>
          <w:rFonts w:ascii="Times New Roman" w:hAnsi="Times New Roman"/>
        </w:rPr>
        <w:t>kontroly predĺžiť. Poskytovateľ o predĺžení lehoty bezodkladne informuje Prijímateľa spôsobom dohodnutým v</w:t>
      </w:r>
      <w:r w:rsidR="003809CF" w:rsidRPr="00307126">
        <w:rPr>
          <w:rFonts w:ascii="Times New Roman" w:hAnsi="Times New Roman"/>
        </w:rPr>
        <w:t> </w:t>
      </w:r>
      <w:r w:rsidR="000D0602" w:rsidRPr="00307126">
        <w:rPr>
          <w:rFonts w:ascii="Times New Roman" w:hAnsi="Times New Roman"/>
        </w:rPr>
        <w:t>článku</w:t>
      </w:r>
      <w:r w:rsidR="003809CF" w:rsidRPr="00307126">
        <w:rPr>
          <w:rFonts w:ascii="Times New Roman" w:hAnsi="Times New Roman"/>
        </w:rPr>
        <w:t xml:space="preserve"> 4 </w:t>
      </w:r>
      <w:r w:rsidRPr="00307126">
        <w:rPr>
          <w:rFonts w:ascii="Times New Roman" w:hAnsi="Times New Roman"/>
        </w:rPr>
        <w:t>Zmluv</w:t>
      </w:r>
      <w:r w:rsidR="003809CF" w:rsidRPr="00307126">
        <w:rPr>
          <w:rFonts w:ascii="Times New Roman" w:hAnsi="Times New Roman"/>
        </w:rPr>
        <w:t>y</w:t>
      </w:r>
      <w:r w:rsidRPr="00307126">
        <w:rPr>
          <w:rFonts w:ascii="Times New Roman" w:hAnsi="Times New Roman"/>
        </w:rPr>
        <w:t xml:space="preserve"> o poskytnutí NFP</w:t>
      </w:r>
      <w:r w:rsidR="003809CF" w:rsidRPr="00307126">
        <w:rPr>
          <w:rFonts w:ascii="Times New Roman" w:hAnsi="Times New Roman"/>
        </w:rPr>
        <w:t>.</w:t>
      </w:r>
    </w:p>
    <w:p w14:paraId="1EBC7027"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je oprávnený v odôvodnených prípadoch v rámci </w:t>
      </w:r>
      <w:commentRangeStart w:id="69"/>
      <w:r w:rsidRPr="00307126">
        <w:rPr>
          <w:rFonts w:ascii="Times New Roman" w:hAnsi="Times New Roman"/>
        </w:rPr>
        <w:t xml:space="preserve">iných nevyhnutných úkonov </w:t>
      </w:r>
      <w:commentRangeEnd w:id="69"/>
      <w:r w:rsidR="000E1967" w:rsidRPr="00307126">
        <w:rPr>
          <w:rStyle w:val="Odkaznakomentr"/>
          <w:rFonts w:ascii="Times New Roman" w:eastAsia="Times New Roman" w:hAnsi="Times New Roman"/>
          <w:sz w:val="22"/>
          <w:szCs w:val="22"/>
          <w:lang w:val="x-none" w:eastAsia="x-none"/>
        </w:rPr>
        <w:commentReference w:id="69"/>
      </w:r>
      <w:r w:rsidRPr="00307126">
        <w:rPr>
          <w:rFonts w:ascii="Times New Roman" w:hAnsi="Times New Roman"/>
        </w:rPr>
        <w:t xml:space="preserve">súvisiacich s </w:t>
      </w:r>
      <w:r w:rsidRPr="00414023">
        <w:rPr>
          <w:rFonts w:ascii="Times New Roman" w:hAnsi="Times New Roman"/>
        </w:rPr>
        <w:t xml:space="preserve">výkonom kontroly z vlastného podnetu prerušiť výkon </w:t>
      </w:r>
      <w:r w:rsidR="00A13E18" w:rsidRPr="00414023">
        <w:rPr>
          <w:rFonts w:ascii="Times New Roman" w:hAnsi="Times New Roman"/>
        </w:rPr>
        <w:t xml:space="preserve"> </w:t>
      </w:r>
      <w:r w:rsidR="00E90C9E" w:rsidRPr="00414023">
        <w:rPr>
          <w:rFonts w:ascii="Times New Roman" w:hAnsi="Times New Roman"/>
        </w:rPr>
        <w:t xml:space="preserve">finančnej </w:t>
      </w:r>
      <w:r w:rsidRPr="0044260F">
        <w:rPr>
          <w:rFonts w:ascii="Times New Roman" w:hAnsi="Times New Roman"/>
        </w:rPr>
        <w:t xml:space="preserve">kontroly podľa odseku </w:t>
      </w:r>
      <w:r w:rsidR="00C04BB7" w:rsidRPr="0044260F">
        <w:rPr>
          <w:rFonts w:ascii="Times New Roman" w:hAnsi="Times New Roman"/>
        </w:rPr>
        <w:t>10 v spojení s odsekom 11</w:t>
      </w:r>
      <w:r w:rsidR="00205326" w:rsidRPr="0044260F">
        <w:rPr>
          <w:rFonts w:ascii="Times New Roman" w:hAnsi="Times New Roman"/>
        </w:rPr>
        <w:t>, pričom od tohto momentu lehota na jej výkon prestane plynúť</w:t>
      </w:r>
      <w:r w:rsidRPr="00C3784C">
        <w:rPr>
          <w:rFonts w:ascii="Times New Roman" w:hAnsi="Times New Roman"/>
        </w:rPr>
        <w:t>.</w:t>
      </w:r>
      <w:r w:rsidRPr="00C33E80">
        <w:rPr>
          <w:rFonts w:ascii="Times New Roman" w:hAnsi="Times New Roman"/>
        </w:rPr>
        <w:t xml:space="preserve"> Poskytovateľ</w:t>
      </w:r>
      <w:r w:rsidRPr="00307126">
        <w:rPr>
          <w:rFonts w:ascii="Times New Roman" w:hAnsi="Times New Roman"/>
        </w:rPr>
        <w:t xml:space="preserve"> o </w:t>
      </w:r>
      <w:r w:rsidR="00205326" w:rsidRPr="00307126">
        <w:rPr>
          <w:rFonts w:ascii="Times New Roman" w:hAnsi="Times New Roman"/>
        </w:rPr>
        <w:t>tejto skutočnosti</w:t>
      </w:r>
      <w:r w:rsidRPr="00307126">
        <w:rPr>
          <w:rFonts w:ascii="Times New Roman" w:hAnsi="Times New Roman"/>
        </w:rPr>
        <w:t xml:space="preserve"> bezodkladne informuje Prijímateľa spôsobom dohodnutým v Zmluve o poskytnutí NFP. </w:t>
      </w:r>
    </w:p>
    <w:p w14:paraId="3E274FCD"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alebo ním určená osoba má právo zúčastniť sa na procese </w:t>
      </w:r>
      <w:r w:rsidR="00CF6859" w:rsidRPr="00307126">
        <w:rPr>
          <w:rFonts w:ascii="Times New Roman" w:hAnsi="Times New Roman"/>
        </w:rPr>
        <w:t>VO</w:t>
      </w:r>
      <w:r w:rsidRPr="00307126">
        <w:rPr>
          <w:rFonts w:ascii="Times New Roman" w:hAnsi="Times New Roman"/>
        </w:rPr>
        <w:t xml:space="preserve"> </w:t>
      </w:r>
      <w:proofErr w:type="spellStart"/>
      <w:r w:rsidR="00BF38FB" w:rsidRPr="00307126">
        <w:rPr>
          <w:rFonts w:ascii="Times New Roman" w:hAnsi="Times New Roman"/>
        </w:rPr>
        <w:t>vo</w:t>
      </w:r>
      <w:proofErr w:type="spellEnd"/>
      <w:r w:rsidR="00BF38FB" w:rsidRPr="00307126">
        <w:rPr>
          <w:rFonts w:ascii="Times New Roman" w:hAnsi="Times New Roman"/>
        </w:rPr>
        <w:t xml:space="preserve"> fáze otvárania ponúk a rovnako aj </w:t>
      </w:r>
      <w:r w:rsidRPr="00307126">
        <w:rPr>
          <w:rFonts w:ascii="Times New Roman" w:hAnsi="Times New Roman"/>
        </w:rPr>
        <w:t>ako nehlasujúci člen komisie na vyhodnotenie ponúk</w:t>
      </w:r>
      <w:r w:rsidR="00BF38FB" w:rsidRPr="00307126">
        <w:rPr>
          <w:rFonts w:ascii="Times New Roman" w:hAnsi="Times New Roman"/>
        </w:rPr>
        <w:t xml:space="preserve">. </w:t>
      </w:r>
      <w:r w:rsidRPr="00307126">
        <w:rPr>
          <w:rFonts w:ascii="Times New Roman" w:hAnsi="Times New Roman"/>
        </w:rPr>
        <w:t xml:space="preserve">Ak Poskytovateľ oznámi Prijímateľovi svoj záujem zúčastniť sa </w:t>
      </w:r>
      <w:r w:rsidR="00BF38FB" w:rsidRPr="00307126">
        <w:rPr>
          <w:rFonts w:ascii="Times New Roman" w:hAnsi="Times New Roman"/>
        </w:rPr>
        <w:t>na otváraní pon</w:t>
      </w:r>
      <w:r w:rsidR="00F55951" w:rsidRPr="00307126">
        <w:rPr>
          <w:rFonts w:ascii="Times New Roman" w:hAnsi="Times New Roman"/>
        </w:rPr>
        <w:t>ú</w:t>
      </w:r>
      <w:r w:rsidR="00BF38FB" w:rsidRPr="00307126">
        <w:rPr>
          <w:rFonts w:ascii="Times New Roman" w:hAnsi="Times New Roman"/>
        </w:rPr>
        <w:t xml:space="preserve">k alebo </w:t>
      </w:r>
      <w:r w:rsidRPr="00307126">
        <w:rPr>
          <w:rFonts w:ascii="Times New Roman" w:hAnsi="Times New Roman"/>
        </w:rPr>
        <w:t xml:space="preserve">ako nehlasujúci člen komisie na vyhodnotenie ponúk, Prijímateľ je povinný oznámiť Poskytovateľovi termín a miesto konania </w:t>
      </w:r>
      <w:r w:rsidR="00BF38FB" w:rsidRPr="00307126">
        <w:rPr>
          <w:rFonts w:ascii="Times New Roman" w:hAnsi="Times New Roman"/>
        </w:rPr>
        <w:t>otvárania ponúk/</w:t>
      </w:r>
      <w:r w:rsidRPr="00307126">
        <w:rPr>
          <w:rFonts w:ascii="Times New Roman" w:hAnsi="Times New Roman"/>
        </w:rPr>
        <w:t xml:space="preserve">vyhodnotenia ponúk najmenej 5 dní vopred; Zmluvné strany následne dohodnú súvisiace administratívne úkony spojené s účasťou Poskytovateľa </w:t>
      </w:r>
      <w:r w:rsidR="00A667CA" w:rsidRPr="00307126">
        <w:rPr>
          <w:rFonts w:ascii="Times New Roman" w:hAnsi="Times New Roman"/>
        </w:rPr>
        <w:t>na otváraní ponúk</w:t>
      </w:r>
      <w:r w:rsidR="00CF6859" w:rsidRPr="00307126">
        <w:rPr>
          <w:rFonts w:ascii="Times New Roman" w:hAnsi="Times New Roman"/>
        </w:rPr>
        <w:t>,</w:t>
      </w:r>
      <w:r w:rsidR="00A667CA" w:rsidRPr="00307126">
        <w:rPr>
          <w:rFonts w:ascii="Times New Roman" w:hAnsi="Times New Roman"/>
        </w:rPr>
        <w:t xml:space="preserve"> resp. </w:t>
      </w:r>
      <w:r w:rsidRPr="00307126">
        <w:rPr>
          <w:rFonts w:ascii="Times New Roman" w:hAnsi="Times New Roman"/>
        </w:rPr>
        <w:t xml:space="preserve">v komisii na vyhodnotenie ponúk. </w:t>
      </w:r>
    </w:p>
    <w:p w14:paraId="052D37D4"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Poskytovateľ v závislosti od typu vykonávanej </w:t>
      </w:r>
      <w:r w:rsidR="00FA48DE" w:rsidRPr="00307126">
        <w:rPr>
          <w:rFonts w:ascii="Times New Roman" w:hAnsi="Times New Roman"/>
        </w:rPr>
        <w:t>finančnej</w:t>
      </w:r>
      <w:r w:rsidRPr="00307126">
        <w:rPr>
          <w:rFonts w:ascii="Times New Roman" w:hAnsi="Times New Roman"/>
        </w:rPr>
        <w:t xml:space="preserve"> kontroly môže v rámci záverov:</w:t>
      </w:r>
    </w:p>
    <w:p w14:paraId="32C37704"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 xml:space="preserve">Udeliť Prijímateľovi súhlas s vyhlásením </w:t>
      </w:r>
      <w:r w:rsidR="00CF6859" w:rsidRPr="00307126">
        <w:rPr>
          <w:sz w:val="22"/>
          <w:szCs w:val="22"/>
        </w:rPr>
        <w:t>VO</w:t>
      </w:r>
      <w:r w:rsidRPr="00307126">
        <w:rPr>
          <w:sz w:val="22"/>
          <w:szCs w:val="22"/>
        </w:rPr>
        <w:t>, s podpisom zmluvy s </w:t>
      </w:r>
      <w:r w:rsidR="003D6DCB" w:rsidRPr="00307126">
        <w:rPr>
          <w:sz w:val="22"/>
          <w:szCs w:val="22"/>
        </w:rPr>
        <w:t>Dodávateľom</w:t>
      </w:r>
      <w:r w:rsidRPr="00307126">
        <w:rPr>
          <w:sz w:val="22"/>
          <w:szCs w:val="22"/>
        </w:rPr>
        <w:t xml:space="preserve">, s podpisom dodatku </w:t>
      </w:r>
      <w:r w:rsidR="003D6DCB" w:rsidRPr="00307126">
        <w:rPr>
          <w:sz w:val="22"/>
          <w:szCs w:val="22"/>
        </w:rPr>
        <w:t xml:space="preserve">k zmluve uzavretej </w:t>
      </w:r>
      <w:r w:rsidRPr="00307126">
        <w:rPr>
          <w:sz w:val="22"/>
          <w:szCs w:val="22"/>
        </w:rPr>
        <w:t>s </w:t>
      </w:r>
      <w:r w:rsidR="003D6DCB" w:rsidRPr="00307126">
        <w:rPr>
          <w:sz w:val="22"/>
          <w:szCs w:val="22"/>
        </w:rPr>
        <w:t>Dodávateľom</w:t>
      </w:r>
      <w:r w:rsidRPr="00307126">
        <w:rPr>
          <w:sz w:val="22"/>
          <w:szCs w:val="22"/>
        </w:rPr>
        <w:t>,</w:t>
      </w:r>
    </w:p>
    <w:p w14:paraId="0FB9945F"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Pripustiť výdavky vzniknuté z obstarávania služieb, tovarov a stavebných prác  do financovania v plnej výške,</w:t>
      </w:r>
    </w:p>
    <w:p w14:paraId="5D7DB1AA"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Vyzvať Prijímateľa na odstránenie identifikovaných nedostatkov,</w:t>
      </w:r>
    </w:p>
    <w:p w14:paraId="3A15A697"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Nepripustiť výdavky vzniknuté z obstarávania služieb, tovarov a stavebných prác  do financovania v celej výške, resp. vyzvať Prijímateľa na opakovanie procesu obstarávania služieb, tovarov a stavebných prác ,</w:t>
      </w:r>
    </w:p>
    <w:p w14:paraId="6BA4D4E8"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pred pripustením časti výdavkov do financovania (</w:t>
      </w:r>
      <w:proofErr w:type="spellStart"/>
      <w:r w:rsidRPr="00307126">
        <w:rPr>
          <w:sz w:val="22"/>
          <w:szCs w:val="22"/>
        </w:rPr>
        <w:t>ex-ante</w:t>
      </w:r>
      <w:proofErr w:type="spellEnd"/>
      <w:r w:rsidRPr="00307126">
        <w:rPr>
          <w:sz w:val="22"/>
          <w:szCs w:val="22"/>
        </w:rPr>
        <w:t xml:space="preserve"> finančná oprava),</w:t>
      </w:r>
    </w:p>
    <w:p w14:paraId="2D88B142" w14:textId="0AC3A2C2"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 xml:space="preserve">Udeliť finančnú opravu na výdavky vzniknuté z obstarávania služieb, tovarov a stavebných prác po tom, ako boli tieto výdavky uhradené zo strany Poskytovateľa Prijímateľovi (ex-post finančná oprava) postupom podľa § 41 </w:t>
      </w:r>
      <w:r w:rsidR="00AF1574" w:rsidRPr="00307126">
        <w:rPr>
          <w:sz w:val="22"/>
          <w:szCs w:val="22"/>
        </w:rPr>
        <w:t xml:space="preserve">alebo 41a </w:t>
      </w:r>
      <w:r w:rsidRPr="00307126">
        <w:rPr>
          <w:sz w:val="22"/>
          <w:szCs w:val="22"/>
        </w:rPr>
        <w:t xml:space="preserve">zákona o príspevku z EŠIF v prípade </w:t>
      </w:r>
      <w:r w:rsidR="00CF6859" w:rsidRPr="00307126">
        <w:rPr>
          <w:sz w:val="22"/>
          <w:szCs w:val="22"/>
        </w:rPr>
        <w:t>VO</w:t>
      </w:r>
      <w:r w:rsidRPr="00307126">
        <w:rPr>
          <w:sz w:val="22"/>
          <w:szCs w:val="22"/>
        </w:rPr>
        <w:t>;  Prijímateľ je povinný vrátiť NFP alebo jeho časť v súlade s</w:t>
      </w:r>
      <w:r w:rsidR="004C1D6D" w:rsidRPr="00307126">
        <w:rPr>
          <w:sz w:val="22"/>
          <w:szCs w:val="22"/>
        </w:rPr>
        <w:t> </w:t>
      </w:r>
      <w:r w:rsidRPr="00307126">
        <w:rPr>
          <w:sz w:val="22"/>
          <w:szCs w:val="22"/>
        </w:rPr>
        <w:t>článkom</w:t>
      </w:r>
      <w:r w:rsidR="004C1D6D" w:rsidRPr="00307126">
        <w:rPr>
          <w:sz w:val="22"/>
          <w:szCs w:val="22"/>
        </w:rPr>
        <w:t xml:space="preserve"> </w:t>
      </w:r>
      <w:r w:rsidRPr="00307126">
        <w:rPr>
          <w:sz w:val="22"/>
          <w:szCs w:val="22"/>
        </w:rPr>
        <w:t>10 VZP</w:t>
      </w:r>
      <w:r w:rsidR="002707A0" w:rsidRPr="00307126">
        <w:rPr>
          <w:sz w:val="22"/>
          <w:szCs w:val="22"/>
        </w:rPr>
        <w:t>,</w:t>
      </w:r>
    </w:p>
    <w:p w14:paraId="7004F6E2" w14:textId="77777777" w:rsidR="003C0F18" w:rsidRPr="00307126" w:rsidRDefault="003C0F18" w:rsidP="006C26E2">
      <w:pPr>
        <w:pStyle w:val="Odsekzoznamu"/>
        <w:numPr>
          <w:ilvl w:val="0"/>
          <w:numId w:val="27"/>
        </w:numPr>
        <w:spacing w:before="120" w:line="264" w:lineRule="auto"/>
        <w:jc w:val="both"/>
        <w:rPr>
          <w:sz w:val="22"/>
          <w:szCs w:val="22"/>
        </w:rPr>
      </w:pPr>
      <w:r w:rsidRPr="00307126">
        <w:rPr>
          <w:sz w:val="22"/>
          <w:szCs w:val="22"/>
        </w:rPr>
        <w:t>Udeliť finančnú opravu na výdavky vzniknuté z obstarávania služieb, tovarov a stavebných prác  po tom, ako boli tieto výdavky uhradené zo strany Poskytovateľa Prijímateľovi (ex-post finančná oprava) zaslaním žiadosti o vrátenie NFP alebo jeho časti v prípade, ak nejde o zákazku obstarávanú podľa zákona o </w:t>
      </w:r>
      <w:r w:rsidR="008F31DE" w:rsidRPr="00307126">
        <w:rPr>
          <w:sz w:val="22"/>
          <w:szCs w:val="22"/>
        </w:rPr>
        <w:t>VO</w:t>
      </w:r>
      <w:r w:rsidRPr="00307126">
        <w:rPr>
          <w:sz w:val="22"/>
          <w:szCs w:val="22"/>
        </w:rPr>
        <w:t>.</w:t>
      </w:r>
    </w:p>
    <w:p w14:paraId="09802800" w14:textId="5E809592"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ak </w:t>
      </w:r>
      <w:r w:rsidRPr="00414023">
        <w:rPr>
          <w:rFonts w:ascii="Times New Roman" w:hAnsi="Times New Roman"/>
        </w:rPr>
        <w:t>Poskytovateľ neoboznámi Prijímateľa</w:t>
      </w:r>
      <w:r w:rsidRPr="00307126">
        <w:rPr>
          <w:rFonts w:ascii="Times New Roman" w:hAnsi="Times New Roman"/>
        </w:rPr>
        <w:t xml:space="preserve"> (nezašle návrh </w:t>
      </w:r>
      <w:r w:rsidR="008A6F2D" w:rsidRPr="00307126">
        <w:rPr>
          <w:rFonts w:ascii="Times New Roman" w:hAnsi="Times New Roman"/>
        </w:rPr>
        <w:t>čiastkovej správy z kontroly/</w:t>
      </w:r>
      <w:r w:rsidR="008C76B1" w:rsidRPr="00307126">
        <w:rPr>
          <w:rFonts w:ascii="Times New Roman" w:hAnsi="Times New Roman"/>
        </w:rPr>
        <w:t xml:space="preserve">návrh </w:t>
      </w:r>
      <w:r w:rsidRPr="00307126">
        <w:rPr>
          <w:rFonts w:ascii="Times New Roman" w:hAnsi="Times New Roman"/>
        </w:rPr>
        <w:t xml:space="preserve">správy z kontroly, resp. </w:t>
      </w:r>
      <w:r w:rsidR="008A6F2D" w:rsidRPr="00307126">
        <w:rPr>
          <w:rFonts w:ascii="Times New Roman" w:hAnsi="Times New Roman"/>
        </w:rPr>
        <w:t>čiastkovú správu z kontroly/</w:t>
      </w:r>
      <w:r w:rsidRPr="00307126">
        <w:rPr>
          <w:rFonts w:ascii="Times New Roman" w:hAnsi="Times New Roman"/>
        </w:rPr>
        <w:t xml:space="preserve">správu z kontroly) v lehote určenej na výkon </w:t>
      </w:r>
      <w:r w:rsidR="00FA48DE" w:rsidRPr="00307126">
        <w:rPr>
          <w:rFonts w:ascii="Times New Roman" w:hAnsi="Times New Roman"/>
        </w:rPr>
        <w:t xml:space="preserve">finančnej </w:t>
      </w:r>
      <w:r w:rsidRPr="00307126">
        <w:rPr>
          <w:rFonts w:ascii="Times New Roman" w:hAnsi="Times New Roman"/>
        </w:rPr>
        <w:t xml:space="preserve">kontroly obstarávania služieb, tovarov, stavebných </w:t>
      </w:r>
      <w:r w:rsidRPr="00307126">
        <w:rPr>
          <w:rFonts w:ascii="Times New Roman" w:hAnsi="Times New Roman"/>
        </w:rPr>
        <w:lastRenderedPageBreak/>
        <w:t xml:space="preserve">prác a súvisiacich postupov (a nedošlo k prerušeniu plynutia lehoty </w:t>
      </w:r>
      <w:r w:rsidR="0057088A" w:rsidRPr="00307126">
        <w:rPr>
          <w:rFonts w:ascii="Times New Roman" w:hAnsi="Times New Roman"/>
        </w:rPr>
        <w:t xml:space="preserve">alebo k predĺženiu </w:t>
      </w:r>
      <w:r w:rsidR="0057088A" w:rsidRPr="00414023">
        <w:rPr>
          <w:rFonts w:ascii="Times New Roman" w:hAnsi="Times New Roman"/>
        </w:rPr>
        <w:t>lehoty</w:t>
      </w:r>
      <w:r w:rsidRPr="00414023">
        <w:rPr>
          <w:rFonts w:ascii="Times New Roman" w:hAnsi="Times New Roman"/>
        </w:rPr>
        <w:t xml:space="preserve">), Prijímateľ nie je oprávnený uzatvoriť zmluvu s úspešným uchádzačom ani vykonať iný úkon, ktorého podmienkou je vykonanie </w:t>
      </w:r>
      <w:r w:rsidR="00EB3791" w:rsidRPr="00414023">
        <w:rPr>
          <w:rFonts w:ascii="Times New Roman" w:hAnsi="Times New Roman"/>
        </w:rPr>
        <w:t xml:space="preserve">a ukončenie </w:t>
      </w:r>
      <w:r w:rsidR="00FA48DE" w:rsidRPr="00414023">
        <w:rPr>
          <w:rFonts w:ascii="Times New Roman" w:hAnsi="Times New Roman"/>
        </w:rPr>
        <w:t>finančnej</w:t>
      </w:r>
      <w:r w:rsidRPr="00414023">
        <w:rPr>
          <w:rFonts w:ascii="Times New Roman" w:hAnsi="Times New Roman"/>
        </w:rPr>
        <w:t xml:space="preserve"> kontroly</w:t>
      </w:r>
      <w:r w:rsidR="00311B94" w:rsidRPr="00414023">
        <w:rPr>
          <w:rFonts w:ascii="Times New Roman" w:hAnsi="Times New Roman"/>
        </w:rPr>
        <w:t xml:space="preserve"> Poskytovateľom</w:t>
      </w:r>
      <w:r w:rsidR="00EB3791" w:rsidRPr="00414023">
        <w:rPr>
          <w:rFonts w:ascii="Times New Roman" w:hAnsi="Times New Roman"/>
        </w:rPr>
        <w:t>.</w:t>
      </w:r>
      <w:r w:rsidRPr="00414023">
        <w:rPr>
          <w:rFonts w:ascii="Times New Roman" w:hAnsi="Times New Roman"/>
        </w:rPr>
        <w:t xml:space="preserve"> Uzatvorenie</w:t>
      </w:r>
      <w:r w:rsidRPr="00307126">
        <w:rPr>
          <w:rFonts w:ascii="Times New Roman" w:hAnsi="Times New Roman"/>
        </w:rPr>
        <w:t xml:space="preserve"> zmlu</w:t>
      </w:r>
      <w:r w:rsidR="00FD696B" w:rsidRPr="00307126">
        <w:rPr>
          <w:rFonts w:ascii="Times New Roman" w:hAnsi="Times New Roman"/>
        </w:rPr>
        <w:t xml:space="preserve">vy s úspešným uchádzačom, resp. </w:t>
      </w:r>
      <w:r w:rsidRPr="00307126">
        <w:rPr>
          <w:rFonts w:ascii="Times New Roman" w:hAnsi="Times New Roman"/>
        </w:rPr>
        <w:t>vykonanie iného úkonu, ktorého podmienkou je vykonanie kontroly</w:t>
      </w:r>
      <w:r w:rsidR="002C6026" w:rsidRPr="00307126">
        <w:rPr>
          <w:rFonts w:ascii="Times New Roman" w:hAnsi="Times New Roman"/>
        </w:rPr>
        <w:t xml:space="preserve"> </w:t>
      </w:r>
      <w:r w:rsidRPr="00307126">
        <w:rPr>
          <w:rFonts w:ascii="Times New Roman" w:hAnsi="Times New Roman"/>
        </w:rPr>
        <w:t xml:space="preserve">(napr. vyhlásenie </w:t>
      </w:r>
      <w:r w:rsidR="008F31DE" w:rsidRPr="00307126">
        <w:rPr>
          <w:rFonts w:ascii="Times New Roman" w:hAnsi="Times New Roman"/>
        </w:rPr>
        <w:t>V</w:t>
      </w:r>
      <w:r w:rsidR="00F55951" w:rsidRPr="00307126">
        <w:rPr>
          <w:rFonts w:ascii="Times New Roman" w:hAnsi="Times New Roman"/>
        </w:rPr>
        <w:t xml:space="preserve">erejného </w:t>
      </w:r>
      <w:r w:rsidRPr="00307126">
        <w:rPr>
          <w:rFonts w:ascii="Times New Roman" w:hAnsi="Times New Roman"/>
        </w:rPr>
        <w:t>obstarávania)</w:t>
      </w:r>
      <w:r w:rsidR="002C6026" w:rsidRPr="00307126">
        <w:rPr>
          <w:rFonts w:ascii="Times New Roman" w:hAnsi="Times New Roman"/>
        </w:rPr>
        <w:t>,</w:t>
      </w:r>
      <w:r w:rsidRPr="00307126">
        <w:rPr>
          <w:rFonts w:ascii="Times New Roman" w:hAnsi="Times New Roman"/>
        </w:rPr>
        <w:t xml:space="preserve"> môže byť považované za podstatné porušenie Zmluvy </w:t>
      </w:r>
      <w:r w:rsidR="00E64387" w:rsidRPr="00307126">
        <w:rPr>
          <w:rFonts w:ascii="Times New Roman" w:hAnsi="Times New Roman"/>
        </w:rPr>
        <w:t>o poskytnutí NFP</w:t>
      </w:r>
      <w:r w:rsidRPr="00307126">
        <w:rPr>
          <w:rFonts w:ascii="Times New Roman" w:hAnsi="Times New Roman"/>
        </w:rPr>
        <w:t>.</w:t>
      </w:r>
    </w:p>
    <w:p w14:paraId="148B510F" w14:textId="6B2C7831" w:rsidR="002C6026" w:rsidRPr="00307126" w:rsidRDefault="00620358" w:rsidP="006C26E2">
      <w:pPr>
        <w:numPr>
          <w:ilvl w:val="1"/>
          <w:numId w:val="25"/>
        </w:numPr>
        <w:spacing w:before="120" w:after="0" w:line="264" w:lineRule="auto"/>
        <w:jc w:val="both"/>
        <w:rPr>
          <w:rFonts w:ascii="Times New Roman" w:hAnsi="Times New Roman"/>
        </w:rPr>
      </w:pPr>
      <w:r w:rsidRPr="00307126">
        <w:rPr>
          <w:rFonts w:ascii="Times New Roman" w:hAnsi="Times New Roman"/>
          <w:lang w:eastAsia="cs-CZ"/>
        </w:rPr>
        <w:t xml:space="preserve">Zmluvné strany sa dohodli, že </w:t>
      </w:r>
      <w:r w:rsidR="00CB45F8" w:rsidRPr="00307126">
        <w:rPr>
          <w:rFonts w:ascii="Times New Roman" w:hAnsi="Times New Roman"/>
          <w:lang w:eastAsia="cs-CZ"/>
        </w:rPr>
        <w:t>vo vzťahu k VO na hlavn</w:t>
      </w:r>
      <w:r w:rsidR="000674E3" w:rsidRPr="00307126">
        <w:rPr>
          <w:rFonts w:ascii="Times New Roman" w:hAnsi="Times New Roman"/>
          <w:lang w:eastAsia="cs-CZ"/>
        </w:rPr>
        <w:t>é A</w:t>
      </w:r>
      <w:r w:rsidR="00CB45F8" w:rsidRPr="00307126">
        <w:rPr>
          <w:rFonts w:ascii="Times New Roman" w:hAnsi="Times New Roman"/>
          <w:lang w:eastAsia="cs-CZ"/>
        </w:rPr>
        <w:t xml:space="preserve">ktivity projektu, </w:t>
      </w:r>
      <w:r w:rsidRPr="00307126">
        <w:rPr>
          <w:rFonts w:ascii="Times New Roman" w:hAnsi="Times New Roman"/>
          <w:lang w:eastAsia="cs-CZ"/>
        </w:rPr>
        <w:t>zadávanie zákazky na ten istý predmet obstarávania, ktoré nebude ukončené záverom z kontroly uvedeným v ods</w:t>
      </w:r>
      <w:r w:rsidR="001D3560" w:rsidRPr="00307126">
        <w:rPr>
          <w:rFonts w:ascii="Times New Roman" w:hAnsi="Times New Roman"/>
          <w:lang w:eastAsia="cs-CZ"/>
        </w:rPr>
        <w:t>eku</w:t>
      </w:r>
      <w:r w:rsidRPr="00307126">
        <w:rPr>
          <w:rFonts w:ascii="Times New Roman" w:hAnsi="Times New Roman"/>
          <w:lang w:eastAsia="cs-CZ"/>
        </w:rPr>
        <w:t xml:space="preserve"> 1</w:t>
      </w:r>
      <w:r w:rsidR="00A9390A" w:rsidRPr="00307126">
        <w:rPr>
          <w:rFonts w:ascii="Times New Roman" w:hAnsi="Times New Roman"/>
          <w:lang w:eastAsia="cs-CZ"/>
        </w:rPr>
        <w:t>4</w:t>
      </w:r>
      <w:r w:rsidRPr="00307126">
        <w:rPr>
          <w:rFonts w:ascii="Times New Roman" w:hAnsi="Times New Roman"/>
          <w:lang w:eastAsia="cs-CZ"/>
        </w:rPr>
        <w:t xml:space="preserve"> písm</w:t>
      </w:r>
      <w:r w:rsidR="00AF1574" w:rsidRPr="00307126">
        <w:rPr>
          <w:rFonts w:ascii="Times New Roman" w:hAnsi="Times New Roman"/>
          <w:lang w:eastAsia="cs-CZ"/>
        </w:rPr>
        <w:t>.</w:t>
      </w:r>
      <w:r w:rsidRPr="00307126">
        <w:rPr>
          <w:rFonts w:ascii="Times New Roman" w:hAnsi="Times New Roman"/>
          <w:lang w:eastAsia="cs-CZ"/>
        </w:rPr>
        <w:t xml:space="preserve"> </w:t>
      </w:r>
      <w:r w:rsidR="00EB3791" w:rsidRPr="00307126">
        <w:rPr>
          <w:rFonts w:ascii="Times New Roman" w:hAnsi="Times New Roman"/>
          <w:lang w:eastAsia="cs-CZ"/>
        </w:rPr>
        <w:t>b</w:t>
      </w:r>
      <w:r w:rsidRPr="00307126">
        <w:rPr>
          <w:rFonts w:ascii="Times New Roman" w:hAnsi="Times New Roman"/>
          <w:lang w:eastAsia="cs-CZ"/>
        </w:rPr>
        <w:t xml:space="preserve">) alebo </w:t>
      </w:r>
      <w:r w:rsidR="00EB3791" w:rsidRPr="00307126">
        <w:rPr>
          <w:rFonts w:ascii="Times New Roman" w:hAnsi="Times New Roman"/>
          <w:lang w:eastAsia="cs-CZ"/>
        </w:rPr>
        <w:t>e</w:t>
      </w:r>
      <w:r w:rsidRPr="00307126">
        <w:rPr>
          <w:rFonts w:ascii="Times New Roman" w:hAnsi="Times New Roman"/>
          <w:lang w:eastAsia="cs-CZ"/>
        </w:rPr>
        <w:t xml:space="preserve">) tohto článku VZP, môže Prijímateľ opakovať maximálne dvakrát. </w:t>
      </w:r>
      <w:r w:rsidR="0081525A" w:rsidRPr="00307126">
        <w:rPr>
          <w:rFonts w:ascii="Times New Roman" w:hAnsi="Times New Roman"/>
          <w:lang w:eastAsia="cs-CZ"/>
        </w:rPr>
        <w:t>Pri opakovaní zadávania zákazky podľa predchádzajúcej vety môže byť predmet obstarávania zmenený len v odôvodnených prípadoch vyplývajúcich z Projektu alebo v nadväznosti na nedostatky vytknuté Poskytovateľom v</w:t>
      </w:r>
      <w:r w:rsidR="008A6F2D" w:rsidRPr="00307126">
        <w:rPr>
          <w:rFonts w:ascii="Times New Roman" w:hAnsi="Times New Roman"/>
          <w:lang w:eastAsia="cs-CZ"/>
        </w:rPr>
        <w:t> čiastkovej správe z kontroly/</w:t>
      </w:r>
      <w:r w:rsidR="0081525A" w:rsidRPr="00307126">
        <w:rPr>
          <w:rFonts w:ascii="Times New Roman" w:hAnsi="Times New Roman"/>
          <w:lang w:eastAsia="cs-CZ"/>
        </w:rPr>
        <w:t xml:space="preserve">správe z kontroly k predchádzajúcim </w:t>
      </w:r>
      <w:r w:rsidR="00E64387" w:rsidRPr="00307126">
        <w:rPr>
          <w:rFonts w:ascii="Times New Roman" w:hAnsi="Times New Roman"/>
          <w:lang w:eastAsia="cs-CZ"/>
        </w:rPr>
        <w:t>VO</w:t>
      </w:r>
      <w:r w:rsidR="0081525A" w:rsidRPr="00307126">
        <w:rPr>
          <w:rFonts w:ascii="Times New Roman" w:hAnsi="Times New Roman"/>
          <w:lang w:eastAsia="cs-CZ"/>
        </w:rPr>
        <w:t xml:space="preserve">. Nové </w:t>
      </w:r>
      <w:r w:rsidR="00E64387" w:rsidRPr="00307126">
        <w:rPr>
          <w:rFonts w:ascii="Times New Roman" w:hAnsi="Times New Roman"/>
          <w:lang w:eastAsia="cs-CZ"/>
        </w:rPr>
        <w:t>VO</w:t>
      </w:r>
      <w:r w:rsidR="0081525A" w:rsidRPr="00307126">
        <w:rPr>
          <w:rFonts w:ascii="Times New Roman" w:hAnsi="Times New Roman"/>
          <w:lang w:eastAsia="cs-CZ"/>
        </w:rPr>
        <w:t xml:space="preserve"> musí byť vyhlásené do 45 dní od doručenia </w:t>
      </w:r>
      <w:r w:rsidR="008A6F2D" w:rsidRPr="00307126">
        <w:rPr>
          <w:rFonts w:ascii="Times New Roman" w:hAnsi="Times New Roman"/>
          <w:lang w:eastAsia="cs-CZ"/>
        </w:rPr>
        <w:t>čiastkovej správy z kontroly/</w:t>
      </w:r>
      <w:r w:rsidR="0081525A" w:rsidRPr="00307126">
        <w:rPr>
          <w:rFonts w:ascii="Times New Roman" w:hAnsi="Times New Roman"/>
          <w:lang w:eastAsia="cs-CZ"/>
        </w:rPr>
        <w:t xml:space="preserve">správy z kontroly od Poskytovateľa vzťahujúcej sa k bezprostredne predchádzajúcemu </w:t>
      </w:r>
      <w:r w:rsidR="00E64387" w:rsidRPr="00307126">
        <w:rPr>
          <w:rFonts w:ascii="Times New Roman" w:hAnsi="Times New Roman"/>
          <w:lang w:eastAsia="cs-CZ"/>
        </w:rPr>
        <w:t>VO</w:t>
      </w:r>
      <w:r w:rsidR="0081525A" w:rsidRPr="00307126">
        <w:rPr>
          <w:rFonts w:ascii="Times New Roman" w:hAnsi="Times New Roman"/>
          <w:lang w:eastAsia="cs-CZ"/>
        </w:rPr>
        <w:t xml:space="preserve">. </w:t>
      </w:r>
      <w:r w:rsidRPr="00307126">
        <w:rPr>
          <w:rFonts w:ascii="Times New Roman" w:hAnsi="Times New Roman"/>
          <w:lang w:eastAsia="cs-CZ"/>
        </w:rPr>
        <w:t xml:space="preserve">V prípade, že ani vo vzťahu k tretiemu </w:t>
      </w:r>
      <w:r w:rsidR="00E64387" w:rsidRPr="00307126">
        <w:rPr>
          <w:rFonts w:ascii="Times New Roman" w:hAnsi="Times New Roman"/>
          <w:lang w:eastAsia="cs-CZ"/>
        </w:rPr>
        <w:t>VO</w:t>
      </w:r>
      <w:r w:rsidRPr="00307126">
        <w:rPr>
          <w:rFonts w:ascii="Times New Roman" w:hAnsi="Times New Roman"/>
          <w:lang w:eastAsia="cs-CZ"/>
        </w:rPr>
        <w:t xml:space="preserve"> nebudú závery z  kontroly Poskytovateľa v súlade s ods</w:t>
      </w:r>
      <w:r w:rsidR="001D3560" w:rsidRPr="00307126">
        <w:rPr>
          <w:rFonts w:ascii="Times New Roman" w:hAnsi="Times New Roman"/>
          <w:lang w:eastAsia="cs-CZ"/>
        </w:rPr>
        <w:t>ekom</w:t>
      </w:r>
      <w:r w:rsidRPr="00307126">
        <w:rPr>
          <w:rFonts w:ascii="Times New Roman" w:hAnsi="Times New Roman"/>
          <w:lang w:eastAsia="cs-CZ"/>
        </w:rPr>
        <w:t xml:space="preserve"> </w:t>
      </w:r>
      <w:r w:rsidR="004A5037" w:rsidRPr="00307126">
        <w:rPr>
          <w:rFonts w:ascii="Times New Roman" w:hAnsi="Times New Roman"/>
          <w:lang w:eastAsia="cs-CZ"/>
        </w:rPr>
        <w:t>1</w:t>
      </w:r>
      <w:r w:rsidR="004A5037">
        <w:rPr>
          <w:rFonts w:ascii="Times New Roman" w:hAnsi="Times New Roman"/>
          <w:lang w:eastAsia="cs-CZ"/>
        </w:rPr>
        <w:t>4</w:t>
      </w:r>
      <w:r w:rsidR="004A5037" w:rsidRPr="00307126">
        <w:rPr>
          <w:rFonts w:ascii="Times New Roman" w:hAnsi="Times New Roman"/>
          <w:lang w:eastAsia="cs-CZ"/>
        </w:rPr>
        <w:t xml:space="preserve"> </w:t>
      </w:r>
      <w:r w:rsidRPr="00307126">
        <w:rPr>
          <w:rFonts w:ascii="Times New Roman" w:hAnsi="Times New Roman"/>
          <w:lang w:eastAsia="cs-CZ"/>
        </w:rPr>
        <w:t>písm</w:t>
      </w:r>
      <w:r w:rsidR="000D0602" w:rsidRPr="00307126">
        <w:rPr>
          <w:rFonts w:ascii="Times New Roman" w:hAnsi="Times New Roman"/>
          <w:lang w:eastAsia="cs-CZ"/>
        </w:rPr>
        <w:t>eno</w:t>
      </w:r>
      <w:r w:rsidRPr="00307126">
        <w:rPr>
          <w:rFonts w:ascii="Times New Roman" w:hAnsi="Times New Roman"/>
          <w:lang w:eastAsia="cs-CZ"/>
        </w:rPr>
        <w:t xml:space="preserve">. </w:t>
      </w:r>
      <w:r w:rsidR="00EB3791" w:rsidRPr="00307126">
        <w:rPr>
          <w:rFonts w:ascii="Times New Roman" w:hAnsi="Times New Roman"/>
          <w:lang w:eastAsia="cs-CZ"/>
        </w:rPr>
        <w:t>b</w:t>
      </w:r>
      <w:r w:rsidRPr="00307126">
        <w:rPr>
          <w:rFonts w:ascii="Times New Roman" w:hAnsi="Times New Roman"/>
          <w:lang w:eastAsia="cs-CZ"/>
        </w:rPr>
        <w:t xml:space="preserve">) alebo </w:t>
      </w:r>
      <w:r w:rsidR="00EB3791" w:rsidRPr="00307126">
        <w:rPr>
          <w:rFonts w:ascii="Times New Roman" w:hAnsi="Times New Roman"/>
          <w:lang w:eastAsia="cs-CZ"/>
        </w:rPr>
        <w:t>e</w:t>
      </w:r>
      <w:r w:rsidRPr="00307126">
        <w:rPr>
          <w:rFonts w:ascii="Times New Roman" w:hAnsi="Times New Roman"/>
          <w:lang w:eastAsia="cs-CZ"/>
        </w:rPr>
        <w:t>) tohto článku VZP,</w:t>
      </w:r>
      <w:r w:rsidR="008D3361" w:rsidRPr="00307126">
        <w:rPr>
          <w:rFonts w:ascii="Times New Roman" w:hAnsi="Times New Roman"/>
          <w:lang w:eastAsia="cs-CZ"/>
        </w:rPr>
        <w:t xml:space="preserve"> pôjde o podstatné </w:t>
      </w:r>
      <w:r w:rsidRPr="00307126">
        <w:rPr>
          <w:rFonts w:ascii="Times New Roman" w:hAnsi="Times New Roman"/>
          <w:lang w:eastAsia="cs-CZ"/>
        </w:rPr>
        <w:t>porušeni</w:t>
      </w:r>
      <w:r w:rsidR="008D3361" w:rsidRPr="00307126">
        <w:rPr>
          <w:rFonts w:ascii="Times New Roman" w:hAnsi="Times New Roman"/>
          <w:lang w:eastAsia="cs-CZ"/>
        </w:rPr>
        <w:t>e</w:t>
      </w:r>
      <w:r w:rsidRPr="00307126">
        <w:rPr>
          <w:rFonts w:ascii="Times New Roman" w:hAnsi="Times New Roman"/>
          <w:lang w:eastAsia="cs-CZ"/>
        </w:rPr>
        <w:t xml:space="preserve"> Zmluvy o poskytnutí NFP zo strany Prijímateľa.</w:t>
      </w:r>
      <w:r w:rsidR="0081525A" w:rsidRPr="00307126">
        <w:rPr>
          <w:rFonts w:ascii="Times New Roman" w:hAnsi="Times New Roman"/>
          <w:lang w:eastAsia="cs-CZ"/>
        </w:rPr>
        <w:t xml:space="preserve"> Ustanovenia tohto článku sa rovnako vzťahujú aj na iný druh obstarávania podľa ods</w:t>
      </w:r>
      <w:r w:rsidR="000D0602" w:rsidRPr="00307126">
        <w:rPr>
          <w:rFonts w:ascii="Times New Roman" w:hAnsi="Times New Roman"/>
          <w:lang w:eastAsia="cs-CZ"/>
        </w:rPr>
        <w:t xml:space="preserve">eku </w:t>
      </w:r>
      <w:r w:rsidR="00311B94" w:rsidRPr="00307126">
        <w:rPr>
          <w:rFonts w:ascii="Times New Roman" w:hAnsi="Times New Roman"/>
          <w:lang w:eastAsia="cs-CZ"/>
        </w:rPr>
        <w:t>3</w:t>
      </w:r>
      <w:r w:rsidR="0081525A" w:rsidRPr="00307126">
        <w:rPr>
          <w:rFonts w:ascii="Times New Roman" w:hAnsi="Times New Roman"/>
          <w:lang w:eastAsia="cs-CZ"/>
        </w:rPr>
        <w:t xml:space="preserve"> tohto článku VZP.</w:t>
      </w:r>
    </w:p>
    <w:p w14:paraId="3FB163BF" w14:textId="77777777" w:rsidR="003C0F18" w:rsidRPr="00307126" w:rsidRDefault="003C0F18" w:rsidP="00633995">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si je vedomý, že porušenie pravidiel a povinností týkajúcich sa procesu </w:t>
      </w:r>
      <w:r w:rsidR="00EB3791" w:rsidRPr="00307126">
        <w:rPr>
          <w:rFonts w:ascii="Times New Roman" w:hAnsi="Times New Roman"/>
        </w:rPr>
        <w:t xml:space="preserve">prvej </w:t>
      </w:r>
      <w:proofErr w:type="spellStart"/>
      <w:r w:rsidRPr="00307126">
        <w:rPr>
          <w:rFonts w:ascii="Times New Roman" w:hAnsi="Times New Roman"/>
        </w:rPr>
        <w:t>ex-ante</w:t>
      </w:r>
      <w:proofErr w:type="spellEnd"/>
      <w:r w:rsidRPr="00307126">
        <w:rPr>
          <w:rFonts w:ascii="Times New Roman" w:hAnsi="Times New Roman"/>
        </w:rPr>
        <w:t xml:space="preserve"> kontroly pred vyhlásením </w:t>
      </w:r>
      <w:r w:rsidR="00E64387" w:rsidRPr="00307126">
        <w:rPr>
          <w:rFonts w:ascii="Times New Roman" w:hAnsi="Times New Roman"/>
        </w:rPr>
        <w:t>VO</w:t>
      </w:r>
      <w:r w:rsidRPr="00307126">
        <w:rPr>
          <w:rFonts w:ascii="Times New Roman" w:hAnsi="Times New Roman"/>
        </w:rPr>
        <w:t xml:space="preserve"> uvedené v kapitole 3.3.7</w:t>
      </w:r>
      <w:r w:rsidR="00633995" w:rsidRPr="00307126">
        <w:rPr>
          <w:rFonts w:ascii="Times New Roman" w:hAnsi="Times New Roman"/>
        </w:rPr>
        <w:t>.2.1.</w:t>
      </w:r>
      <w:r w:rsidRPr="00307126">
        <w:rPr>
          <w:rFonts w:ascii="Times New Roman" w:hAnsi="Times New Roman"/>
        </w:rPr>
        <w:t xml:space="preserve"> </w:t>
      </w:r>
      <w:r w:rsidR="00633995" w:rsidRPr="00307126">
        <w:rPr>
          <w:rFonts w:ascii="Times New Roman" w:hAnsi="Times New Roman"/>
          <w:i/>
        </w:rPr>
        <w:t xml:space="preserve">Prvá ex </w:t>
      </w:r>
      <w:proofErr w:type="spellStart"/>
      <w:r w:rsidR="00633995" w:rsidRPr="00307126">
        <w:rPr>
          <w:rFonts w:ascii="Times New Roman" w:hAnsi="Times New Roman"/>
          <w:i/>
        </w:rPr>
        <w:t>ante</w:t>
      </w:r>
      <w:proofErr w:type="spellEnd"/>
      <w:r w:rsidR="00633995" w:rsidRPr="00307126">
        <w:rPr>
          <w:rFonts w:ascii="Times New Roman" w:hAnsi="Times New Roman"/>
          <w:i/>
        </w:rPr>
        <w:t xml:space="preserve"> kontrola po podpise zmluvy o NFP</w:t>
      </w:r>
      <w:r w:rsidRPr="00307126">
        <w:rPr>
          <w:rFonts w:ascii="Times New Roman" w:hAnsi="Times New Roman"/>
        </w:rPr>
        <w:t xml:space="preserve">, ovplyvňuje možnosť určenia </w:t>
      </w:r>
      <w:proofErr w:type="spellStart"/>
      <w:r w:rsidRPr="00307126">
        <w:rPr>
          <w:rFonts w:ascii="Times New Roman" w:hAnsi="Times New Roman"/>
        </w:rPr>
        <w:t>ex-ante</w:t>
      </w:r>
      <w:proofErr w:type="spellEnd"/>
      <w:r w:rsidRPr="00307126">
        <w:rPr>
          <w:rFonts w:ascii="Times New Roman" w:hAnsi="Times New Roman"/>
        </w:rPr>
        <w:t xml:space="preserve"> finančnej opravy. Zároveň Prijímateľ berie na vedomie, že potvrdenie </w:t>
      </w:r>
      <w:proofErr w:type="spellStart"/>
      <w:r w:rsidRPr="00307126">
        <w:rPr>
          <w:rFonts w:ascii="Times New Roman" w:hAnsi="Times New Roman"/>
        </w:rPr>
        <w:t>ex-ante</w:t>
      </w:r>
      <w:proofErr w:type="spellEnd"/>
      <w:r w:rsidRPr="00307126">
        <w:rPr>
          <w:rFonts w:ascii="Times New Roman" w:hAnsi="Times New Roman"/>
        </w:rPr>
        <w:t xml:space="preserve"> finančnej opravy zo strany Poskytovateľa je viazané na splnenie všetkých požiadaviek, ktoré sú Poskytovateľom určené.</w:t>
      </w:r>
    </w:p>
    <w:p w14:paraId="134C722D" w14:textId="77777777" w:rsidR="003C0F18" w:rsidRPr="00307126" w:rsidRDefault="003C0F18" w:rsidP="00904DAF">
      <w:pPr>
        <w:numPr>
          <w:ilvl w:val="1"/>
          <w:numId w:val="25"/>
        </w:numPr>
        <w:spacing w:before="120" w:after="0" w:line="264" w:lineRule="auto"/>
        <w:jc w:val="both"/>
        <w:rPr>
          <w:rFonts w:ascii="Times New Roman" w:hAnsi="Times New Roman"/>
        </w:rPr>
      </w:pPr>
      <w:r w:rsidRPr="00307126">
        <w:rPr>
          <w:rFonts w:ascii="Times New Roman" w:hAnsi="Times New Roman"/>
        </w:rPr>
        <w:t>Prijímateľ sa zaväzuje zabezpečiť v rámci záväzkového vzťahu s </w:t>
      </w:r>
      <w:r w:rsidR="00B26CB7" w:rsidRPr="00307126">
        <w:rPr>
          <w:rFonts w:ascii="Times New Roman" w:hAnsi="Times New Roman"/>
        </w:rPr>
        <w:t xml:space="preserve">každým </w:t>
      </w:r>
      <w:r w:rsidR="002C6026" w:rsidRPr="00307126">
        <w:rPr>
          <w:rFonts w:ascii="Times New Roman" w:hAnsi="Times New Roman"/>
        </w:rPr>
        <w:t xml:space="preserve">Dodávateľom </w:t>
      </w:r>
      <w:r w:rsidRPr="00307126">
        <w:rPr>
          <w:rFonts w:ascii="Times New Roman" w:hAnsi="Times New Roman"/>
        </w:rPr>
        <w:t xml:space="preserve">Projektu povinnosť Dodávateľa Projektu strpieť výkon kontroly/auditu súvisiaceho s dodávaným tovarom, službami </w:t>
      </w:r>
      <w:r w:rsidR="00643B37" w:rsidRPr="00307126">
        <w:rPr>
          <w:rFonts w:ascii="Times New Roman" w:hAnsi="Times New Roman"/>
        </w:rPr>
        <w:t xml:space="preserve">a stavebnými prácami </w:t>
      </w:r>
      <w:r w:rsidR="00904DAF" w:rsidRPr="00307126">
        <w:rPr>
          <w:rFonts w:ascii="Times New Roman" w:hAnsi="Times New Roman"/>
        </w:rPr>
        <w:t>do uplynutia lehôt podľa článku 7 ods</w:t>
      </w:r>
      <w:r w:rsidR="001D3560" w:rsidRPr="00307126">
        <w:rPr>
          <w:rFonts w:ascii="Times New Roman" w:hAnsi="Times New Roman"/>
        </w:rPr>
        <w:t>ek</w:t>
      </w:r>
      <w:r w:rsidR="00904DAF" w:rsidRPr="00307126">
        <w:rPr>
          <w:rFonts w:ascii="Times New Roman" w:hAnsi="Times New Roman"/>
        </w:rPr>
        <w:t xml:space="preserve"> 7.2 zmluvy</w:t>
      </w:r>
      <w:r w:rsidRPr="00307126">
        <w:rPr>
          <w:rFonts w:ascii="Times New Roman" w:hAnsi="Times New Roman"/>
        </w:rPr>
        <w:t>, a to oprávnenými osobami na výkon tejto kontroly/auditu a poskytnúť im všetku potrebnú súčinnosť. Prijímateľ sa zaväzuje zabezpečiť v rámci záväzkového vzťahu s Dodávateľom Projektu právo Prijímateľa bez akýchkoľvek sankcií odstúpiť od zmluvy s </w:t>
      </w:r>
      <w:r w:rsidR="00643B37" w:rsidRPr="00307126">
        <w:rPr>
          <w:rFonts w:ascii="Times New Roman" w:hAnsi="Times New Roman"/>
        </w:rPr>
        <w:t>D</w:t>
      </w:r>
      <w:r w:rsidRPr="00307126">
        <w:rPr>
          <w:rFonts w:ascii="Times New Roman" w:hAnsi="Times New Roman"/>
        </w:rPr>
        <w:t>odávateľom v prípade, kedy ešte nedošlo k plneniu zo zmluvy medzi Prijímateľom a </w:t>
      </w:r>
      <w:r w:rsidR="00643B37" w:rsidRPr="00307126">
        <w:rPr>
          <w:rFonts w:ascii="Times New Roman" w:hAnsi="Times New Roman"/>
        </w:rPr>
        <w:t xml:space="preserve">Dodávateľom </w:t>
      </w:r>
      <w:r w:rsidRPr="00307126">
        <w:rPr>
          <w:rFonts w:ascii="Times New Roman" w:hAnsi="Times New Roman"/>
        </w:rPr>
        <w:t xml:space="preserve">a výsledky administratívnej </w:t>
      </w:r>
      <w:r w:rsidR="00FA48DE" w:rsidRPr="00307126">
        <w:rPr>
          <w:rFonts w:ascii="Times New Roman" w:hAnsi="Times New Roman"/>
        </w:rPr>
        <w:t xml:space="preserve">finančnej </w:t>
      </w:r>
      <w:r w:rsidRPr="00307126">
        <w:rPr>
          <w:rFonts w:ascii="Times New Roman" w:hAnsi="Times New Roman"/>
        </w:rPr>
        <w:t xml:space="preserve">kontroly Poskytovateľa neumožňujú financovanie výdavkov vzniknutých z obstarávania tovarov, služieb, stavebných prác  alebo iných postupov. </w:t>
      </w:r>
    </w:p>
    <w:p w14:paraId="76C4EF60" w14:textId="240BE36B" w:rsidR="003C0F18" w:rsidRPr="00307126" w:rsidRDefault="003C0F18" w:rsidP="00311B94">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akceptuje skutočnosť, že výdavky vzniknuté na základe </w:t>
      </w:r>
      <w:r w:rsidR="00E64387" w:rsidRPr="00307126">
        <w:rPr>
          <w:rFonts w:ascii="Times New Roman" w:hAnsi="Times New Roman"/>
        </w:rPr>
        <w:t>VO</w:t>
      </w:r>
      <w:r w:rsidRPr="00307126">
        <w:rPr>
          <w:rFonts w:ascii="Times New Roman" w:hAnsi="Times New Roman"/>
        </w:rPr>
        <w:t xml:space="preserve"> nemôžu byť Poskytovateľom vyplatené skôr ako bude ukončená </w:t>
      </w:r>
      <w:r w:rsidR="00FA48DE" w:rsidRPr="00307126">
        <w:rPr>
          <w:rFonts w:ascii="Times New Roman" w:hAnsi="Times New Roman"/>
        </w:rPr>
        <w:t>finančná</w:t>
      </w:r>
      <w:r w:rsidRPr="00307126">
        <w:rPr>
          <w:rFonts w:ascii="Times New Roman" w:hAnsi="Times New Roman"/>
        </w:rPr>
        <w:t xml:space="preserve"> kontrola</w:t>
      </w:r>
      <w:r w:rsidR="00F43C97" w:rsidRPr="00307126">
        <w:rPr>
          <w:rFonts w:ascii="Times New Roman" w:hAnsi="Times New Roman"/>
        </w:rPr>
        <w:t xml:space="preserve"> zo strany</w:t>
      </w:r>
      <w:r w:rsidR="005E308A" w:rsidRPr="00307126">
        <w:rPr>
          <w:rFonts w:ascii="Times New Roman" w:hAnsi="Times New Roman"/>
        </w:rPr>
        <w:t xml:space="preserve"> </w:t>
      </w:r>
      <w:r w:rsidR="00B52DDD" w:rsidRPr="00307126">
        <w:rPr>
          <w:rFonts w:ascii="Times New Roman" w:hAnsi="Times New Roman"/>
        </w:rPr>
        <w:t>Poskytovateľa</w:t>
      </w:r>
      <w:r w:rsidRPr="00307126">
        <w:rPr>
          <w:rFonts w:ascii="Times New Roman" w:hAnsi="Times New Roman"/>
        </w:rPr>
        <w:t xml:space="preserve">, resp. skôr ako bude potvrdená </w:t>
      </w:r>
      <w:proofErr w:type="spellStart"/>
      <w:r w:rsidRPr="00307126">
        <w:rPr>
          <w:rFonts w:ascii="Times New Roman" w:hAnsi="Times New Roman"/>
        </w:rPr>
        <w:t>ex-ante</w:t>
      </w:r>
      <w:proofErr w:type="spellEnd"/>
      <w:r w:rsidRPr="00307126">
        <w:rPr>
          <w:rFonts w:ascii="Times New Roman" w:hAnsi="Times New Roman"/>
        </w:rPr>
        <w:t xml:space="preserve"> finančná oprava.</w:t>
      </w:r>
    </w:p>
    <w:p w14:paraId="7C203D91" w14:textId="05F6DCB5" w:rsidR="003C0F18" w:rsidRPr="00307126" w:rsidRDefault="001E180E" w:rsidP="00B52DDD">
      <w:pPr>
        <w:numPr>
          <w:ilvl w:val="1"/>
          <w:numId w:val="25"/>
        </w:numPr>
        <w:spacing w:before="120" w:after="0" w:line="264" w:lineRule="auto"/>
        <w:jc w:val="both"/>
        <w:rPr>
          <w:rFonts w:ascii="Times New Roman" w:hAnsi="Times New Roman"/>
        </w:rPr>
      </w:pPr>
      <w:r w:rsidRPr="00307126">
        <w:rPr>
          <w:rFonts w:ascii="Times New Roman" w:hAnsi="Times New Roman"/>
        </w:rPr>
        <w:t xml:space="preserve">Ak Prijímateľ realizuje verejné obstarávanie postupom zadávania </w:t>
      </w:r>
      <w:r w:rsidR="00FE0263" w:rsidRPr="00307126">
        <w:rPr>
          <w:rFonts w:ascii="Times New Roman" w:hAnsi="Times New Roman"/>
        </w:rPr>
        <w:t xml:space="preserve">zákazky </w:t>
      </w:r>
      <w:r w:rsidR="00A07445" w:rsidRPr="00307126">
        <w:rPr>
          <w:rFonts w:ascii="Times New Roman" w:hAnsi="Times New Roman"/>
        </w:rPr>
        <w:t>s využitím</w:t>
      </w:r>
      <w:r w:rsidRPr="00307126">
        <w:rPr>
          <w:rFonts w:ascii="Times New Roman" w:hAnsi="Times New Roman"/>
        </w:rPr>
        <w:t xml:space="preserve"> elektronické</w:t>
      </w:r>
      <w:r w:rsidR="00A07445" w:rsidRPr="00307126">
        <w:rPr>
          <w:rFonts w:ascii="Times New Roman" w:hAnsi="Times New Roman"/>
        </w:rPr>
        <w:t>ho</w:t>
      </w:r>
      <w:r w:rsidRPr="00307126">
        <w:rPr>
          <w:rFonts w:ascii="Times New Roman" w:hAnsi="Times New Roman"/>
        </w:rPr>
        <w:t xml:space="preserve"> trhovisk</w:t>
      </w:r>
      <w:r w:rsidR="00A07445" w:rsidRPr="00307126">
        <w:rPr>
          <w:rFonts w:ascii="Times New Roman" w:hAnsi="Times New Roman"/>
        </w:rPr>
        <w:t>a</w:t>
      </w:r>
      <w:r w:rsidRPr="00307126">
        <w:rPr>
          <w:rFonts w:ascii="Times New Roman" w:hAnsi="Times New Roman"/>
        </w:rPr>
        <w:t xml:space="preserve"> podľa § 109 a</w:t>
      </w:r>
      <w:r w:rsidR="00E96899">
        <w:rPr>
          <w:rFonts w:ascii="Times New Roman" w:hAnsi="Times New Roman"/>
        </w:rPr>
        <w:t>ž</w:t>
      </w:r>
      <w:r w:rsidRPr="00307126">
        <w:rPr>
          <w:rFonts w:ascii="Times New Roman" w:hAnsi="Times New Roman"/>
        </w:rPr>
        <w:t xml:space="preserve"> § </w:t>
      </w:r>
      <w:r w:rsidR="00E96899" w:rsidRPr="00307126">
        <w:rPr>
          <w:rFonts w:ascii="Times New Roman" w:hAnsi="Times New Roman"/>
        </w:rPr>
        <w:t>11</w:t>
      </w:r>
      <w:r w:rsidR="00E96899">
        <w:rPr>
          <w:rFonts w:ascii="Times New Roman" w:hAnsi="Times New Roman"/>
        </w:rPr>
        <w:t>2</w:t>
      </w:r>
      <w:r w:rsidR="00E96899" w:rsidRPr="00307126">
        <w:rPr>
          <w:rFonts w:ascii="Times New Roman" w:hAnsi="Times New Roman"/>
        </w:rPr>
        <w:t xml:space="preserve"> </w:t>
      </w:r>
      <w:r w:rsidRPr="00307126">
        <w:rPr>
          <w:rFonts w:ascii="Times New Roman" w:hAnsi="Times New Roman"/>
        </w:rPr>
        <w:t>zákona o</w:t>
      </w:r>
      <w:r w:rsidR="00A07445" w:rsidRPr="00307126">
        <w:rPr>
          <w:rFonts w:ascii="Times New Roman" w:hAnsi="Times New Roman"/>
        </w:rPr>
        <w:t> </w:t>
      </w:r>
      <w:r w:rsidRPr="00307126">
        <w:rPr>
          <w:rFonts w:ascii="Times New Roman" w:hAnsi="Times New Roman"/>
        </w:rPr>
        <w:t xml:space="preserve">VO, tak Zmluva medzi Prijímateľom a Dodávateľom nadobúda </w:t>
      </w:r>
      <w:r w:rsidR="00AE359E" w:rsidRPr="00307126">
        <w:rPr>
          <w:rFonts w:ascii="Times New Roman" w:hAnsi="Times New Roman"/>
        </w:rPr>
        <w:t xml:space="preserve">účinnosť </w:t>
      </w:r>
      <w:r w:rsidRPr="00307126">
        <w:rPr>
          <w:rFonts w:ascii="Times New Roman" w:hAnsi="Times New Roman"/>
        </w:rPr>
        <w:t xml:space="preserve">v súlade s článkom </w:t>
      </w:r>
      <w:r w:rsidR="00AE359E" w:rsidRPr="00307126">
        <w:rPr>
          <w:rFonts w:ascii="Times New Roman" w:hAnsi="Times New Roman"/>
        </w:rPr>
        <w:t>IV</w:t>
      </w:r>
      <w:r w:rsidRPr="00307126">
        <w:rPr>
          <w:rFonts w:ascii="Times New Roman" w:hAnsi="Times New Roman"/>
        </w:rPr>
        <w:t>.</w:t>
      </w:r>
      <w:r w:rsidR="008D5F57" w:rsidRPr="00307126">
        <w:rPr>
          <w:rFonts w:ascii="Times New Roman" w:hAnsi="Times New Roman"/>
        </w:rPr>
        <w:t>, 2. časti</w:t>
      </w:r>
      <w:r w:rsidRPr="00307126">
        <w:rPr>
          <w:rFonts w:ascii="Times New Roman" w:hAnsi="Times New Roman"/>
        </w:rPr>
        <w:t xml:space="preserve"> Obchodných podmienok elektronického trhoviska</w:t>
      </w:r>
      <w:r w:rsidR="00AE359E" w:rsidRPr="00307126">
        <w:rPr>
          <w:rFonts w:ascii="Times New Roman" w:hAnsi="Times New Roman"/>
        </w:rPr>
        <w:t>.</w:t>
      </w:r>
      <w:r w:rsidRPr="00307126">
        <w:rPr>
          <w:rFonts w:ascii="Times New Roman" w:hAnsi="Times New Roman"/>
        </w:rPr>
        <w:t xml:space="preserve"> </w:t>
      </w:r>
      <w:r w:rsidR="00B52DDD" w:rsidRPr="00307126">
        <w:rPr>
          <w:rFonts w:ascii="Times New Roman" w:hAnsi="Times New Roman"/>
        </w:rPr>
        <w:t xml:space="preserve">Prijímateľ berie na vedomie, že postup zadávania zákazky s využitím elektronického trhoviska bude predmetom finančnej kontroly zo strany Poskytovateľa. </w:t>
      </w:r>
    </w:p>
    <w:p w14:paraId="3211C729" w14:textId="6A7DB6FC" w:rsidR="00466C3D" w:rsidRPr="00307126" w:rsidRDefault="00466C3D" w:rsidP="00466C3D">
      <w:pPr>
        <w:numPr>
          <w:ilvl w:val="1"/>
          <w:numId w:val="25"/>
        </w:numPr>
        <w:spacing w:before="120" w:after="0" w:line="264" w:lineRule="auto"/>
        <w:jc w:val="both"/>
        <w:rPr>
          <w:rFonts w:ascii="Times New Roman" w:hAnsi="Times New Roman"/>
        </w:rPr>
      </w:pPr>
      <w:r w:rsidRPr="00307126">
        <w:rPr>
          <w:rFonts w:ascii="Times New Roman" w:hAnsi="Times New Roman"/>
        </w:rPr>
        <w:t>Prijímateľ berie na vedomie, že lehota určená, resp. dojednaná pre administratívnu finančnú kontrolu Žiadosti o platbu nezačne plynúť skôr ako bude Prijímateľ oboznámený o </w:t>
      </w:r>
      <w:r w:rsidR="00E96899">
        <w:rPr>
          <w:rFonts w:ascii="Times New Roman" w:hAnsi="Times New Roman"/>
        </w:rPr>
        <w:t>kladnom</w:t>
      </w:r>
      <w:r w:rsidR="00E96899" w:rsidRPr="00307126">
        <w:rPr>
          <w:rFonts w:ascii="Times New Roman" w:hAnsi="Times New Roman"/>
        </w:rPr>
        <w:t xml:space="preserve"> </w:t>
      </w:r>
      <w:r w:rsidRPr="00307126">
        <w:rPr>
          <w:rFonts w:ascii="Times New Roman" w:hAnsi="Times New Roman"/>
        </w:rPr>
        <w:t xml:space="preserve">výsledku administratívnej finančnej kontroly VO, resp. po potvrdení určenia </w:t>
      </w:r>
      <w:proofErr w:type="spellStart"/>
      <w:r w:rsidRPr="00307126">
        <w:rPr>
          <w:rFonts w:ascii="Times New Roman" w:hAnsi="Times New Roman"/>
        </w:rPr>
        <w:lastRenderedPageBreak/>
        <w:t>ex-ante</w:t>
      </w:r>
      <w:proofErr w:type="spellEnd"/>
      <w:r w:rsidRPr="00307126">
        <w:rPr>
          <w:rFonts w:ascii="Times New Roman" w:hAnsi="Times New Roman"/>
        </w:rPr>
        <w:t xml:space="preserve"> finančnej opravy. Ustanovenie predchádzajúcej vety neplatí v prípade, ak Žiadosť o platbu neobsahuje deklarované výdavky vzniknuté na základe obstarávania služieb, tovarov a</w:t>
      </w:r>
      <w:r w:rsidR="001C396D" w:rsidRPr="00307126">
        <w:rPr>
          <w:rFonts w:ascii="Times New Roman" w:hAnsi="Times New Roman"/>
        </w:rPr>
        <w:t>lebo</w:t>
      </w:r>
      <w:r w:rsidRPr="00307126">
        <w:rPr>
          <w:rFonts w:ascii="Times New Roman" w:hAnsi="Times New Roman"/>
        </w:rPr>
        <w:t xml:space="preserve"> stavebných prác. </w:t>
      </w:r>
    </w:p>
    <w:p w14:paraId="7BE6E214" w14:textId="3B836438"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Prijímateľ si je vedomý svojich povinností zabezpečiť, aby pri výbere </w:t>
      </w:r>
      <w:r w:rsidR="00FD696B" w:rsidRPr="00307126">
        <w:rPr>
          <w:rFonts w:ascii="Times New Roman" w:hAnsi="Times New Roman"/>
        </w:rPr>
        <w:t>D</w:t>
      </w:r>
      <w:r w:rsidRPr="00307126">
        <w:rPr>
          <w:rFonts w:ascii="Times New Roman" w:hAnsi="Times New Roman"/>
        </w:rPr>
        <w:t>odávateľa bol dodržaný zákaz konfliktu záujmov. V prípade identifikácie konfliktu záujmov je Poskytovateľ oprávnený postupovať podľa  § 46 ods</w:t>
      </w:r>
      <w:r w:rsidR="001D3560" w:rsidRPr="00307126">
        <w:rPr>
          <w:rFonts w:ascii="Times New Roman" w:hAnsi="Times New Roman"/>
        </w:rPr>
        <w:t>ek</w:t>
      </w:r>
      <w:r w:rsidRPr="00307126">
        <w:rPr>
          <w:rFonts w:ascii="Times New Roman" w:hAnsi="Times New Roman"/>
        </w:rPr>
        <w:t xml:space="preserve"> 12 zákona o príspevku </w:t>
      </w:r>
      <w:r w:rsidR="007F7750" w:rsidRPr="00307126">
        <w:rPr>
          <w:rFonts w:ascii="Times New Roman" w:hAnsi="Times New Roman"/>
        </w:rPr>
        <w:t xml:space="preserve">z </w:t>
      </w:r>
      <w:r w:rsidRPr="00307126">
        <w:rPr>
          <w:rFonts w:ascii="Times New Roman" w:hAnsi="Times New Roman"/>
        </w:rPr>
        <w:t>EŠIF alebo podľa iných všeobecne záväzných právnych predpisov alebo postupov upravených v Právnych dokumentoch</w:t>
      </w:r>
      <w:r w:rsidR="001841B8" w:rsidRPr="00307126">
        <w:rPr>
          <w:rFonts w:ascii="Times New Roman" w:hAnsi="Times New Roman"/>
        </w:rPr>
        <w:t>, najmä v Metodickom pokyne CKO</w:t>
      </w:r>
      <w:r w:rsidR="00C2404C" w:rsidRPr="00307126">
        <w:rPr>
          <w:rFonts w:ascii="Times New Roman" w:hAnsi="Times New Roman"/>
        </w:rPr>
        <w:t xml:space="preserve"> č. 5</w:t>
      </w:r>
      <w:r w:rsidR="001841B8" w:rsidRPr="00307126">
        <w:rPr>
          <w:rFonts w:ascii="Times New Roman" w:hAnsi="Times New Roman"/>
        </w:rPr>
        <w:t xml:space="preserve"> </w:t>
      </w:r>
      <w:r w:rsidR="00311B94" w:rsidRPr="00307126">
        <w:rPr>
          <w:rFonts w:ascii="Times New Roman" w:hAnsi="Times New Roman"/>
        </w:rPr>
        <w:t xml:space="preserve">v príslušnej verzii </w:t>
      </w:r>
      <w:r w:rsidR="00904DAF" w:rsidRPr="00307126">
        <w:rPr>
          <w:rFonts w:ascii="Times New Roman" w:hAnsi="Times New Roman"/>
        </w:rPr>
        <w:t xml:space="preserve"> </w:t>
      </w:r>
      <w:r w:rsidR="00E64387" w:rsidRPr="00307126">
        <w:rPr>
          <w:rFonts w:ascii="Times New Roman" w:hAnsi="Times New Roman"/>
        </w:rPr>
        <w:t>k určovaniu finančných opráv, ktoré má riadiaci orgán uplatňovať pri nedodržaní pravidiel a postupov verejného obstarávania</w:t>
      </w:r>
      <w:r w:rsidR="00FC28D0" w:rsidRPr="00307126">
        <w:rPr>
          <w:rFonts w:ascii="Times New Roman" w:hAnsi="Times New Roman"/>
        </w:rPr>
        <w:t xml:space="preserve"> a v Metodickom pokyne CKO č. 13 k posudzovaniu konfliktu záujmov v procese verejného obstarávania</w:t>
      </w:r>
      <w:r w:rsidRPr="00307126">
        <w:rPr>
          <w:rFonts w:ascii="Times New Roman" w:hAnsi="Times New Roman"/>
        </w:rPr>
        <w:t xml:space="preserve">. </w:t>
      </w:r>
    </w:p>
    <w:p w14:paraId="637C0396" w14:textId="77777777" w:rsidR="003C0F18" w:rsidRPr="00307126" w:rsidRDefault="003C0F18" w:rsidP="006C26E2">
      <w:pPr>
        <w:numPr>
          <w:ilvl w:val="1"/>
          <w:numId w:val="25"/>
        </w:numPr>
        <w:spacing w:before="120" w:after="0" w:line="264" w:lineRule="auto"/>
        <w:jc w:val="both"/>
        <w:rPr>
          <w:rFonts w:ascii="Times New Roman" w:hAnsi="Times New Roman"/>
        </w:rPr>
      </w:pPr>
      <w:r w:rsidRPr="00307126">
        <w:rPr>
          <w:rFonts w:ascii="Times New Roman" w:hAnsi="Times New Roman"/>
        </w:rPr>
        <w:t>Prijímateľ si je vedomý povinností spojených s rešpektovaní</w:t>
      </w:r>
      <w:r w:rsidR="004446A5" w:rsidRPr="00307126">
        <w:rPr>
          <w:rFonts w:ascii="Times New Roman" w:hAnsi="Times New Roman"/>
        </w:rPr>
        <w:t>m</w:t>
      </w:r>
      <w:r w:rsidRPr="00307126">
        <w:rPr>
          <w:rFonts w:ascii="Times New Roman" w:hAnsi="Times New Roman"/>
        </w:rPr>
        <w:t xml:space="preserve"> pravidiel čestnej hospodárskej súťaže a zákazu protiprávneho konania pri výbere </w:t>
      </w:r>
      <w:r w:rsidR="009561EE" w:rsidRPr="00307126">
        <w:rPr>
          <w:rFonts w:ascii="Times New Roman" w:hAnsi="Times New Roman"/>
        </w:rPr>
        <w:t>Dodávateľa</w:t>
      </w:r>
      <w:r w:rsidRPr="00307126">
        <w:rPr>
          <w:rFonts w:ascii="Times New Roman" w:hAnsi="Times New Roman"/>
        </w:rPr>
        <w:t xml:space="preserve">. Prijímateľ </w:t>
      </w:r>
      <w:r w:rsidR="009561EE" w:rsidRPr="00307126">
        <w:rPr>
          <w:rFonts w:ascii="Times New Roman" w:hAnsi="Times New Roman"/>
        </w:rPr>
        <w:t>je</w:t>
      </w:r>
      <w:r w:rsidRPr="00307126">
        <w:rPr>
          <w:rFonts w:ascii="Times New Roman" w:hAnsi="Times New Roman"/>
        </w:rPr>
        <w:t xml:space="preserve"> v procese obstarávania tovarov, služieb, stavebných prác </w:t>
      </w:r>
      <w:r w:rsidR="009561EE" w:rsidRPr="00307126">
        <w:rPr>
          <w:rFonts w:ascii="Times New Roman" w:hAnsi="Times New Roman"/>
        </w:rPr>
        <w:t xml:space="preserve">povinný postupovať s odbornou starostlivosťou za účelom preverenia, či v rámci </w:t>
      </w:r>
      <w:r w:rsidR="00E64387" w:rsidRPr="00307126">
        <w:rPr>
          <w:rFonts w:ascii="Times New Roman" w:hAnsi="Times New Roman"/>
        </w:rPr>
        <w:t>VO</w:t>
      </w:r>
      <w:r w:rsidR="009561EE" w:rsidRPr="00307126">
        <w:rPr>
          <w:rFonts w:ascii="Times New Roman" w:hAnsi="Times New Roman"/>
        </w:rPr>
        <w:t xml:space="preserve"> nedošlo k </w:t>
      </w:r>
      <w:r w:rsidRPr="00307126">
        <w:rPr>
          <w:rFonts w:ascii="Times New Roman" w:hAnsi="Times New Roman"/>
        </w:rPr>
        <w:t>porušeni</w:t>
      </w:r>
      <w:r w:rsidR="009561EE" w:rsidRPr="00307126">
        <w:rPr>
          <w:rFonts w:ascii="Times New Roman" w:hAnsi="Times New Roman"/>
        </w:rPr>
        <w:t>u</w:t>
      </w:r>
      <w:r w:rsidRPr="00307126">
        <w:rPr>
          <w:rFonts w:ascii="Times New Roman" w:hAnsi="Times New Roman"/>
        </w:rPr>
        <w:t xml:space="preserve"> pravidiel čestnej hospodárskej súťaže alebo</w:t>
      </w:r>
      <w:r w:rsidR="009561EE" w:rsidRPr="00307126">
        <w:rPr>
          <w:rFonts w:ascii="Times New Roman" w:hAnsi="Times New Roman"/>
        </w:rPr>
        <w:t xml:space="preserve"> inému</w:t>
      </w:r>
      <w:r w:rsidRPr="00307126">
        <w:rPr>
          <w:rFonts w:ascii="Times New Roman" w:hAnsi="Times New Roman"/>
        </w:rPr>
        <w:t xml:space="preserve"> protiprávne</w:t>
      </w:r>
      <w:r w:rsidR="009561EE" w:rsidRPr="00307126">
        <w:rPr>
          <w:rFonts w:ascii="Times New Roman" w:hAnsi="Times New Roman"/>
        </w:rPr>
        <w:t>mu</w:t>
      </w:r>
      <w:r w:rsidRPr="00307126">
        <w:rPr>
          <w:rFonts w:ascii="Times New Roman" w:hAnsi="Times New Roman"/>
        </w:rPr>
        <w:t xml:space="preserve"> </w:t>
      </w:r>
      <w:r w:rsidR="009561EE" w:rsidRPr="00307126">
        <w:rPr>
          <w:rFonts w:ascii="Times New Roman" w:hAnsi="Times New Roman"/>
        </w:rPr>
        <w:t>konaniu, pričom je v prípade opomenutia uvedenej povinnosti</w:t>
      </w:r>
      <w:r w:rsidRPr="00307126">
        <w:rPr>
          <w:rFonts w:ascii="Times New Roman" w:hAnsi="Times New Roman"/>
        </w:rPr>
        <w:t xml:space="preserve"> plne zodpovedný za následky spojené s identifikovaním týchto skutočností zo strany Poskytovateľa. </w:t>
      </w:r>
    </w:p>
    <w:p w14:paraId="27A2881B" w14:textId="77777777" w:rsidR="00791BD0" w:rsidRPr="00307126" w:rsidRDefault="00791BD0" w:rsidP="006C26E2">
      <w:pPr>
        <w:numPr>
          <w:ilvl w:val="1"/>
          <w:numId w:val="25"/>
        </w:numPr>
        <w:spacing w:before="120" w:after="0" w:line="264" w:lineRule="auto"/>
        <w:jc w:val="both"/>
        <w:rPr>
          <w:rFonts w:ascii="Times New Roman" w:hAnsi="Times New Roman"/>
        </w:rPr>
      </w:pPr>
      <w:r w:rsidRPr="00307126">
        <w:rPr>
          <w:rFonts w:ascii="Times New Roman" w:hAnsi="Times New Roman"/>
        </w:rPr>
        <w:t>V prípade, ak Poskytovateľ identifikuje:</w:t>
      </w:r>
    </w:p>
    <w:p w14:paraId="214C3BE4"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 xml:space="preserve">nedodržanie princípov a postupov </w:t>
      </w:r>
      <w:r w:rsidR="00E64387" w:rsidRPr="00307126">
        <w:rPr>
          <w:sz w:val="22"/>
          <w:szCs w:val="22"/>
        </w:rPr>
        <w:t>VO</w:t>
      </w:r>
      <w:r w:rsidR="00C2404C" w:rsidRPr="00307126">
        <w:rPr>
          <w:sz w:val="22"/>
          <w:szCs w:val="22"/>
        </w:rPr>
        <w:t xml:space="preserve"> </w:t>
      </w:r>
      <w:r w:rsidRPr="00307126">
        <w:rPr>
          <w:sz w:val="22"/>
          <w:szCs w:val="22"/>
        </w:rPr>
        <w:t>a/alebo</w:t>
      </w:r>
    </w:p>
    <w:p w14:paraId="04A269A1"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porušenie zásad, princípov alebo povinností vyplývajúcich z právnych predpisov SR a z právnych aktov EÚ a/alebo</w:t>
      </w:r>
    </w:p>
    <w:p w14:paraId="65BB0A1F" w14:textId="77777777" w:rsidR="00791BD0" w:rsidRPr="00307126" w:rsidRDefault="00791BD0" w:rsidP="006C26E2">
      <w:pPr>
        <w:pStyle w:val="Odsekzoznamu"/>
        <w:numPr>
          <w:ilvl w:val="0"/>
          <w:numId w:val="40"/>
        </w:numPr>
        <w:spacing w:before="120" w:line="264" w:lineRule="auto"/>
        <w:jc w:val="both"/>
        <w:rPr>
          <w:sz w:val="22"/>
          <w:szCs w:val="22"/>
        </w:rPr>
      </w:pPr>
      <w:r w:rsidRPr="00307126">
        <w:rPr>
          <w:sz w:val="22"/>
          <w:szCs w:val="22"/>
        </w:rPr>
        <w:t xml:space="preserve">porušenie zásad, princípov alebo povinností vyplývajúcich z Právnych dokumentov, z Výzvy, z usmernení, metodických pokynov CKO, stanovísk a zistení CO, OA, EK alebo iných orgánov EÚ, ktoré sú pre Poskytovateľa záväzné a v dôsledku aplikácie ktorých sa vylučujú výdavky z vykonaného </w:t>
      </w:r>
      <w:r w:rsidR="00E64387" w:rsidRPr="00307126">
        <w:rPr>
          <w:sz w:val="22"/>
          <w:szCs w:val="22"/>
        </w:rPr>
        <w:t>VO</w:t>
      </w:r>
      <w:r w:rsidRPr="00307126">
        <w:rPr>
          <w:sz w:val="22"/>
          <w:szCs w:val="22"/>
        </w:rPr>
        <w:t xml:space="preserve"> z financovania,</w:t>
      </w:r>
    </w:p>
    <w:p w14:paraId="53802FC9" w14:textId="77777777" w:rsidR="00791BD0" w:rsidRPr="00307126" w:rsidRDefault="00791BD0" w:rsidP="006C26E2">
      <w:pPr>
        <w:pStyle w:val="Odsekzoznamu"/>
        <w:spacing w:before="120" w:line="264" w:lineRule="auto"/>
        <w:ind w:left="567" w:hanging="27"/>
        <w:jc w:val="both"/>
        <w:rPr>
          <w:sz w:val="22"/>
          <w:szCs w:val="22"/>
        </w:rPr>
      </w:pPr>
      <w:r w:rsidRPr="00307126">
        <w:rPr>
          <w:sz w:val="22"/>
          <w:szCs w:val="22"/>
        </w:rPr>
        <w:t xml:space="preserve">to všetko pred podpisom zmluvy na dodávku tovarov, služieb alebo stavebných prác </w:t>
      </w:r>
      <w:r w:rsidR="00904DAF" w:rsidRPr="00307126">
        <w:rPr>
          <w:sz w:val="22"/>
          <w:szCs w:val="22"/>
        </w:rPr>
        <w:t xml:space="preserve">                  </w:t>
      </w:r>
      <w:r w:rsidRPr="00307126">
        <w:rPr>
          <w:sz w:val="22"/>
          <w:szCs w:val="22"/>
        </w:rPr>
        <w:t xml:space="preserve">s úspešným uchádzačom a ak nedôjde k odstráneniu protiprávneho stavu, </w:t>
      </w:r>
      <w:r w:rsidR="00FC28D0" w:rsidRPr="00307126">
        <w:rPr>
          <w:sz w:val="22"/>
          <w:szCs w:val="22"/>
        </w:rPr>
        <w:t xml:space="preserve">Poskytovateľ nepripustí </w:t>
      </w:r>
      <w:r w:rsidRPr="00307126">
        <w:rPr>
          <w:sz w:val="22"/>
          <w:szCs w:val="22"/>
        </w:rPr>
        <w:t xml:space="preserve">výdavky, ktoré vzniknú z takéhoto </w:t>
      </w:r>
      <w:r w:rsidR="00E64387" w:rsidRPr="00307126">
        <w:rPr>
          <w:sz w:val="22"/>
          <w:szCs w:val="22"/>
        </w:rPr>
        <w:t>VO</w:t>
      </w:r>
      <w:r w:rsidRPr="00307126">
        <w:rPr>
          <w:sz w:val="22"/>
          <w:szCs w:val="22"/>
        </w:rPr>
        <w:t xml:space="preserve"> do financovania</w:t>
      </w:r>
      <w:r w:rsidR="00FC28D0" w:rsidRPr="00307126">
        <w:rPr>
          <w:sz w:val="22"/>
          <w:szCs w:val="22"/>
        </w:rPr>
        <w:t xml:space="preserve"> v plnom rozsahu alebo uplatní zodpovedajúcu výšku </w:t>
      </w:r>
      <w:proofErr w:type="spellStart"/>
      <w:r w:rsidR="00FC28D0" w:rsidRPr="00307126">
        <w:rPr>
          <w:sz w:val="22"/>
          <w:szCs w:val="22"/>
        </w:rPr>
        <w:t>ex-ante</w:t>
      </w:r>
      <w:proofErr w:type="spellEnd"/>
      <w:r w:rsidR="00FC28D0" w:rsidRPr="00307126">
        <w:rPr>
          <w:sz w:val="22"/>
          <w:szCs w:val="22"/>
        </w:rPr>
        <w:t xml:space="preserve"> finančnej opravy</w:t>
      </w:r>
      <w:r w:rsidRPr="00307126">
        <w:rPr>
          <w:sz w:val="22"/>
          <w:szCs w:val="22"/>
        </w:rPr>
        <w:t>,</w:t>
      </w:r>
      <w:r w:rsidR="00FC28D0" w:rsidRPr="00773D77">
        <w:rPr>
          <w:sz w:val="22"/>
        </w:rPr>
        <w:t xml:space="preserve"> </w:t>
      </w:r>
      <w:r w:rsidR="00FC28D0" w:rsidRPr="00307126">
        <w:rPr>
          <w:sz w:val="22"/>
          <w:szCs w:val="22"/>
        </w:rPr>
        <w:t>ak zároveň vyhodnotí, že opakovaním procesu VO by vznikli vysoké dodatočné náklady</w:t>
      </w:r>
      <w:r w:rsidRPr="00307126">
        <w:rPr>
          <w:sz w:val="22"/>
          <w:szCs w:val="22"/>
        </w:rPr>
        <w:t xml:space="preserve">. V prípade návrhu na uzatvorenie dodatku k existujúcej zmluve na dodávku tovarov, služieb alebo stavebných prác medzi Prijímateľom a Dodávateľom Projektu sa ustanovenie týkajúce sa oboznámenia Prijímateľa uvedené v prvej vete tohto odseku použijú obdobne, ak došlo </w:t>
      </w:r>
      <w:r w:rsidR="00904DAF" w:rsidRPr="00307126">
        <w:rPr>
          <w:sz w:val="22"/>
          <w:szCs w:val="22"/>
        </w:rPr>
        <w:t xml:space="preserve">                </w:t>
      </w:r>
      <w:r w:rsidRPr="00307126">
        <w:rPr>
          <w:sz w:val="22"/>
          <w:szCs w:val="22"/>
        </w:rPr>
        <w:t>k identifikovaniu obdobných nedostatkov.</w:t>
      </w:r>
    </w:p>
    <w:p w14:paraId="77B61AC4" w14:textId="77777777" w:rsidR="00791BD0" w:rsidRPr="00307126" w:rsidRDefault="00791BD0" w:rsidP="006C26E2">
      <w:pPr>
        <w:numPr>
          <w:ilvl w:val="1"/>
          <w:numId w:val="25"/>
        </w:numPr>
        <w:spacing w:before="120" w:after="0" w:line="264" w:lineRule="auto"/>
        <w:jc w:val="both"/>
        <w:rPr>
          <w:rFonts w:ascii="Times New Roman" w:hAnsi="Times New Roman"/>
        </w:rPr>
      </w:pPr>
      <w:r w:rsidRPr="00307126">
        <w:rPr>
          <w:rFonts w:ascii="Times New Roman" w:hAnsi="Times New Roman"/>
        </w:rPr>
        <w:t xml:space="preserve">V prípade, ak Poskytovateľ identifikuje: </w:t>
      </w:r>
    </w:p>
    <w:p w14:paraId="202DCEDC"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 xml:space="preserve"> nedodržanie princípov a postupov </w:t>
      </w:r>
      <w:r w:rsidR="00E64387" w:rsidRPr="00307126">
        <w:rPr>
          <w:rFonts w:ascii="Times New Roman" w:hAnsi="Times New Roman"/>
        </w:rPr>
        <w:t>VO</w:t>
      </w:r>
      <w:r w:rsidRPr="00307126">
        <w:rPr>
          <w:rFonts w:ascii="Times New Roman" w:hAnsi="Times New Roman"/>
        </w:rPr>
        <w:t xml:space="preserve"> a/alebo </w:t>
      </w:r>
    </w:p>
    <w:p w14:paraId="186598EE"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porušenie zásad, princípov alebo povinností vyplývajúcich z právnych predpisov SR a z právnych aktov EÚ a/alebo</w:t>
      </w:r>
    </w:p>
    <w:p w14:paraId="0CA88F1F" w14:textId="77777777" w:rsidR="00791BD0" w:rsidRPr="00307126" w:rsidRDefault="00791BD0" w:rsidP="006C26E2">
      <w:pPr>
        <w:numPr>
          <w:ilvl w:val="0"/>
          <w:numId w:val="41"/>
        </w:numPr>
        <w:spacing w:before="120" w:after="0" w:line="264" w:lineRule="auto"/>
        <w:jc w:val="both"/>
        <w:rPr>
          <w:rFonts w:ascii="Times New Roman" w:hAnsi="Times New Roman"/>
        </w:rPr>
      </w:pPr>
      <w:r w:rsidRPr="00307126">
        <w:rPr>
          <w:rFonts w:ascii="Times New Roman" w:hAnsi="Times New Roman"/>
        </w:rPr>
        <w:t xml:space="preserve">porušenie zásad, princípov alebo povinností vyplývajúcich z Právnych dokumentov, z Výzvy, z usmernení, metodických pokynov CKO, stanovísk a zistení Certifikačného orgánu, Orgánu auditu, Európskej Komisie alebo iných orgánov EÚ, ktoré sú pre Poskytovateľa záväzné a v dôsledku aplikácie ktorých sa vylučujú výdavky vyplývajúce z vykonaného </w:t>
      </w:r>
      <w:r w:rsidR="00E64387" w:rsidRPr="00307126">
        <w:rPr>
          <w:rFonts w:ascii="Times New Roman" w:hAnsi="Times New Roman"/>
        </w:rPr>
        <w:t>VO</w:t>
      </w:r>
      <w:r w:rsidRPr="00307126">
        <w:rPr>
          <w:rFonts w:ascii="Times New Roman" w:hAnsi="Times New Roman"/>
        </w:rPr>
        <w:t xml:space="preserve"> z financovania,  </w:t>
      </w:r>
    </w:p>
    <w:p w14:paraId="398755A1" w14:textId="4758D155" w:rsidR="00791BD0" w:rsidRPr="00307126" w:rsidRDefault="00791BD0" w:rsidP="006C26E2">
      <w:pPr>
        <w:pStyle w:val="Odsekzoznamu"/>
        <w:spacing w:before="120" w:line="264" w:lineRule="auto"/>
        <w:ind w:left="567" w:hanging="27"/>
        <w:jc w:val="both"/>
        <w:rPr>
          <w:sz w:val="22"/>
          <w:szCs w:val="22"/>
        </w:rPr>
      </w:pPr>
      <w:r w:rsidRPr="00307126">
        <w:rPr>
          <w:sz w:val="22"/>
          <w:szCs w:val="22"/>
        </w:rPr>
        <w:lastRenderedPageBreak/>
        <w:t xml:space="preserve">to všetko po uzavretí zmluvy Prijímateľa a úspešného uchádzača, ale ešte pred úhradou oprávnených výdavkov v </w:t>
      </w:r>
      <w:proofErr w:type="spellStart"/>
      <w:r w:rsidRPr="00307126">
        <w:rPr>
          <w:sz w:val="22"/>
          <w:szCs w:val="22"/>
        </w:rPr>
        <w:t>ŽoP</w:t>
      </w:r>
      <w:proofErr w:type="spellEnd"/>
      <w:r w:rsidRPr="00307126">
        <w:rPr>
          <w:sz w:val="22"/>
          <w:szCs w:val="22"/>
        </w:rPr>
        <w:t>, vzťahujúcou sa k oprávneným výdavkom Projektu, ktoré vyplývajú z realizácie V</w:t>
      </w:r>
      <w:r w:rsidR="00C2404C" w:rsidRPr="00307126">
        <w:rPr>
          <w:sz w:val="22"/>
          <w:szCs w:val="22"/>
        </w:rPr>
        <w:t>erejného obstarávania</w:t>
      </w:r>
      <w:r w:rsidRPr="00307126">
        <w:rPr>
          <w:sz w:val="22"/>
          <w:szCs w:val="22"/>
        </w:rPr>
        <w:t xml:space="preserve"> (napr. na základe záverov z </w:t>
      </w:r>
      <w:r w:rsidR="00605556" w:rsidRPr="00307126">
        <w:rPr>
          <w:sz w:val="22"/>
          <w:szCs w:val="22"/>
        </w:rPr>
        <w:t xml:space="preserve">finančnej </w:t>
      </w:r>
      <w:r w:rsidRPr="00307126">
        <w:rPr>
          <w:sz w:val="22"/>
          <w:szCs w:val="22"/>
        </w:rPr>
        <w:t xml:space="preserve">kontroly </w:t>
      </w:r>
      <w:r w:rsidR="0059734B" w:rsidRPr="00307126">
        <w:rPr>
          <w:sz w:val="22"/>
          <w:szCs w:val="22"/>
        </w:rPr>
        <w:t>v</w:t>
      </w:r>
      <w:r w:rsidR="00C2404C" w:rsidRPr="00307126">
        <w:rPr>
          <w:sz w:val="22"/>
          <w:szCs w:val="22"/>
        </w:rPr>
        <w:t>erejného obstarávania</w:t>
      </w:r>
      <w:r w:rsidRPr="00307126">
        <w:rPr>
          <w:sz w:val="22"/>
          <w:szCs w:val="22"/>
        </w:rPr>
        <w:t xml:space="preserve">), Poskytovateľ nepripustí výdavky vzniknuté na základe takéhoto VO do financovania tým spôsobom, že nie </w:t>
      </w:r>
      <w:r w:rsidR="0059734B" w:rsidRPr="00307126">
        <w:rPr>
          <w:sz w:val="22"/>
          <w:szCs w:val="22"/>
        </w:rPr>
        <w:t xml:space="preserve">je </w:t>
      </w:r>
      <w:r w:rsidRPr="00307126">
        <w:rPr>
          <w:sz w:val="22"/>
          <w:szCs w:val="22"/>
        </w:rPr>
        <w:t xml:space="preserve">povinný preplatiť žiadosť o platbu v rozsahu takýchto výdavkov, alebo sa po súhlase Prijímateľa stav konvaliduje prostredníctvom </w:t>
      </w:r>
      <w:proofErr w:type="spellStart"/>
      <w:r w:rsidRPr="00307126">
        <w:rPr>
          <w:sz w:val="22"/>
          <w:szCs w:val="22"/>
        </w:rPr>
        <w:t>ex-ante</w:t>
      </w:r>
      <w:proofErr w:type="spellEnd"/>
      <w:r w:rsidRPr="00307126">
        <w:rPr>
          <w:sz w:val="22"/>
          <w:szCs w:val="22"/>
        </w:rPr>
        <w:t xml:space="preserve"> finančnej opravy. Vo veci určenia </w:t>
      </w:r>
      <w:proofErr w:type="spellStart"/>
      <w:r w:rsidRPr="00307126">
        <w:rPr>
          <w:sz w:val="22"/>
          <w:szCs w:val="22"/>
        </w:rPr>
        <w:t>ex-ante</w:t>
      </w:r>
      <w:proofErr w:type="spellEnd"/>
      <w:r w:rsidRPr="00307126">
        <w:rPr>
          <w:sz w:val="22"/>
          <w:szCs w:val="22"/>
        </w:rPr>
        <w:t xml:space="preserve"> opravy a súčasného pripustenia kontrolovaného VO k financovaniu postupuje Poskytovateľ v zmysle Metodického pokynu </w:t>
      </w:r>
      <w:r w:rsidR="008804C8" w:rsidRPr="00307126">
        <w:rPr>
          <w:sz w:val="22"/>
          <w:szCs w:val="22"/>
        </w:rPr>
        <w:t>CKO</w:t>
      </w:r>
      <w:r w:rsidRPr="00307126">
        <w:rPr>
          <w:sz w:val="22"/>
          <w:szCs w:val="22"/>
        </w:rPr>
        <w:t xml:space="preserve"> č. 5 k určovaniu finančných opráv</w:t>
      </w:r>
      <w:r w:rsidR="000620EA" w:rsidRPr="00307126">
        <w:rPr>
          <w:sz w:val="22"/>
          <w:szCs w:val="22"/>
        </w:rPr>
        <w:t xml:space="preserve"> v príslušnej verzii</w:t>
      </w:r>
      <w:r w:rsidRPr="00307126">
        <w:rPr>
          <w:sz w:val="22"/>
          <w:szCs w:val="22"/>
        </w:rPr>
        <w:t xml:space="preserve">, ktoré má riadiaci orgán uplatňovať pri nedodržaní pravidiel a postupov </w:t>
      </w:r>
      <w:r w:rsidR="008804C8" w:rsidRPr="00307126">
        <w:rPr>
          <w:sz w:val="22"/>
          <w:szCs w:val="22"/>
        </w:rPr>
        <w:t>v</w:t>
      </w:r>
      <w:r w:rsidRPr="00307126">
        <w:rPr>
          <w:sz w:val="22"/>
          <w:szCs w:val="22"/>
        </w:rPr>
        <w:t>erejného obstarávania</w:t>
      </w:r>
      <w:r w:rsidR="008542C8" w:rsidRPr="00307126">
        <w:rPr>
          <w:sz w:val="22"/>
          <w:szCs w:val="22"/>
        </w:rPr>
        <w:t xml:space="preserve"> a v súlade s Prílohou č. </w:t>
      </w:r>
      <w:r w:rsidR="000E6265" w:rsidRPr="00307126">
        <w:rPr>
          <w:sz w:val="22"/>
          <w:szCs w:val="22"/>
        </w:rPr>
        <w:t>4</w:t>
      </w:r>
      <w:r w:rsidR="008542C8" w:rsidRPr="00307126">
        <w:rPr>
          <w:sz w:val="22"/>
          <w:szCs w:val="22"/>
        </w:rPr>
        <w:t xml:space="preserve"> Zmluvy o poskytnutí NFP</w:t>
      </w:r>
      <w:r w:rsidRPr="00307126">
        <w:rPr>
          <w:sz w:val="22"/>
          <w:szCs w:val="22"/>
        </w:rPr>
        <w:t xml:space="preserve">. Konečné potvrdenie </w:t>
      </w:r>
      <w:proofErr w:type="spellStart"/>
      <w:r w:rsidRPr="00307126">
        <w:rPr>
          <w:sz w:val="22"/>
          <w:szCs w:val="22"/>
        </w:rPr>
        <w:t>ex-ante</w:t>
      </w:r>
      <w:proofErr w:type="spellEnd"/>
      <w:r w:rsidRPr="00307126">
        <w:rPr>
          <w:sz w:val="22"/>
          <w:szCs w:val="22"/>
        </w:rPr>
        <w:t xml:space="preserve"> finančnej opravy vydá Poskytovateľ Prijímateľovi len po splnení podmienok určených Poskytovateľom. Výdavky vzniknuté z takéhoto </w:t>
      </w:r>
      <w:r w:rsidR="008804C8" w:rsidRPr="00307126">
        <w:rPr>
          <w:sz w:val="22"/>
          <w:szCs w:val="22"/>
        </w:rPr>
        <w:t>VO</w:t>
      </w:r>
      <w:r w:rsidRPr="00307126">
        <w:rPr>
          <w:sz w:val="22"/>
          <w:szCs w:val="22"/>
        </w:rPr>
        <w:t xml:space="preserve"> budú môcť byť pripustené </w:t>
      </w:r>
      <w:r w:rsidR="009C36E9" w:rsidRPr="00307126">
        <w:rPr>
          <w:sz w:val="22"/>
          <w:szCs w:val="22"/>
        </w:rPr>
        <w:t xml:space="preserve">                        </w:t>
      </w:r>
      <w:r w:rsidRPr="00307126">
        <w:rPr>
          <w:sz w:val="22"/>
          <w:szCs w:val="22"/>
        </w:rPr>
        <w:t xml:space="preserve">k financovaniu za podmienky zníženia oprávnených výdavkov vo výške určenej </w:t>
      </w:r>
      <w:proofErr w:type="spellStart"/>
      <w:r w:rsidRPr="00307126">
        <w:rPr>
          <w:sz w:val="22"/>
          <w:szCs w:val="22"/>
        </w:rPr>
        <w:t>ex-ante</w:t>
      </w:r>
      <w:proofErr w:type="spellEnd"/>
      <w:r w:rsidRPr="00307126">
        <w:rPr>
          <w:sz w:val="22"/>
          <w:szCs w:val="22"/>
        </w:rPr>
        <w:t xml:space="preserve"> finančnej </w:t>
      </w:r>
      <w:r w:rsidR="0059734B" w:rsidRPr="00307126">
        <w:rPr>
          <w:sz w:val="22"/>
          <w:szCs w:val="22"/>
        </w:rPr>
        <w:t>opravy</w:t>
      </w:r>
      <w:r w:rsidRPr="00307126">
        <w:rPr>
          <w:sz w:val="22"/>
          <w:szCs w:val="22"/>
        </w:rPr>
        <w:t>. V prípade uzatvoreného dodatku k existujúcej zmluve na dodávku tovarov, služieb alebo stavebných prác medzi Prijímateľom a Dodávateľom Projektu sa ustanovenie týkajúce sa pripustenia súvisiacich výdavkov do financovania a </w:t>
      </w:r>
      <w:proofErr w:type="spellStart"/>
      <w:r w:rsidRPr="00307126">
        <w:rPr>
          <w:sz w:val="22"/>
          <w:szCs w:val="22"/>
        </w:rPr>
        <w:t>ex-ante</w:t>
      </w:r>
      <w:proofErr w:type="spellEnd"/>
      <w:r w:rsidRPr="00307126">
        <w:rPr>
          <w:sz w:val="22"/>
          <w:szCs w:val="22"/>
        </w:rPr>
        <w:t xml:space="preserve"> finančnej opravy uvedené v prvej vete tohto odseku použijú obdobne, ak došlo </w:t>
      </w:r>
      <w:r w:rsidR="00904DAF" w:rsidRPr="00307126">
        <w:rPr>
          <w:sz w:val="22"/>
          <w:szCs w:val="22"/>
        </w:rPr>
        <w:t xml:space="preserve">                               </w:t>
      </w:r>
      <w:r w:rsidRPr="00307126">
        <w:rPr>
          <w:sz w:val="22"/>
          <w:szCs w:val="22"/>
        </w:rPr>
        <w:t xml:space="preserve">k identifikovaniu obdobných nedostatkov. </w:t>
      </w:r>
    </w:p>
    <w:p w14:paraId="59200964" w14:textId="04B8B810" w:rsidR="00AC3F8B" w:rsidRPr="00957E85" w:rsidRDefault="00A30090" w:rsidP="006C26E2">
      <w:pPr>
        <w:numPr>
          <w:ilvl w:val="1"/>
          <w:numId w:val="25"/>
        </w:numPr>
        <w:spacing w:before="120" w:after="0" w:line="264" w:lineRule="auto"/>
        <w:jc w:val="both"/>
        <w:rPr>
          <w:rFonts w:ascii="Times New Roman" w:hAnsi="Times New Roman"/>
        </w:rPr>
      </w:pPr>
      <w:commentRangeStart w:id="70"/>
      <w:commentRangeStart w:id="71"/>
      <w:r w:rsidRPr="00957E85">
        <w:rPr>
          <w:rFonts w:ascii="Times New Roman" w:hAnsi="Times New Roman"/>
        </w:rPr>
        <w:t xml:space="preserve">V prípade </w:t>
      </w:r>
      <w:r w:rsidRPr="00A14CFD">
        <w:rPr>
          <w:rFonts w:ascii="Times New Roman" w:hAnsi="Times New Roman"/>
        </w:rPr>
        <w:t xml:space="preserve">ex </w:t>
      </w:r>
      <w:proofErr w:type="spellStart"/>
      <w:r w:rsidRPr="00A14CFD">
        <w:rPr>
          <w:rFonts w:ascii="Times New Roman" w:hAnsi="Times New Roman"/>
        </w:rPr>
        <w:t>ante</w:t>
      </w:r>
      <w:proofErr w:type="spellEnd"/>
      <w:r w:rsidRPr="00A14CFD">
        <w:rPr>
          <w:rFonts w:ascii="Times New Roman" w:hAnsi="Times New Roman"/>
        </w:rPr>
        <w:t xml:space="preserve"> </w:t>
      </w:r>
      <w:r w:rsidR="00AC3F8B" w:rsidRPr="007E788B">
        <w:rPr>
          <w:rFonts w:ascii="Times New Roman" w:eastAsia="Times New Roman" w:hAnsi="Times New Roman"/>
          <w:lang w:eastAsia="sk-SK"/>
        </w:rPr>
        <w:t xml:space="preserve">finančnej opravy je </w:t>
      </w:r>
      <w:r w:rsidR="00957E85" w:rsidRPr="007E788B">
        <w:rPr>
          <w:rFonts w:ascii="Times New Roman" w:eastAsia="Times New Roman" w:hAnsi="Times New Roman"/>
          <w:lang w:eastAsia="sk-SK"/>
        </w:rPr>
        <w:t xml:space="preserve">Prijímateľ </w:t>
      </w:r>
      <w:r w:rsidR="00AC3F8B" w:rsidRPr="007E788B">
        <w:rPr>
          <w:rFonts w:ascii="Times New Roman" w:eastAsia="Times New Roman" w:hAnsi="Times New Roman"/>
          <w:lang w:eastAsia="sk-SK"/>
        </w:rPr>
        <w:t xml:space="preserve">povinný </w:t>
      </w:r>
      <w:r w:rsidR="00AC3F8B" w:rsidRPr="00A02A20">
        <w:rPr>
          <w:rFonts w:ascii="Times New Roman" w:eastAsia="Times New Roman" w:hAnsi="Times New Roman"/>
          <w:lang w:eastAsia="sk-SK"/>
        </w:rPr>
        <w:t>pri predkladaní žiadosti o</w:t>
      </w:r>
      <w:commentRangeEnd w:id="70"/>
      <w:r w:rsidR="00AC3F8B" w:rsidRPr="00C15C8E">
        <w:rPr>
          <w:rFonts w:ascii="Times New Roman" w:eastAsia="Times New Roman" w:hAnsi="Times New Roman"/>
          <w:lang w:eastAsia="sk-SK"/>
        </w:rPr>
        <w:t> platbu postupovať nasledovne:</w:t>
      </w:r>
      <w:commentRangeEnd w:id="71"/>
      <w:r w:rsidR="00E322C4" w:rsidRPr="00957E85">
        <w:rPr>
          <w:rStyle w:val="Odkaznakomentr"/>
          <w:rFonts w:ascii="Times New Roman" w:eastAsia="Times New Roman" w:hAnsi="Times New Roman"/>
          <w:sz w:val="22"/>
          <w:szCs w:val="22"/>
          <w:lang w:val="x-none" w:eastAsia="x-none"/>
        </w:rPr>
        <w:commentReference w:id="70"/>
      </w:r>
      <w:r w:rsidR="00AC0259" w:rsidRPr="00957E85">
        <w:rPr>
          <w:rStyle w:val="Odkaznakomentr"/>
          <w:rFonts w:ascii="Times New Roman" w:eastAsia="Times New Roman" w:hAnsi="Times New Roman"/>
          <w:sz w:val="22"/>
          <w:szCs w:val="22"/>
          <w:lang w:val="x-none" w:eastAsia="x-none"/>
        </w:rPr>
        <w:commentReference w:id="71"/>
      </w:r>
    </w:p>
    <w:p w14:paraId="6FAE7C0C" w14:textId="690A1C33" w:rsidR="00AC3F8B" w:rsidRPr="00957E85" w:rsidRDefault="00AC3F8B" w:rsidP="00AC3F8B">
      <w:pPr>
        <w:pStyle w:val="Odsekzoznamu"/>
        <w:numPr>
          <w:ilvl w:val="0"/>
          <w:numId w:val="57"/>
        </w:numPr>
        <w:spacing w:before="120" w:line="264" w:lineRule="auto"/>
        <w:jc w:val="both"/>
        <w:rPr>
          <w:rFonts w:eastAsia="Calibri"/>
          <w:sz w:val="22"/>
          <w:szCs w:val="22"/>
        </w:rPr>
      </w:pPr>
      <w:r w:rsidRPr="00957E85">
        <w:rPr>
          <w:iCs/>
          <w:sz w:val="22"/>
          <w:szCs w:val="22"/>
        </w:rPr>
        <w:t xml:space="preserve">nepotvrdená ex </w:t>
      </w:r>
      <w:proofErr w:type="spellStart"/>
      <w:r w:rsidRPr="00957E85">
        <w:rPr>
          <w:iCs/>
          <w:sz w:val="22"/>
          <w:szCs w:val="22"/>
        </w:rPr>
        <w:t>ante</w:t>
      </w:r>
      <w:proofErr w:type="spellEnd"/>
      <w:r w:rsidRPr="00957E85">
        <w:rPr>
          <w:iCs/>
          <w:sz w:val="22"/>
          <w:szCs w:val="22"/>
        </w:rPr>
        <w:t xml:space="preserve"> finančná oprava (neuzatvorený dodatok k </w:t>
      </w:r>
      <w:r w:rsidR="00957E85" w:rsidRPr="007E788B">
        <w:rPr>
          <w:iCs/>
          <w:sz w:val="22"/>
          <w:szCs w:val="22"/>
        </w:rPr>
        <w:t>Z</w:t>
      </w:r>
      <w:r w:rsidRPr="007E788B">
        <w:rPr>
          <w:iCs/>
          <w:sz w:val="22"/>
          <w:szCs w:val="22"/>
        </w:rPr>
        <w:t xml:space="preserve">mluve o poskytnutí nenávratného finančného príspevku) – </w:t>
      </w:r>
      <w:r w:rsidR="00957E85" w:rsidRPr="007E788B">
        <w:rPr>
          <w:iCs/>
          <w:sz w:val="22"/>
          <w:szCs w:val="22"/>
        </w:rPr>
        <w:t>P</w:t>
      </w:r>
      <w:r w:rsidRPr="007E788B">
        <w:rPr>
          <w:iCs/>
          <w:sz w:val="22"/>
          <w:szCs w:val="22"/>
        </w:rPr>
        <w:t xml:space="preserve">rijímateľ predkladá žiadosť o platbu zahŕňajúcu všetky výdavky vrátane </w:t>
      </w:r>
      <w:r w:rsidRPr="00A02A20">
        <w:rPr>
          <w:iCs/>
          <w:sz w:val="22"/>
          <w:szCs w:val="22"/>
        </w:rPr>
        <w:t xml:space="preserve">výdavkov za nepotvrdenú ex </w:t>
      </w:r>
      <w:proofErr w:type="spellStart"/>
      <w:r w:rsidRPr="00A02A20">
        <w:rPr>
          <w:iCs/>
          <w:sz w:val="22"/>
          <w:szCs w:val="22"/>
        </w:rPr>
        <w:t>ante</w:t>
      </w:r>
      <w:proofErr w:type="spellEnd"/>
      <w:r w:rsidRPr="00A02A20">
        <w:rPr>
          <w:iCs/>
          <w:sz w:val="22"/>
          <w:szCs w:val="22"/>
        </w:rPr>
        <w:t xml:space="preserve"> finančnú opravu a </w:t>
      </w:r>
      <w:r w:rsidR="00957E85" w:rsidRPr="00C15C8E">
        <w:rPr>
          <w:iCs/>
          <w:sz w:val="22"/>
          <w:szCs w:val="22"/>
        </w:rPr>
        <w:t xml:space="preserve">Poskytovateľ </w:t>
      </w:r>
      <w:r w:rsidRPr="00C15C8E">
        <w:rPr>
          <w:iCs/>
          <w:sz w:val="22"/>
          <w:szCs w:val="22"/>
        </w:rPr>
        <w:t>zníži oprávnenú sumu v predloženej žiadosti o platbu;</w:t>
      </w:r>
    </w:p>
    <w:p w14:paraId="430C296F" w14:textId="43E8CC89" w:rsidR="00AC3F8B" w:rsidRPr="00957E85" w:rsidRDefault="00AC3F8B" w:rsidP="00557AEC">
      <w:pPr>
        <w:pStyle w:val="Odsekzoznamu"/>
        <w:numPr>
          <w:ilvl w:val="0"/>
          <w:numId w:val="57"/>
        </w:numPr>
        <w:spacing w:before="120" w:line="264" w:lineRule="auto"/>
        <w:jc w:val="both"/>
        <w:rPr>
          <w:rFonts w:eastAsia="Calibri"/>
          <w:sz w:val="22"/>
          <w:szCs w:val="22"/>
        </w:rPr>
      </w:pPr>
      <w:r w:rsidRPr="00957E85">
        <w:rPr>
          <w:iCs/>
          <w:sz w:val="22"/>
          <w:szCs w:val="22"/>
        </w:rPr>
        <w:t xml:space="preserve">potvrdená ex </w:t>
      </w:r>
      <w:proofErr w:type="spellStart"/>
      <w:r w:rsidRPr="00957E85">
        <w:rPr>
          <w:iCs/>
          <w:sz w:val="22"/>
          <w:szCs w:val="22"/>
        </w:rPr>
        <w:t>ante</w:t>
      </w:r>
      <w:proofErr w:type="spellEnd"/>
      <w:r w:rsidRPr="00957E85">
        <w:rPr>
          <w:iCs/>
          <w:sz w:val="22"/>
          <w:szCs w:val="22"/>
        </w:rPr>
        <w:t xml:space="preserve"> finančná oprava (uzatvorený dodatok k zmluve o poskytnutí nenávratného finančného príspevku) – </w:t>
      </w:r>
      <w:r w:rsidR="00957E85" w:rsidRPr="00957E85">
        <w:rPr>
          <w:iCs/>
          <w:sz w:val="22"/>
          <w:szCs w:val="22"/>
        </w:rPr>
        <w:t>P</w:t>
      </w:r>
      <w:r w:rsidRPr="00957E85">
        <w:rPr>
          <w:iCs/>
          <w:sz w:val="22"/>
          <w:szCs w:val="22"/>
        </w:rPr>
        <w:t xml:space="preserve">rijímateľ predkladá žiadosť o platbu zahŕňajúcu všetky výdavky, avšak nárokuje si sumu zníženú o potvrdenú ex </w:t>
      </w:r>
      <w:proofErr w:type="spellStart"/>
      <w:r w:rsidRPr="00957E85">
        <w:rPr>
          <w:iCs/>
          <w:sz w:val="22"/>
          <w:szCs w:val="22"/>
        </w:rPr>
        <w:t>ante</w:t>
      </w:r>
      <w:proofErr w:type="spellEnd"/>
      <w:r w:rsidRPr="00957E85">
        <w:rPr>
          <w:iCs/>
          <w:sz w:val="22"/>
          <w:szCs w:val="22"/>
        </w:rPr>
        <w:t xml:space="preserve"> finančnú opravu.</w:t>
      </w:r>
      <w:r w:rsidR="00557AEC" w:rsidRPr="00557AEC">
        <w:t xml:space="preserve"> </w:t>
      </w:r>
      <w:r w:rsidR="00557AEC">
        <w:rPr>
          <w:iCs/>
          <w:sz w:val="22"/>
          <w:szCs w:val="22"/>
        </w:rPr>
        <w:t>Poskytovateľ</w:t>
      </w:r>
      <w:r w:rsidR="00557AEC" w:rsidRPr="00557AEC">
        <w:rPr>
          <w:iCs/>
          <w:sz w:val="22"/>
          <w:szCs w:val="22"/>
        </w:rPr>
        <w:t xml:space="preserve"> nie je povinný</w:t>
      </w:r>
      <w:r w:rsidR="00557AEC">
        <w:rPr>
          <w:iCs/>
          <w:sz w:val="22"/>
          <w:szCs w:val="22"/>
        </w:rPr>
        <w:t xml:space="preserve"> uzavrieť dodatok k zmluve o poskytnutí nenávratného finančného príspevku </w:t>
      </w:r>
      <w:r w:rsidR="00557AEC" w:rsidRPr="00557AEC">
        <w:rPr>
          <w:iCs/>
          <w:sz w:val="22"/>
          <w:szCs w:val="22"/>
        </w:rPr>
        <w:t>v prípade každého uplatne</w:t>
      </w:r>
      <w:r w:rsidR="00557AEC">
        <w:rPr>
          <w:iCs/>
          <w:sz w:val="22"/>
          <w:szCs w:val="22"/>
        </w:rPr>
        <w:t xml:space="preserve">nia ex </w:t>
      </w:r>
      <w:proofErr w:type="spellStart"/>
      <w:r w:rsidR="00557AEC">
        <w:rPr>
          <w:iCs/>
          <w:sz w:val="22"/>
          <w:szCs w:val="22"/>
        </w:rPr>
        <w:t>ante</w:t>
      </w:r>
      <w:proofErr w:type="spellEnd"/>
      <w:r w:rsidR="00557AEC">
        <w:rPr>
          <w:iCs/>
          <w:sz w:val="22"/>
          <w:szCs w:val="22"/>
        </w:rPr>
        <w:t xml:space="preserve"> finančnej opravy. Poskytovateľ</w:t>
      </w:r>
      <w:r w:rsidR="00557AEC" w:rsidRPr="00557AEC">
        <w:rPr>
          <w:iCs/>
          <w:sz w:val="22"/>
          <w:szCs w:val="22"/>
        </w:rPr>
        <w:t xml:space="preserve"> zohľadní uplatnené výšky ex </w:t>
      </w:r>
      <w:proofErr w:type="spellStart"/>
      <w:r w:rsidR="00557AEC" w:rsidRPr="00557AEC">
        <w:rPr>
          <w:iCs/>
          <w:sz w:val="22"/>
          <w:szCs w:val="22"/>
        </w:rPr>
        <w:t>ante</w:t>
      </w:r>
      <w:proofErr w:type="spellEnd"/>
      <w:r w:rsidR="00557AEC" w:rsidRPr="00557AEC">
        <w:rPr>
          <w:iCs/>
          <w:sz w:val="22"/>
          <w:szCs w:val="22"/>
        </w:rPr>
        <w:t xml:space="preserve"> finančných opráv následne, ak sa vyskytne</w:t>
      </w:r>
      <w:r w:rsidR="00557AEC">
        <w:rPr>
          <w:iCs/>
          <w:sz w:val="22"/>
          <w:szCs w:val="22"/>
        </w:rPr>
        <w:t xml:space="preserve"> iný dôvod na zmenu zmluvy o poskytnutí nenávratného finančného príspevku</w:t>
      </w:r>
      <w:r w:rsidR="00557AEC" w:rsidRPr="00557AEC">
        <w:rPr>
          <w:iCs/>
          <w:sz w:val="22"/>
          <w:szCs w:val="22"/>
        </w:rPr>
        <w:t xml:space="preserve"> (na u</w:t>
      </w:r>
      <w:r w:rsidR="00557AEC">
        <w:rPr>
          <w:iCs/>
          <w:sz w:val="22"/>
          <w:szCs w:val="22"/>
        </w:rPr>
        <w:t>zavretie dodatku k zmluve o poskytnutí nenávratného finančného príspevku</w:t>
      </w:r>
      <w:r w:rsidR="00557AEC" w:rsidRPr="00557AEC">
        <w:rPr>
          <w:iCs/>
          <w:sz w:val="22"/>
          <w:szCs w:val="22"/>
        </w:rPr>
        <w:t xml:space="preserve">) a zároveň si určí pravidlá </w:t>
      </w:r>
      <w:r w:rsidR="00557AEC">
        <w:rPr>
          <w:iCs/>
          <w:sz w:val="22"/>
          <w:szCs w:val="22"/>
        </w:rPr>
        <w:t>na frekvenciu zmien zmluvy o poskytnutí nenávratného finančného príspevku</w:t>
      </w:r>
      <w:r w:rsidR="00557AEC" w:rsidRPr="00557AEC">
        <w:rPr>
          <w:iCs/>
          <w:sz w:val="22"/>
          <w:szCs w:val="22"/>
        </w:rPr>
        <w:t xml:space="preserve"> z titulu uplatnenia ex </w:t>
      </w:r>
      <w:proofErr w:type="spellStart"/>
      <w:r w:rsidR="00557AEC" w:rsidRPr="00557AEC">
        <w:rPr>
          <w:iCs/>
          <w:sz w:val="22"/>
          <w:szCs w:val="22"/>
        </w:rPr>
        <w:t>ante</w:t>
      </w:r>
      <w:proofErr w:type="spellEnd"/>
      <w:r w:rsidR="00557AEC" w:rsidRPr="00557AEC">
        <w:rPr>
          <w:iCs/>
          <w:sz w:val="22"/>
          <w:szCs w:val="22"/>
        </w:rPr>
        <w:t xml:space="preserve"> finančných opráv vo svojej riadiacej dokumentácii (napr. v nadväznosti na výšku uplatnených ex </w:t>
      </w:r>
      <w:proofErr w:type="spellStart"/>
      <w:r w:rsidR="00557AEC" w:rsidRPr="00557AEC">
        <w:rPr>
          <w:iCs/>
          <w:sz w:val="22"/>
          <w:szCs w:val="22"/>
        </w:rPr>
        <w:t>ante</w:t>
      </w:r>
      <w:proofErr w:type="spellEnd"/>
      <w:r w:rsidR="00557AEC" w:rsidRPr="00557AEC">
        <w:rPr>
          <w:iCs/>
          <w:sz w:val="22"/>
          <w:szCs w:val="22"/>
        </w:rPr>
        <w:t xml:space="preserve"> finančných opráv alebo počet VO dotknutých ex </w:t>
      </w:r>
      <w:proofErr w:type="spellStart"/>
      <w:r w:rsidR="00557AEC" w:rsidRPr="00557AEC">
        <w:rPr>
          <w:iCs/>
          <w:sz w:val="22"/>
          <w:szCs w:val="22"/>
        </w:rPr>
        <w:t>ante</w:t>
      </w:r>
      <w:proofErr w:type="spellEnd"/>
      <w:r w:rsidR="00557AEC" w:rsidRPr="00557AEC">
        <w:rPr>
          <w:iCs/>
          <w:sz w:val="22"/>
          <w:szCs w:val="22"/>
        </w:rPr>
        <w:t xml:space="preserve"> finančnou opravou)</w:t>
      </w:r>
      <w:r w:rsidR="00557AEC">
        <w:rPr>
          <w:iCs/>
          <w:sz w:val="22"/>
          <w:szCs w:val="22"/>
        </w:rPr>
        <w:t>.</w:t>
      </w:r>
    </w:p>
    <w:p w14:paraId="17ECD244" w14:textId="35638FDB" w:rsidR="00791BD0" w:rsidRPr="00AC3F8B" w:rsidRDefault="00791BD0" w:rsidP="006C26E2">
      <w:pPr>
        <w:numPr>
          <w:ilvl w:val="1"/>
          <w:numId w:val="25"/>
        </w:numPr>
        <w:spacing w:before="120" w:after="0" w:line="264" w:lineRule="auto"/>
        <w:jc w:val="both"/>
        <w:rPr>
          <w:rFonts w:ascii="Times New Roman" w:hAnsi="Times New Roman"/>
        </w:rPr>
      </w:pPr>
      <w:r w:rsidRPr="00AC0259">
        <w:rPr>
          <w:rFonts w:ascii="Times New Roman" w:hAnsi="Times New Roman"/>
        </w:rPr>
        <w:t xml:space="preserve">Zoznam </w:t>
      </w:r>
      <w:commentRangeStart w:id="72"/>
      <w:r w:rsidRPr="00AC0259">
        <w:rPr>
          <w:rFonts w:ascii="Times New Roman" w:hAnsi="Times New Roman"/>
        </w:rPr>
        <w:t>porušení pravidiel a postupov obstarávania, spolu s určením</w:t>
      </w:r>
      <w:r w:rsidRPr="00AC3F8B">
        <w:rPr>
          <w:rFonts w:ascii="Times New Roman" w:hAnsi="Times New Roman"/>
        </w:rPr>
        <w:t xml:space="preserve"> percentuálnej </w:t>
      </w:r>
      <w:commentRangeEnd w:id="72"/>
      <w:r w:rsidR="000A717C">
        <w:rPr>
          <w:rStyle w:val="Odkaznakomentr"/>
          <w:rFonts w:ascii="Times New Roman" w:eastAsia="Times New Roman" w:hAnsi="Times New Roman"/>
          <w:lang w:val="x-none" w:eastAsia="x-none"/>
        </w:rPr>
        <w:commentReference w:id="72"/>
      </w:r>
      <w:r w:rsidRPr="00AC3F8B">
        <w:rPr>
          <w:rFonts w:ascii="Times New Roman" w:hAnsi="Times New Roman"/>
        </w:rPr>
        <w:t>výšky finančnej opravy prislúchajúcej konkrétnemu porušeniu, podľa ktorého postupuje Poskytovateľ pri určení finančnej opravy a </w:t>
      </w:r>
      <w:proofErr w:type="spellStart"/>
      <w:r w:rsidRPr="00AC3F8B">
        <w:rPr>
          <w:rFonts w:ascii="Times New Roman" w:hAnsi="Times New Roman"/>
        </w:rPr>
        <w:t>ex-ante</w:t>
      </w:r>
      <w:proofErr w:type="spellEnd"/>
      <w:r w:rsidRPr="00AC3F8B">
        <w:rPr>
          <w:rFonts w:ascii="Times New Roman" w:hAnsi="Times New Roman"/>
        </w:rPr>
        <w:t xml:space="preserve"> </w:t>
      </w:r>
      <w:r w:rsidR="00502F06" w:rsidRPr="00AC3F8B">
        <w:rPr>
          <w:rFonts w:ascii="Times New Roman" w:hAnsi="Times New Roman"/>
        </w:rPr>
        <w:t xml:space="preserve">finančnej </w:t>
      </w:r>
      <w:r w:rsidRPr="00AC3F8B">
        <w:rPr>
          <w:rFonts w:ascii="Times New Roman" w:hAnsi="Times New Roman"/>
        </w:rPr>
        <w:t>opravy</w:t>
      </w:r>
      <w:r w:rsidR="00C015A1" w:rsidRPr="00AC3F8B">
        <w:rPr>
          <w:rFonts w:ascii="Times New Roman" w:hAnsi="Times New Roman"/>
        </w:rPr>
        <w:t>,</w:t>
      </w:r>
      <w:r w:rsidRPr="00AC3F8B">
        <w:rPr>
          <w:rFonts w:ascii="Times New Roman" w:hAnsi="Times New Roman"/>
        </w:rPr>
        <w:t xml:space="preserve"> tvorí Prílohu č. </w:t>
      </w:r>
      <w:r w:rsidR="000E6265" w:rsidRPr="00AC3F8B">
        <w:rPr>
          <w:rFonts w:ascii="Times New Roman" w:hAnsi="Times New Roman"/>
        </w:rPr>
        <w:t>4</w:t>
      </w:r>
      <w:r w:rsidRPr="00AC3F8B">
        <w:rPr>
          <w:rFonts w:ascii="Times New Roman" w:hAnsi="Times New Roman"/>
        </w:rPr>
        <w:t xml:space="preserve"> (Finančné opravy za porušenie pravidiel a postupov obstarávania).</w:t>
      </w:r>
    </w:p>
    <w:p w14:paraId="734B26D5" w14:textId="425D8357" w:rsidR="00AF36B6" w:rsidRPr="00307126" w:rsidRDefault="008804C8" w:rsidP="00A66B02">
      <w:pPr>
        <w:numPr>
          <w:ilvl w:val="1"/>
          <w:numId w:val="25"/>
        </w:numPr>
        <w:spacing w:before="120" w:line="264" w:lineRule="auto"/>
        <w:jc w:val="both"/>
        <w:rPr>
          <w:rFonts w:ascii="Times New Roman" w:hAnsi="Times New Roman"/>
          <w:lang w:eastAsia="x-none"/>
        </w:rPr>
      </w:pPr>
      <w:r w:rsidRPr="00307126">
        <w:rPr>
          <w:rFonts w:ascii="Times New Roman" w:hAnsi="Times New Roman"/>
        </w:rPr>
        <w:t xml:space="preserve">Ak v súlade s Výzvou vyplývala pre žiadateľa </w:t>
      </w:r>
      <w:r w:rsidR="003C0F18" w:rsidRPr="00307126">
        <w:rPr>
          <w:rFonts w:ascii="Times New Roman" w:hAnsi="Times New Roman"/>
        </w:rPr>
        <w:t xml:space="preserve">povinnosť spočívajúcu v tom, že žiadateľ je povinný predložiť kompletnú dokumentáciu z procesu </w:t>
      </w:r>
      <w:r w:rsidRPr="00307126">
        <w:rPr>
          <w:rFonts w:ascii="Times New Roman" w:hAnsi="Times New Roman"/>
        </w:rPr>
        <w:t>VO</w:t>
      </w:r>
      <w:r w:rsidR="003C0F18" w:rsidRPr="00307126">
        <w:rPr>
          <w:rFonts w:ascii="Times New Roman" w:hAnsi="Times New Roman"/>
        </w:rPr>
        <w:t xml:space="preserve"> v rámci konania o žiadosti o NFP vo vzťahu k </w:t>
      </w:r>
      <w:r w:rsidRPr="00307126">
        <w:rPr>
          <w:rFonts w:ascii="Times New Roman" w:hAnsi="Times New Roman"/>
        </w:rPr>
        <w:t>VO</w:t>
      </w:r>
      <w:r w:rsidR="003C0F18" w:rsidRPr="00307126">
        <w:rPr>
          <w:rFonts w:ascii="Times New Roman" w:hAnsi="Times New Roman"/>
        </w:rPr>
        <w:t xml:space="preserve"> špecifikovanému vo </w:t>
      </w:r>
      <w:r w:rsidR="002C6026" w:rsidRPr="00307126">
        <w:rPr>
          <w:rFonts w:ascii="Times New Roman" w:hAnsi="Times New Roman"/>
        </w:rPr>
        <w:t>V</w:t>
      </w:r>
      <w:r w:rsidR="003C0F18" w:rsidRPr="00307126">
        <w:rPr>
          <w:rFonts w:ascii="Times New Roman" w:hAnsi="Times New Roman"/>
        </w:rPr>
        <w:t xml:space="preserve">ýzve, ako preukázanie splnenia podmienky poskytnutia príspevku v konaní o žiadosti o NFP, Prijímateľ nie je povinný predkladať dokumentáciu k takémuto </w:t>
      </w:r>
      <w:r w:rsidRPr="00307126">
        <w:rPr>
          <w:rFonts w:ascii="Times New Roman" w:hAnsi="Times New Roman"/>
        </w:rPr>
        <w:t>VO</w:t>
      </w:r>
      <w:r w:rsidR="003C0F18" w:rsidRPr="00307126">
        <w:rPr>
          <w:rFonts w:ascii="Times New Roman" w:hAnsi="Times New Roman"/>
        </w:rPr>
        <w:t xml:space="preserve"> na opätovnú kontrolu podľa tohto článku VZP. Uvedené </w:t>
      </w:r>
      <w:r w:rsidR="003C0F18" w:rsidRPr="00307126">
        <w:rPr>
          <w:rFonts w:ascii="Times New Roman" w:hAnsi="Times New Roman"/>
        </w:rPr>
        <w:lastRenderedPageBreak/>
        <w:t xml:space="preserve">nemá vplyv na možnosť Poskytovateľa vykonať opätovnú kontrolu takéhoto </w:t>
      </w:r>
      <w:r w:rsidR="002C6026" w:rsidRPr="00307126">
        <w:rPr>
          <w:rFonts w:ascii="Times New Roman" w:hAnsi="Times New Roman"/>
        </w:rPr>
        <w:t xml:space="preserve">Verejného </w:t>
      </w:r>
      <w:r w:rsidR="003C0F18" w:rsidRPr="00307126">
        <w:rPr>
          <w:rFonts w:ascii="Times New Roman" w:hAnsi="Times New Roman"/>
        </w:rPr>
        <w:t>obstarávania.</w:t>
      </w:r>
    </w:p>
    <w:p w14:paraId="18847008" w14:textId="15667459" w:rsidR="00C72A22" w:rsidRDefault="00C72A22" w:rsidP="00581F56">
      <w:pPr>
        <w:numPr>
          <w:ilvl w:val="1"/>
          <w:numId w:val="25"/>
        </w:numPr>
        <w:spacing w:before="120" w:line="264" w:lineRule="auto"/>
        <w:jc w:val="both"/>
        <w:rPr>
          <w:rFonts w:ascii="Times New Roman" w:hAnsi="Times New Roman"/>
          <w:lang w:eastAsia="x-none"/>
        </w:rPr>
      </w:pPr>
      <w:commentRangeStart w:id="73"/>
      <w:r w:rsidRPr="00307126">
        <w:rPr>
          <w:rFonts w:ascii="Times New Roman" w:hAnsi="Times New Roman"/>
        </w:rPr>
        <w:t>Na obstarávania uskutočnené pre výdavky vykazované zjednodušeným spôsobom vykazovania sa ustanovenia tohto článku nevzťahujú</w:t>
      </w:r>
      <w:r w:rsidR="00581F56">
        <w:rPr>
          <w:rFonts w:ascii="Times New Roman" w:hAnsi="Times New Roman"/>
        </w:rPr>
        <w:t xml:space="preserve">; </w:t>
      </w:r>
      <w:r w:rsidR="00581F56" w:rsidRPr="00581F56">
        <w:rPr>
          <w:rFonts w:ascii="Times New Roman" w:hAnsi="Times New Roman"/>
        </w:rPr>
        <w:t>týmto nie je dotknuté ustanovenie čl. 67 ods. 4 všeobecného nariadenia</w:t>
      </w:r>
      <w:r w:rsidRPr="00307126">
        <w:rPr>
          <w:rFonts w:ascii="Times New Roman" w:hAnsi="Times New Roman"/>
        </w:rPr>
        <w:t>.</w:t>
      </w:r>
      <w:commentRangeEnd w:id="73"/>
      <w:r w:rsidRPr="00307126">
        <w:rPr>
          <w:rStyle w:val="Odkaznakomentr"/>
          <w:rFonts w:ascii="Times New Roman" w:eastAsia="Times New Roman" w:hAnsi="Times New Roman"/>
          <w:lang w:val="x-none" w:eastAsia="x-none"/>
        </w:rPr>
        <w:commentReference w:id="73"/>
      </w:r>
    </w:p>
    <w:p w14:paraId="5A881170" w14:textId="223ADBE6" w:rsidR="000A717C" w:rsidRDefault="000A717C" w:rsidP="000A717C">
      <w:pPr>
        <w:numPr>
          <w:ilvl w:val="1"/>
          <w:numId w:val="25"/>
        </w:numPr>
        <w:spacing w:before="120" w:line="264" w:lineRule="auto"/>
        <w:jc w:val="both"/>
        <w:rPr>
          <w:rFonts w:ascii="Times New Roman" w:hAnsi="Times New Roman"/>
          <w:lang w:eastAsia="x-none"/>
        </w:rPr>
      </w:pPr>
      <w:r>
        <w:rPr>
          <w:rFonts w:ascii="Times New Roman" w:hAnsi="Times New Roman"/>
          <w:lang w:eastAsia="x-none"/>
        </w:rPr>
        <w:t xml:space="preserve">Prijímateľ </w:t>
      </w:r>
      <w:r w:rsidRPr="00B75908">
        <w:rPr>
          <w:rFonts w:ascii="Times New Roman" w:hAnsi="Times New Roman"/>
          <w:lang w:eastAsia="x-none"/>
        </w:rPr>
        <w:t>nesmie uzavrieť zmluvu, koncesnú zmluvu alebo rámcovú dohodu s uchádzačom alebo uchádzačmi, ktorí majú povinnosť zapisovať sa do registr</w:t>
      </w:r>
      <w:r>
        <w:rPr>
          <w:rFonts w:ascii="Times New Roman" w:hAnsi="Times New Roman"/>
          <w:lang w:eastAsia="x-none"/>
        </w:rPr>
        <w:t>a partnerov verejného sektora</w:t>
      </w:r>
      <w:r w:rsidRPr="00B75908">
        <w:rPr>
          <w:rFonts w:ascii="Times New Roman" w:hAnsi="Times New Roman"/>
          <w:lang w:eastAsia="x-none"/>
        </w:rPr>
        <w:t xml:space="preserve"> a nie sú zapísaní v registr</w:t>
      </w:r>
      <w:r>
        <w:rPr>
          <w:rFonts w:ascii="Times New Roman" w:hAnsi="Times New Roman"/>
          <w:lang w:eastAsia="x-none"/>
        </w:rPr>
        <w:t>i partnerov verejného sektora</w:t>
      </w:r>
      <w:r w:rsidRPr="00B75908">
        <w:rPr>
          <w:rFonts w:ascii="Times New Roman" w:hAnsi="Times New Roman"/>
          <w:lang w:eastAsia="x-none"/>
        </w:rPr>
        <w:t xml:space="preserve"> alebo ktorých subdodávatelia alebo subdodávateli</w:t>
      </w:r>
      <w:r>
        <w:rPr>
          <w:rFonts w:ascii="Times New Roman" w:hAnsi="Times New Roman"/>
          <w:lang w:eastAsia="x-none"/>
        </w:rPr>
        <w:t xml:space="preserve">a podľa </w:t>
      </w:r>
      <w:r w:rsidR="002F3B2D" w:rsidRPr="002F3B2D">
        <w:rPr>
          <w:rFonts w:ascii="Times New Roman" w:hAnsi="Times New Roman"/>
        </w:rPr>
        <w:t>zákona č. 315/2016 Z. z. o registri partnerov verejného sektora a o zmene a doplnení niektorých zákonov v znení neskorších predpisov</w:t>
      </w:r>
      <w:r>
        <w:rPr>
          <w:rFonts w:ascii="Times New Roman" w:hAnsi="Times New Roman"/>
          <w:lang w:eastAsia="x-none"/>
        </w:rPr>
        <w:t>,</w:t>
      </w:r>
      <w:r w:rsidRPr="00B75908">
        <w:rPr>
          <w:rFonts w:ascii="Times New Roman" w:hAnsi="Times New Roman"/>
          <w:lang w:eastAsia="x-none"/>
        </w:rPr>
        <w:t xml:space="preserve"> ktorí majú povinnosť zapisovať sa do registr</w:t>
      </w:r>
      <w:r>
        <w:rPr>
          <w:rFonts w:ascii="Times New Roman" w:hAnsi="Times New Roman"/>
          <w:lang w:eastAsia="x-none"/>
        </w:rPr>
        <w:t>a partnerov verejného sektora</w:t>
      </w:r>
      <w:r w:rsidR="003A7B0B">
        <w:rPr>
          <w:rFonts w:ascii="Times New Roman" w:hAnsi="Times New Roman"/>
          <w:lang w:eastAsia="x-none"/>
        </w:rPr>
        <w:t xml:space="preserve">, </w:t>
      </w:r>
      <w:r w:rsidRPr="00B75908">
        <w:rPr>
          <w:rFonts w:ascii="Times New Roman" w:hAnsi="Times New Roman"/>
          <w:lang w:eastAsia="x-none"/>
        </w:rPr>
        <w:t>nie sú zapísaní v registri</w:t>
      </w:r>
      <w:r>
        <w:rPr>
          <w:rFonts w:ascii="Times New Roman" w:hAnsi="Times New Roman"/>
          <w:lang w:eastAsia="x-none"/>
        </w:rPr>
        <w:t xml:space="preserve"> partnerov verejného sektora. </w:t>
      </w:r>
      <w:r w:rsidRPr="00B75908">
        <w:rPr>
          <w:rFonts w:ascii="Times New Roman" w:hAnsi="Times New Roman"/>
          <w:lang w:eastAsia="x-none"/>
        </w:rPr>
        <w:t xml:space="preserve">Zákaz podľa </w:t>
      </w:r>
      <w:r>
        <w:rPr>
          <w:rFonts w:ascii="Times New Roman" w:hAnsi="Times New Roman"/>
          <w:lang w:eastAsia="x-none"/>
        </w:rPr>
        <w:t xml:space="preserve">predchádzajúcej vety </w:t>
      </w:r>
      <w:r w:rsidRPr="00B75908">
        <w:rPr>
          <w:rFonts w:ascii="Times New Roman" w:hAnsi="Times New Roman"/>
          <w:lang w:eastAsia="x-none"/>
        </w:rPr>
        <w:t>sa nevzťahuje na rámcovú dohodu, ktorú uzatvárajú s</w:t>
      </w:r>
      <w:r>
        <w:rPr>
          <w:rFonts w:ascii="Times New Roman" w:hAnsi="Times New Roman"/>
          <w:lang w:eastAsia="x-none"/>
        </w:rPr>
        <w:t xml:space="preserve"> Prijímateľom </w:t>
      </w:r>
      <w:r w:rsidRPr="00B75908">
        <w:rPr>
          <w:rFonts w:ascii="Times New Roman" w:hAnsi="Times New Roman"/>
          <w:lang w:eastAsia="x-none"/>
        </w:rPr>
        <w:t>výlučne dvaja alebo viacerí uchádzači, ktorí sú fyzickými osobami a ktorá sa týka poskytovania služieb.</w:t>
      </w:r>
    </w:p>
    <w:p w14:paraId="3111CC3B" w14:textId="4712D7B4" w:rsidR="000A717C" w:rsidRPr="001646B4" w:rsidRDefault="000A717C" w:rsidP="000A717C">
      <w:pPr>
        <w:numPr>
          <w:ilvl w:val="1"/>
          <w:numId w:val="25"/>
        </w:numPr>
        <w:spacing w:before="120" w:line="264" w:lineRule="auto"/>
        <w:jc w:val="both"/>
        <w:rPr>
          <w:rFonts w:ascii="Times New Roman" w:hAnsi="Times New Roman"/>
          <w:lang w:eastAsia="x-none"/>
        </w:rPr>
      </w:pPr>
      <w:r w:rsidRPr="001646B4">
        <w:rPr>
          <w:rFonts w:ascii="Times New Roman" w:hAnsi="Times New Roman"/>
          <w:lang w:eastAsia="x-none"/>
        </w:rPr>
        <w:t>Poskytovateľ môže odmietnuť výkon administratívnej finančnej kontroly VO v prípadoch, v ktorých mu povinnosť vykonať takýto typ kontrol</w:t>
      </w:r>
      <w:r>
        <w:rPr>
          <w:rFonts w:ascii="Times New Roman" w:hAnsi="Times New Roman"/>
          <w:lang w:eastAsia="x-none"/>
        </w:rPr>
        <w:t>y</w:t>
      </w:r>
      <w:r w:rsidRPr="001646B4">
        <w:rPr>
          <w:rFonts w:ascii="Times New Roman" w:hAnsi="Times New Roman"/>
          <w:lang w:eastAsia="x-none"/>
        </w:rPr>
        <w:t xml:space="preserve"> neukladá </w:t>
      </w:r>
      <w:r w:rsidR="003A7B0B">
        <w:rPr>
          <w:rFonts w:ascii="Times New Roman" w:hAnsi="Times New Roman"/>
          <w:lang w:eastAsia="x-none"/>
        </w:rPr>
        <w:t>Právny dokument</w:t>
      </w:r>
      <w:r w:rsidR="008246F0">
        <w:rPr>
          <w:rFonts w:ascii="Times New Roman" w:hAnsi="Times New Roman"/>
          <w:lang w:eastAsia="x-none"/>
        </w:rPr>
        <w:t xml:space="preserve"> (</w:t>
      </w:r>
      <w:r w:rsidR="008246F0" w:rsidRPr="001646B4">
        <w:rPr>
          <w:rFonts w:ascii="Times New Roman" w:hAnsi="Times New Roman"/>
          <w:lang w:eastAsia="x-none"/>
        </w:rPr>
        <w:t>riadiaca dokumentácia</w:t>
      </w:r>
      <w:r w:rsidR="008246F0">
        <w:rPr>
          <w:rFonts w:ascii="Times New Roman" w:hAnsi="Times New Roman"/>
          <w:lang w:eastAsia="x-none"/>
        </w:rPr>
        <w:t>)</w:t>
      </w:r>
      <w:r w:rsidRPr="001646B4">
        <w:rPr>
          <w:rFonts w:ascii="Times New Roman" w:hAnsi="Times New Roman"/>
          <w:lang w:eastAsia="x-none"/>
        </w:rPr>
        <w:t xml:space="preserve">. Po predložení žiadosti Prijímateľa o vykonanie administratívnej finančnej kontroly Poskytovateľovi v prípadoch, v ktorých </w:t>
      </w:r>
      <w:r w:rsidR="008246F0">
        <w:rPr>
          <w:rFonts w:ascii="Times New Roman" w:hAnsi="Times New Roman"/>
          <w:lang w:eastAsia="x-none"/>
        </w:rPr>
        <w:t>Právny dokument (</w:t>
      </w:r>
      <w:r w:rsidR="008246F0" w:rsidRPr="001646B4">
        <w:rPr>
          <w:rFonts w:ascii="Times New Roman" w:hAnsi="Times New Roman"/>
          <w:lang w:eastAsia="x-none"/>
        </w:rPr>
        <w:t>riadiaca dokumentácia</w:t>
      </w:r>
      <w:r w:rsidR="008246F0">
        <w:rPr>
          <w:rFonts w:ascii="Times New Roman" w:hAnsi="Times New Roman"/>
          <w:lang w:eastAsia="x-none"/>
        </w:rPr>
        <w:t>)</w:t>
      </w:r>
      <w:r w:rsidR="008246F0" w:rsidRPr="001646B4">
        <w:rPr>
          <w:rFonts w:ascii="Times New Roman" w:hAnsi="Times New Roman"/>
          <w:lang w:eastAsia="x-none"/>
        </w:rPr>
        <w:t xml:space="preserve"> </w:t>
      </w:r>
      <w:r w:rsidRPr="001646B4">
        <w:rPr>
          <w:rFonts w:ascii="Times New Roman" w:hAnsi="Times New Roman"/>
          <w:lang w:eastAsia="x-none"/>
        </w:rPr>
        <w:t>riadiaca dokumentácia neukladá Poskytovateľovi  povinnosť vykonať takýto typ kontroly, nebude žiadosť Prijímateľa považovaná za začiatok administratívnej finančnej kontroly podľa prvej vety § 20 ods. 1 zákona o finančnej kontrole a audite.</w:t>
      </w:r>
    </w:p>
    <w:p w14:paraId="30D8BE54" w14:textId="77777777" w:rsidR="000A717C" w:rsidRPr="00307126" w:rsidRDefault="000A717C" w:rsidP="00AC0259">
      <w:pPr>
        <w:spacing w:before="120" w:line="264" w:lineRule="auto"/>
        <w:ind w:left="540"/>
        <w:jc w:val="both"/>
        <w:rPr>
          <w:rFonts w:ascii="Times New Roman" w:hAnsi="Times New Roman"/>
          <w:lang w:eastAsia="x-none"/>
        </w:rPr>
      </w:pPr>
    </w:p>
    <w:p w14:paraId="251DB90F" w14:textId="77777777" w:rsidR="00AF36B6" w:rsidRPr="00307126" w:rsidRDefault="00107570" w:rsidP="00A66B02">
      <w:pPr>
        <w:pStyle w:val="Nadpis3"/>
        <w:spacing w:before="120" w:after="0" w:line="264" w:lineRule="auto"/>
        <w:ind w:left="1440" w:hanging="1440"/>
        <w:jc w:val="both"/>
        <w:rPr>
          <w:rFonts w:ascii="Times New Roman" w:hAnsi="Times New Roman"/>
          <w:sz w:val="22"/>
          <w:szCs w:val="22"/>
          <w:lang w:val="sk-SK"/>
        </w:rPr>
      </w:pPr>
      <w:r w:rsidRPr="00307126">
        <w:rPr>
          <w:rFonts w:ascii="Times New Roman" w:hAnsi="Times New Roman"/>
          <w:sz w:val="22"/>
          <w:szCs w:val="22"/>
        </w:rPr>
        <w:t xml:space="preserve">Článok 4 </w:t>
      </w:r>
      <w:r w:rsidRPr="00307126">
        <w:rPr>
          <w:rFonts w:ascii="Times New Roman" w:hAnsi="Times New Roman"/>
          <w:sz w:val="22"/>
          <w:szCs w:val="22"/>
        </w:rPr>
        <w:tab/>
      </w:r>
      <w:r w:rsidR="009F0476" w:rsidRPr="00307126">
        <w:rPr>
          <w:rFonts w:ascii="Times New Roman" w:hAnsi="Times New Roman"/>
          <w:sz w:val="22"/>
          <w:szCs w:val="22"/>
          <w:lang w:val="sk-SK" w:eastAsia="sk-SK"/>
        </w:rPr>
        <w:t>POVINNOSTI SPOJENÉ S MONITOROVANÍM PROJEKTU A POSKYTOVANÍM INFORMÁCIÍ</w:t>
      </w:r>
      <w:r w:rsidR="009F0476" w:rsidRPr="00307126" w:rsidDel="009F0476">
        <w:rPr>
          <w:rFonts w:ascii="Times New Roman" w:hAnsi="Times New Roman"/>
          <w:sz w:val="22"/>
          <w:szCs w:val="22"/>
        </w:rPr>
        <w:t xml:space="preserve"> </w:t>
      </w:r>
    </w:p>
    <w:p w14:paraId="00513BB6" w14:textId="77777777" w:rsidR="00B7129C" w:rsidRPr="00307126" w:rsidRDefault="00B7129C" w:rsidP="00A66B02">
      <w:pPr>
        <w:numPr>
          <w:ilvl w:val="1"/>
          <w:numId w:val="22"/>
        </w:numPr>
        <w:spacing w:before="240" w:line="264" w:lineRule="auto"/>
        <w:jc w:val="both"/>
        <w:rPr>
          <w:rFonts w:ascii="Times New Roman" w:hAnsi="Times New Roman"/>
        </w:rPr>
      </w:pPr>
      <w:r w:rsidRPr="00307126">
        <w:rPr>
          <w:rFonts w:ascii="Times New Roman" w:hAnsi="Times New Roman"/>
        </w:rPr>
        <w:t>Prijímateľ je povinný počas platnosti a účinnosti Zmluvy o poskytnutí NFP pravidelne predkladať Poskytovateľovi monitorovacie správy Projektu a ďalšie údaje potrebné na monitorovanie Projektu vo formáte určenom Poskytovateľom, a to :</w:t>
      </w:r>
    </w:p>
    <w:p w14:paraId="476C5EA1" w14:textId="77777777" w:rsidR="00B7129C" w:rsidRPr="00307126" w:rsidRDefault="00B7129C"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Doplňujúce monitorovacie údaje k </w:t>
      </w:r>
      <w:r w:rsidR="00AF36B6" w:rsidRPr="00307126">
        <w:rPr>
          <w:rFonts w:ascii="Times New Roman" w:hAnsi="Times New Roman"/>
        </w:rPr>
        <w:t xml:space="preserve">Žiadosti </w:t>
      </w:r>
      <w:r w:rsidRPr="00307126">
        <w:rPr>
          <w:rFonts w:ascii="Times New Roman" w:hAnsi="Times New Roman"/>
        </w:rPr>
        <w:t>o platbu,</w:t>
      </w:r>
    </w:p>
    <w:p w14:paraId="23771218" w14:textId="387368AB" w:rsidR="00E764D2" w:rsidRPr="00307126" w:rsidRDefault="00363B57"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Mimoriadnu monitorovaciu správu projektu</w:t>
      </w:r>
      <w:r w:rsidR="00E764D2" w:rsidRPr="00307126">
        <w:rPr>
          <w:rFonts w:ascii="Times New Roman" w:hAnsi="Times New Roman"/>
        </w:rPr>
        <w:t>,</w:t>
      </w:r>
    </w:p>
    <w:p w14:paraId="29FDEF26" w14:textId="77777777" w:rsidR="00B7129C" w:rsidRPr="00307126" w:rsidRDefault="00B7129C" w:rsidP="00C87FFC">
      <w:pPr>
        <w:numPr>
          <w:ilvl w:val="0"/>
          <w:numId w:val="23"/>
        </w:numPr>
        <w:tabs>
          <w:tab w:val="num" w:pos="360"/>
        </w:tabs>
        <w:spacing w:after="120" w:line="264" w:lineRule="auto"/>
        <w:ind w:left="896" w:hanging="357"/>
        <w:jc w:val="both"/>
        <w:rPr>
          <w:rFonts w:ascii="Times New Roman" w:hAnsi="Times New Roman"/>
        </w:rPr>
      </w:pPr>
      <w:r w:rsidRPr="00307126">
        <w:rPr>
          <w:rFonts w:ascii="Times New Roman" w:hAnsi="Times New Roman"/>
        </w:rPr>
        <w:t xml:space="preserve">Monitorovaciu správu Projektu počas Realizácie aktivít Projektu (s príznakom ,,výročná“) a  monitorovaciu správu Projektu pri </w:t>
      </w:r>
      <w:r w:rsidR="00AF36B6" w:rsidRPr="00307126">
        <w:rPr>
          <w:rFonts w:ascii="Times New Roman" w:hAnsi="Times New Roman"/>
        </w:rPr>
        <w:t xml:space="preserve">Ukončení realizácie </w:t>
      </w:r>
      <w:r w:rsidRPr="00307126">
        <w:rPr>
          <w:rFonts w:ascii="Times New Roman" w:hAnsi="Times New Roman"/>
        </w:rPr>
        <w:t>aktivít Projektu (s príznakom ,,záverečná“),</w:t>
      </w:r>
    </w:p>
    <w:p w14:paraId="0DCC42C6" w14:textId="77777777" w:rsidR="00B7129C" w:rsidRPr="00307126" w:rsidRDefault="00B7129C" w:rsidP="00C87FFC">
      <w:pPr>
        <w:numPr>
          <w:ilvl w:val="0"/>
          <w:numId w:val="23"/>
        </w:numPr>
        <w:spacing w:after="120" w:line="264" w:lineRule="auto"/>
        <w:ind w:left="896" w:hanging="357"/>
        <w:jc w:val="both"/>
        <w:rPr>
          <w:rFonts w:ascii="Times New Roman" w:hAnsi="Times New Roman"/>
        </w:rPr>
      </w:pPr>
      <w:r w:rsidRPr="00307126">
        <w:rPr>
          <w:rFonts w:ascii="Times New Roman" w:hAnsi="Times New Roman"/>
        </w:rPr>
        <w:t xml:space="preserve">Následnú monitorovaciu správu Projektu po </w:t>
      </w:r>
      <w:r w:rsidR="00DF0B09" w:rsidRPr="00307126">
        <w:rPr>
          <w:rFonts w:ascii="Times New Roman" w:hAnsi="Times New Roman"/>
        </w:rPr>
        <w:t>Finančnom u</w:t>
      </w:r>
      <w:r w:rsidR="00AF36B6" w:rsidRPr="00307126">
        <w:rPr>
          <w:rFonts w:ascii="Times New Roman" w:hAnsi="Times New Roman"/>
        </w:rPr>
        <w:t xml:space="preserve">končení </w:t>
      </w:r>
      <w:r w:rsidRPr="00307126">
        <w:rPr>
          <w:rFonts w:ascii="Times New Roman" w:hAnsi="Times New Roman"/>
        </w:rPr>
        <w:t xml:space="preserve">Projektu </w:t>
      </w:r>
      <w:r w:rsidR="00924E42" w:rsidRPr="00307126">
        <w:rPr>
          <w:rFonts w:ascii="Times New Roman" w:hAnsi="Times New Roman"/>
        </w:rPr>
        <w:t>počas Obdobia</w:t>
      </w:r>
      <w:r w:rsidRPr="00307126">
        <w:rPr>
          <w:rFonts w:ascii="Times New Roman" w:hAnsi="Times New Roman"/>
        </w:rPr>
        <w:t xml:space="preserve"> </w:t>
      </w:r>
      <w:r w:rsidR="00924E42" w:rsidRPr="00307126">
        <w:rPr>
          <w:rFonts w:ascii="Times New Roman" w:hAnsi="Times New Roman"/>
        </w:rPr>
        <w:t xml:space="preserve">Udržateľnosti </w:t>
      </w:r>
      <w:r w:rsidRPr="00307126">
        <w:rPr>
          <w:rFonts w:ascii="Times New Roman" w:hAnsi="Times New Roman"/>
        </w:rPr>
        <w:t>Projektu</w:t>
      </w:r>
      <w:r w:rsidR="00E764D2" w:rsidRPr="00307126">
        <w:rPr>
          <w:rFonts w:ascii="Times New Roman" w:hAnsi="Times New Roman"/>
        </w:rPr>
        <w:t>, prípadne ak to určí Poskytovateľ</w:t>
      </w:r>
      <w:r w:rsidRPr="00307126">
        <w:rPr>
          <w:rFonts w:ascii="Times New Roman" w:hAnsi="Times New Roman"/>
        </w:rPr>
        <w:t>.</w:t>
      </w:r>
    </w:p>
    <w:p w14:paraId="702A61B8" w14:textId="600CD2A1" w:rsidR="00B7129C" w:rsidRPr="00307126" w:rsidRDefault="00B7129C" w:rsidP="00C87FFC">
      <w:pPr>
        <w:numPr>
          <w:ilvl w:val="1"/>
          <w:numId w:val="22"/>
        </w:numPr>
        <w:spacing w:line="264" w:lineRule="auto"/>
        <w:ind w:left="539" w:hanging="539"/>
        <w:jc w:val="both"/>
        <w:rPr>
          <w:rFonts w:ascii="Times New Roman" w:hAnsi="Times New Roman"/>
        </w:rPr>
      </w:pPr>
      <w:r w:rsidRPr="00307126">
        <w:rPr>
          <w:rFonts w:ascii="Times New Roman" w:hAnsi="Times New Roman"/>
        </w:rPr>
        <w:t xml:space="preserve">Prijímateľ je povinný predkladať Poskytovateľovi spolu s každým zúčtovaním zálohovej platby, priebežnou platbou alebo poskytnutím </w:t>
      </w:r>
      <w:proofErr w:type="spellStart"/>
      <w:r w:rsidRPr="00307126">
        <w:rPr>
          <w:rFonts w:ascii="Times New Roman" w:hAnsi="Times New Roman"/>
        </w:rPr>
        <w:t>predfinancovania</w:t>
      </w:r>
      <w:proofErr w:type="spellEnd"/>
      <w:r w:rsidRPr="00307126">
        <w:rPr>
          <w:rFonts w:ascii="Times New Roman" w:hAnsi="Times New Roman"/>
        </w:rPr>
        <w:t xml:space="preserve"> </w:t>
      </w:r>
      <w:r w:rsidR="00D4291F" w:rsidRPr="00307126">
        <w:rPr>
          <w:rFonts w:ascii="Times New Roman" w:hAnsi="Times New Roman"/>
        </w:rPr>
        <w:t>D</w:t>
      </w:r>
      <w:r w:rsidRPr="00307126">
        <w:rPr>
          <w:rFonts w:ascii="Times New Roman" w:hAnsi="Times New Roman"/>
        </w:rPr>
        <w:t>oplňujúce monitorovacie údaje k </w:t>
      </w:r>
      <w:r w:rsidR="00AF36B6" w:rsidRPr="00307126">
        <w:rPr>
          <w:rFonts w:ascii="Times New Roman" w:hAnsi="Times New Roman"/>
        </w:rPr>
        <w:t xml:space="preserve">Žiadosti </w:t>
      </w:r>
      <w:r w:rsidRPr="00307126">
        <w:rPr>
          <w:rFonts w:ascii="Times New Roman" w:hAnsi="Times New Roman"/>
        </w:rPr>
        <w:t xml:space="preserve">o platbu. Ak Prijímateľ nepredkladá žiadnu </w:t>
      </w:r>
      <w:r w:rsidR="00AF36B6" w:rsidRPr="00307126">
        <w:rPr>
          <w:rFonts w:ascii="Times New Roman" w:hAnsi="Times New Roman"/>
        </w:rPr>
        <w:t xml:space="preserve">Žiadosť </w:t>
      </w:r>
      <w:r w:rsidRPr="00307126">
        <w:rPr>
          <w:rFonts w:ascii="Times New Roman" w:hAnsi="Times New Roman"/>
        </w:rPr>
        <w:t xml:space="preserve">o platbu spĺňajúcu podmienky podľa predchádzajúcej vety do šiestich mesiacov od nadobudnutia účinnosti Zmluvy o poskytnutí NFP a zároveň ešte neboli naplnené podmienky na zaslanie monitorovacej správy Projektu (s príznakom ,,výročná“), Prijímateľ je povinný predložiť Poskytovateľovi informáciu, o stave </w:t>
      </w:r>
      <w:r w:rsidR="00421105" w:rsidRPr="00307126">
        <w:rPr>
          <w:rFonts w:ascii="Times New Roman" w:hAnsi="Times New Roman"/>
        </w:rPr>
        <w:t>Realizácie aktivít Projektu</w:t>
      </w:r>
      <w:r w:rsidR="00AF36B6" w:rsidRPr="00307126">
        <w:rPr>
          <w:rFonts w:ascii="Times New Roman" w:hAnsi="Times New Roman"/>
        </w:rPr>
        <w:t xml:space="preserve">, </w:t>
      </w:r>
      <w:r w:rsidR="0050148F" w:rsidRPr="00307126">
        <w:rPr>
          <w:rFonts w:ascii="Times New Roman" w:hAnsi="Times New Roman"/>
        </w:rPr>
        <w:t xml:space="preserve">identifikovaných problémoch a rizikách na Projekte ako aj o ďalších informáciách v súvislosti s realizáciou Projektu vo formáte stanovenom Poskytovateľom </w:t>
      </w:r>
      <w:r w:rsidR="00E764D2" w:rsidRPr="00307126">
        <w:rPr>
          <w:rFonts w:ascii="Times New Roman" w:hAnsi="Times New Roman"/>
        </w:rPr>
        <w:lastRenderedPageBreak/>
        <w:t>(</w:t>
      </w:r>
      <w:r w:rsidR="00363B57" w:rsidRPr="00307126">
        <w:rPr>
          <w:rFonts w:ascii="Times New Roman" w:hAnsi="Times New Roman"/>
        </w:rPr>
        <w:t xml:space="preserve">Mimoriadna </w:t>
      </w:r>
      <w:r w:rsidR="00E764D2" w:rsidRPr="00307126">
        <w:rPr>
          <w:rFonts w:ascii="Times New Roman" w:hAnsi="Times New Roman"/>
        </w:rPr>
        <w:t>monitorovaci</w:t>
      </w:r>
      <w:r w:rsidR="00363B57" w:rsidRPr="00307126">
        <w:rPr>
          <w:rFonts w:ascii="Times New Roman" w:hAnsi="Times New Roman"/>
        </w:rPr>
        <w:t>a</w:t>
      </w:r>
      <w:r w:rsidR="00E764D2" w:rsidRPr="00307126">
        <w:rPr>
          <w:rFonts w:ascii="Times New Roman" w:hAnsi="Times New Roman"/>
        </w:rPr>
        <w:t xml:space="preserve"> </w:t>
      </w:r>
      <w:r w:rsidR="00363B57" w:rsidRPr="00307126">
        <w:rPr>
          <w:rFonts w:ascii="Times New Roman" w:hAnsi="Times New Roman"/>
        </w:rPr>
        <w:t>správa projektu</w:t>
      </w:r>
      <w:r w:rsidR="00E764D2" w:rsidRPr="00307126">
        <w:rPr>
          <w:rFonts w:ascii="Times New Roman" w:hAnsi="Times New Roman"/>
        </w:rPr>
        <w:t>)</w:t>
      </w:r>
      <w:r w:rsidR="000E6614" w:rsidRPr="00307126">
        <w:rPr>
          <w:rFonts w:ascii="Times New Roman" w:hAnsi="Times New Roman"/>
        </w:rPr>
        <w:t>,</w:t>
      </w:r>
      <w:r w:rsidR="00E764D2" w:rsidRPr="00307126">
        <w:rPr>
          <w:rFonts w:ascii="Times New Roman" w:hAnsi="Times New Roman"/>
        </w:rPr>
        <w:t xml:space="preserve"> </w:t>
      </w:r>
      <w:r w:rsidR="0022748E" w:rsidRPr="00307126">
        <w:rPr>
          <w:rFonts w:ascii="Times New Roman" w:hAnsi="Times New Roman"/>
        </w:rPr>
        <w:t>a</w:t>
      </w:r>
      <w:r w:rsidR="0050148F" w:rsidRPr="00307126">
        <w:rPr>
          <w:rFonts w:ascii="Times New Roman" w:hAnsi="Times New Roman"/>
        </w:rPr>
        <w:t xml:space="preserve"> to </w:t>
      </w:r>
      <w:r w:rsidR="00685086" w:rsidRPr="00307126">
        <w:rPr>
          <w:rFonts w:ascii="Times New Roman" w:hAnsi="Times New Roman"/>
        </w:rPr>
        <w:t>Bezodkladne</w:t>
      </w:r>
      <w:r w:rsidR="0022748E" w:rsidRPr="00307126">
        <w:rPr>
          <w:rFonts w:ascii="Times New Roman" w:hAnsi="Times New Roman"/>
        </w:rPr>
        <w:t xml:space="preserve"> od uplyn</w:t>
      </w:r>
      <w:r w:rsidR="00685086" w:rsidRPr="00307126">
        <w:rPr>
          <w:rFonts w:ascii="Times New Roman" w:hAnsi="Times New Roman"/>
        </w:rPr>
        <w:t>u</w:t>
      </w:r>
      <w:r w:rsidR="0022748E" w:rsidRPr="00307126">
        <w:rPr>
          <w:rFonts w:ascii="Times New Roman" w:hAnsi="Times New Roman"/>
        </w:rPr>
        <w:t>tia 6 mesačnej lehoty stanovenej v tomto odseku</w:t>
      </w:r>
      <w:r w:rsidRPr="00307126">
        <w:rPr>
          <w:rFonts w:ascii="Times New Roman" w:hAnsi="Times New Roman"/>
        </w:rPr>
        <w:t xml:space="preserve">. </w:t>
      </w:r>
      <w:r w:rsidR="0022748E" w:rsidRPr="00307126">
        <w:rPr>
          <w:rFonts w:ascii="Times New Roman" w:hAnsi="Times New Roman"/>
        </w:rPr>
        <w:t>Prijímateľ je zároveň povinný predložiť informácie v rozsahu podľa tohto odseku aj mimo stanovených termínov, ak o to Poskytovateľ požiada.</w:t>
      </w:r>
    </w:p>
    <w:p w14:paraId="24F3CE1A" w14:textId="77777777" w:rsidR="00B7129C" w:rsidRPr="00307126" w:rsidRDefault="00B7129C" w:rsidP="006C26E2">
      <w:pPr>
        <w:numPr>
          <w:ilvl w:val="1"/>
          <w:numId w:val="22"/>
        </w:numPr>
        <w:spacing w:line="264" w:lineRule="auto"/>
        <w:jc w:val="both"/>
        <w:rPr>
          <w:rFonts w:ascii="Times New Roman" w:hAnsi="Times New Roman"/>
        </w:rPr>
      </w:pPr>
      <w:r w:rsidRPr="00307126">
        <w:rPr>
          <w:rFonts w:ascii="Times New Roman" w:hAnsi="Times New Roman"/>
        </w:rPr>
        <w:t xml:space="preserve">Prijímateľ je povinný počas Realizácie aktivít projektu predložiť Poskytovateľovi monitorovaciu správu Projektu ( s príznakom ,,výročná“) za obdobie kalendárneho roka </w:t>
      </w:r>
      <w:r w:rsidR="00B40A59" w:rsidRPr="00307126">
        <w:rPr>
          <w:rFonts w:ascii="Times New Roman" w:hAnsi="Times New Roman"/>
        </w:rPr>
        <w:t>od 1.1. roku n do 31.12. roku n</w:t>
      </w:r>
      <w:r w:rsidRPr="00307126">
        <w:rPr>
          <w:rFonts w:ascii="Times New Roman" w:hAnsi="Times New Roman"/>
        </w:rPr>
        <w:t xml:space="preserve">, najneskôr do </w:t>
      </w:r>
      <w:r w:rsidR="00111BF5" w:rsidRPr="00307126">
        <w:rPr>
          <w:rFonts w:ascii="Times New Roman" w:hAnsi="Times New Roman"/>
        </w:rPr>
        <w:t xml:space="preserve">31. </w:t>
      </w:r>
      <w:r w:rsidRPr="00307126">
        <w:rPr>
          <w:rFonts w:ascii="Times New Roman" w:hAnsi="Times New Roman"/>
        </w:rPr>
        <w:t>januára roku n+1</w:t>
      </w:r>
      <w:r w:rsidR="00AF36B6" w:rsidRPr="00307126">
        <w:rPr>
          <w:rFonts w:ascii="Times New Roman" w:hAnsi="Times New Roman"/>
        </w:rPr>
        <w:t>.</w:t>
      </w:r>
      <w:r w:rsidRPr="00307126">
        <w:rPr>
          <w:rFonts w:ascii="Times New Roman" w:hAnsi="Times New Roman"/>
        </w:rPr>
        <w:t xml:space="preserve"> Prvým rokom, ktorý je rozhodujúci pre podanie monitorovacej správy Projektu (s príznakom ,,výročná“)</w:t>
      </w:r>
      <w:r w:rsidR="00AF36B6" w:rsidRPr="00307126">
        <w:rPr>
          <w:rFonts w:ascii="Times New Roman" w:hAnsi="Times New Roman"/>
        </w:rPr>
        <w:t>,</w:t>
      </w:r>
      <w:r w:rsidRPr="00307126">
        <w:rPr>
          <w:rFonts w:ascii="Times New Roman" w:hAnsi="Times New Roman"/>
        </w:rPr>
        <w:t xml:space="preserve"> je nasledujúci rok po roku, v ktorom nadobudla účinnosť Zmluva o poskytnutí NFP; ak Zmluva o poskytnutí NFP nadobudne účinnosť neskôr ako 1.1. roku n, prvá monitorovacia správa Projektu (s príznakom ,,výročná“) obsahuje údaje za obdobie od nadobudnutia účinnosti Zmluvy o poskytnutí NFP</w:t>
      </w:r>
      <w:r w:rsidR="000E6614" w:rsidRPr="00307126">
        <w:rPr>
          <w:rFonts w:ascii="Times New Roman" w:hAnsi="Times New Roman"/>
        </w:rPr>
        <w:t xml:space="preserve"> alebo, v prípade ak k Začatiu realizácie hlavných aktivít Projektu došlo pred nadobudnutím účinnosti Zmluvy o poskytnutí NFP, od Začatia realizácie hlavných aktivít Projektu, </w:t>
      </w:r>
      <w:r w:rsidRPr="00307126">
        <w:rPr>
          <w:rFonts w:ascii="Times New Roman" w:hAnsi="Times New Roman"/>
        </w:rPr>
        <w:t xml:space="preserve">do 31.12. roku n. </w:t>
      </w:r>
    </w:p>
    <w:p w14:paraId="38367178" w14:textId="29852E0E" w:rsidR="0007666D" w:rsidRPr="00307126" w:rsidRDefault="00B7129C" w:rsidP="006C26E2">
      <w:pPr>
        <w:numPr>
          <w:ilvl w:val="1"/>
          <w:numId w:val="22"/>
        </w:numPr>
        <w:spacing w:line="264" w:lineRule="auto"/>
        <w:jc w:val="both"/>
        <w:rPr>
          <w:rFonts w:ascii="Times New Roman" w:hAnsi="Times New Roman"/>
        </w:rPr>
      </w:pPr>
      <w:commentRangeStart w:id="74"/>
      <w:r w:rsidRPr="00307126">
        <w:rPr>
          <w:rFonts w:ascii="Times New Roman" w:hAnsi="Times New Roman"/>
        </w:rPr>
        <w:t xml:space="preserve">Prijímateľ je povinný do </w:t>
      </w:r>
      <w:r w:rsidR="00111BF5" w:rsidRPr="00307126">
        <w:rPr>
          <w:rFonts w:ascii="Times New Roman" w:hAnsi="Times New Roman"/>
        </w:rPr>
        <w:t xml:space="preserve">30 </w:t>
      </w:r>
      <w:r w:rsidRPr="00307126">
        <w:rPr>
          <w:rFonts w:ascii="Times New Roman" w:hAnsi="Times New Roman"/>
        </w:rPr>
        <w:t xml:space="preserve">dní od </w:t>
      </w:r>
      <w:r w:rsidR="000E6614" w:rsidRPr="00307126">
        <w:rPr>
          <w:rFonts w:ascii="Times New Roman" w:hAnsi="Times New Roman"/>
        </w:rPr>
        <w:t xml:space="preserve">ukončenia Realizácie </w:t>
      </w:r>
      <w:r w:rsidRPr="00307126">
        <w:rPr>
          <w:rFonts w:ascii="Times New Roman" w:hAnsi="Times New Roman"/>
        </w:rPr>
        <w:t xml:space="preserve">aktivít Projektu predložiť Poskytovateľovi monitorovaciu správu Projektu (s príznakom ,,záverečná“). </w:t>
      </w:r>
      <w:r w:rsidR="00FA6E6C">
        <w:rPr>
          <w:rFonts w:ascii="Times New Roman" w:hAnsi="Times New Roman"/>
        </w:rPr>
        <w:t>Poskytovateľ je oprávnený umožniť predloženie monitorovacej správy projektu (s príznakom „záverečná“) aj v inom termíne</w:t>
      </w:r>
      <w:r w:rsidR="00FA28E4">
        <w:rPr>
          <w:rFonts w:ascii="Times New Roman" w:hAnsi="Times New Roman"/>
        </w:rPr>
        <w:t xml:space="preserve"> uvedenom v Príručke pre Prijímateľa</w:t>
      </w:r>
      <w:r w:rsidR="00FA6E6C">
        <w:rPr>
          <w:rFonts w:ascii="Times New Roman" w:hAnsi="Times New Roman"/>
        </w:rPr>
        <w:t>, najneskôr však spolu s podaním Žiadosti o platbu (s príznakom „záverečná“)</w:t>
      </w:r>
      <w:r w:rsidR="00EF4107">
        <w:rPr>
          <w:rFonts w:ascii="Times New Roman" w:hAnsi="Times New Roman"/>
        </w:rPr>
        <w:t>; v takom prípade sa prvá veta tohto odseku nepoužije</w:t>
      </w:r>
      <w:r w:rsidR="00FA6E6C">
        <w:rPr>
          <w:rFonts w:ascii="Times New Roman" w:hAnsi="Times New Roman"/>
        </w:rPr>
        <w:t xml:space="preserve">. </w:t>
      </w:r>
      <w:commentRangeEnd w:id="74"/>
      <w:r w:rsidR="00EF4107">
        <w:rPr>
          <w:rStyle w:val="Odkaznakomentr"/>
          <w:rFonts w:ascii="Times New Roman" w:eastAsia="Times New Roman" w:hAnsi="Times New Roman"/>
          <w:lang w:val="x-none" w:eastAsia="x-none"/>
        </w:rPr>
        <w:commentReference w:id="74"/>
      </w:r>
      <w:r w:rsidR="00B40A59" w:rsidRPr="00307126">
        <w:rPr>
          <w:rFonts w:ascii="Times New Roman" w:hAnsi="Times New Roman"/>
        </w:rPr>
        <w:t xml:space="preserve">Monitorované obdobie monitorovacej správy Projektu (s príznakom „záverečná“) je obdobie od účinnosti Zmluvy o poskytnutí NFP </w:t>
      </w:r>
      <w:r w:rsidR="000E6614" w:rsidRPr="00307126">
        <w:rPr>
          <w:rFonts w:ascii="Times New Roman" w:hAnsi="Times New Roman"/>
        </w:rPr>
        <w:t xml:space="preserve">alebo, v prípade ak k Začatiu realizácie hlavných aktivít Projektu došlo pred nadobudnutím účinnosti Zmluvy o poskytnutí NFP, od Začatia realizácie hlavných aktivít Projektu, </w:t>
      </w:r>
      <w:r w:rsidR="00B40A59" w:rsidRPr="00307126">
        <w:rPr>
          <w:rFonts w:ascii="Times New Roman" w:hAnsi="Times New Roman"/>
        </w:rPr>
        <w:t xml:space="preserve">do momentu </w:t>
      </w:r>
      <w:r w:rsidR="003D3FE7" w:rsidRPr="00307126">
        <w:rPr>
          <w:rFonts w:ascii="Times New Roman" w:hAnsi="Times New Roman"/>
        </w:rPr>
        <w:t xml:space="preserve">Ukončenia </w:t>
      </w:r>
      <w:r w:rsidR="00B40A59" w:rsidRPr="00307126">
        <w:rPr>
          <w:rFonts w:ascii="Times New Roman" w:hAnsi="Times New Roman"/>
        </w:rPr>
        <w:t>realizácie aktivít projektu.</w:t>
      </w:r>
      <w:r w:rsidR="006E7D37" w:rsidRPr="00307126">
        <w:rPr>
          <w:rFonts w:ascii="Times New Roman" w:hAnsi="Times New Roman"/>
        </w:rPr>
        <w:t xml:space="preserve"> V prípade, ak k Začatiu realizácie hlavných aktivít Projektu ako aj k ukončeniu Realizácie aktivít Projektu došlo pred účinnosťou Zmluvy o poskytnutí NFP, Prijímateľ je povinný predložiť Poskytovateľovi monitorovaciu správu Projektu (s príznakom „záverečná“) za toto obdobie do 30 dní od nadobudnutia účinnosti Zmluvy o poskytnutí NFP</w:t>
      </w:r>
      <w:r w:rsidR="00FA6E6C">
        <w:rPr>
          <w:rFonts w:ascii="Times New Roman" w:hAnsi="Times New Roman"/>
        </w:rPr>
        <w:t xml:space="preserve"> alebo v inom termíne, ktorý vyplýva z Príručky pre Prijímateľa</w:t>
      </w:r>
      <w:r w:rsidR="006E7D37" w:rsidRPr="00307126">
        <w:rPr>
          <w:rFonts w:ascii="Times New Roman" w:hAnsi="Times New Roman"/>
        </w:rPr>
        <w:t xml:space="preserve">. </w:t>
      </w:r>
    </w:p>
    <w:p w14:paraId="1BABE103" w14:textId="77777777" w:rsidR="009F6941" w:rsidRPr="00773D77" w:rsidRDefault="00B7129C" w:rsidP="009F6941">
      <w:pPr>
        <w:numPr>
          <w:ilvl w:val="1"/>
          <w:numId w:val="22"/>
        </w:numPr>
        <w:spacing w:line="264" w:lineRule="auto"/>
        <w:jc w:val="both"/>
        <w:rPr>
          <w:rFonts w:ascii="Times New Roman" w:hAnsi="Times New Roman"/>
        </w:rPr>
      </w:pPr>
      <w:commentRangeStart w:id="75"/>
      <w:commentRangeStart w:id="76"/>
      <w:r w:rsidRPr="00307126">
        <w:rPr>
          <w:rFonts w:ascii="Times New Roman" w:hAnsi="Times New Roman"/>
        </w:rPr>
        <w:t>Prijímateľ</w:t>
      </w:r>
      <w:commentRangeEnd w:id="75"/>
      <w:r w:rsidR="00BF3F38" w:rsidRPr="00307126">
        <w:rPr>
          <w:rStyle w:val="Odkaznakomentr"/>
          <w:rFonts w:ascii="Times New Roman" w:eastAsia="Times New Roman" w:hAnsi="Times New Roman"/>
          <w:sz w:val="22"/>
          <w:szCs w:val="22"/>
          <w:lang w:val="x-none" w:eastAsia="x-none"/>
        </w:rPr>
        <w:commentReference w:id="75"/>
      </w:r>
      <w:r w:rsidRPr="00307126">
        <w:rPr>
          <w:rFonts w:ascii="Times New Roman" w:hAnsi="Times New Roman"/>
        </w:rPr>
        <w:t xml:space="preserve"> </w:t>
      </w:r>
      <w:commentRangeEnd w:id="76"/>
      <w:r w:rsidR="00D73FAF" w:rsidRPr="00307126">
        <w:rPr>
          <w:rStyle w:val="Odkaznakomentr"/>
          <w:rFonts w:ascii="Times New Roman" w:eastAsia="Times New Roman" w:hAnsi="Times New Roman"/>
          <w:sz w:val="22"/>
          <w:szCs w:val="22"/>
          <w:lang w:val="x-none" w:eastAsia="x-none"/>
        </w:rPr>
        <w:commentReference w:id="76"/>
      </w:r>
      <w:r w:rsidRPr="00307126">
        <w:rPr>
          <w:rFonts w:ascii="Times New Roman" w:hAnsi="Times New Roman"/>
        </w:rPr>
        <w:t xml:space="preserve">sa zaväzuje predkladať Poskytovateľovi Následné monitorovacie správy Projektu počas </w:t>
      </w:r>
      <w:commentRangeStart w:id="77"/>
      <w:r w:rsidRPr="00307126">
        <w:rPr>
          <w:rFonts w:ascii="Times New Roman" w:hAnsi="Times New Roman"/>
        </w:rPr>
        <w:t xml:space="preserve">5 rokov </w:t>
      </w:r>
      <w:commentRangeEnd w:id="77"/>
      <w:r w:rsidRPr="00307126">
        <w:rPr>
          <w:rFonts w:ascii="Times New Roman" w:hAnsi="Times New Roman"/>
        </w:rPr>
        <w:commentReference w:id="77"/>
      </w:r>
      <w:r w:rsidRPr="00307126">
        <w:rPr>
          <w:rFonts w:ascii="Times New Roman" w:hAnsi="Times New Roman"/>
        </w:rPr>
        <w:t xml:space="preserve">od </w:t>
      </w:r>
      <w:r w:rsidR="00104356" w:rsidRPr="00307126">
        <w:rPr>
          <w:rFonts w:ascii="Times New Roman" w:hAnsi="Times New Roman"/>
        </w:rPr>
        <w:t>Finančného ukončenia Projektu</w:t>
      </w:r>
      <w:r w:rsidRPr="00307126">
        <w:rPr>
          <w:rFonts w:ascii="Times New Roman" w:hAnsi="Times New Roman"/>
        </w:rPr>
        <w:t xml:space="preserve">. Následné monitorovacie správy Projektu je Prijímateľ povinný predkladať Poskytovateľovi každých 12 mesiacov odo dňa </w:t>
      </w:r>
      <w:r w:rsidR="00104356" w:rsidRPr="00307126">
        <w:rPr>
          <w:rFonts w:ascii="Times New Roman" w:hAnsi="Times New Roman"/>
        </w:rPr>
        <w:t xml:space="preserve">Finančného </w:t>
      </w:r>
      <w:r w:rsidRPr="00307126">
        <w:rPr>
          <w:rFonts w:ascii="Times New Roman" w:hAnsi="Times New Roman"/>
        </w:rPr>
        <w:t>ukončenia</w:t>
      </w:r>
      <w:r w:rsidR="00104356" w:rsidRPr="00307126">
        <w:rPr>
          <w:rFonts w:ascii="Times New Roman" w:hAnsi="Times New Roman"/>
        </w:rPr>
        <w:t xml:space="preserve"> Projektu</w:t>
      </w:r>
      <w:r w:rsidR="00D73FAF" w:rsidRPr="00307126">
        <w:rPr>
          <w:rFonts w:ascii="Times New Roman" w:hAnsi="Times New Roman"/>
        </w:rPr>
        <w:t>. Prijímateľ predkladá Následnú monitorovaciu správu</w:t>
      </w:r>
      <w:r w:rsidRPr="00307126">
        <w:rPr>
          <w:rFonts w:ascii="Times New Roman" w:hAnsi="Times New Roman"/>
        </w:rPr>
        <w:t xml:space="preserve"> do </w:t>
      </w:r>
      <w:r w:rsidR="00111BF5" w:rsidRPr="00307126">
        <w:rPr>
          <w:rFonts w:ascii="Times New Roman" w:hAnsi="Times New Roman"/>
        </w:rPr>
        <w:t>30</w:t>
      </w:r>
      <w:r w:rsidR="00E764D2" w:rsidRPr="00307126">
        <w:rPr>
          <w:rFonts w:ascii="Times New Roman" w:hAnsi="Times New Roman"/>
        </w:rPr>
        <w:t xml:space="preserve"> kalendárnych dní od uplynutia monitorovaného obdobia</w:t>
      </w:r>
      <w:r w:rsidRPr="00307126">
        <w:rPr>
          <w:rFonts w:ascii="Times New Roman" w:hAnsi="Times New Roman"/>
        </w:rPr>
        <w:t xml:space="preserve">. </w:t>
      </w:r>
      <w:r w:rsidR="009904B4" w:rsidRPr="00307126">
        <w:rPr>
          <w:rFonts w:ascii="Times New Roman" w:hAnsi="Times New Roman"/>
        </w:rPr>
        <w:t xml:space="preserve">Za prvé monitorované obdobie sa považuje obdobie od </w:t>
      </w:r>
      <w:r w:rsidR="000E6614" w:rsidRPr="00307126">
        <w:rPr>
          <w:rFonts w:ascii="Times New Roman" w:hAnsi="Times New Roman"/>
        </w:rPr>
        <w:t xml:space="preserve">ukončenia Realizácie </w:t>
      </w:r>
      <w:r w:rsidR="009904B4" w:rsidRPr="00307126">
        <w:rPr>
          <w:rFonts w:ascii="Times New Roman" w:hAnsi="Times New Roman"/>
        </w:rPr>
        <w:t xml:space="preserve">aktivít </w:t>
      </w:r>
      <w:r w:rsidR="00421105" w:rsidRPr="00307126">
        <w:rPr>
          <w:rFonts w:ascii="Times New Roman" w:hAnsi="Times New Roman"/>
        </w:rPr>
        <w:t>P</w:t>
      </w:r>
      <w:r w:rsidR="009904B4" w:rsidRPr="00307126">
        <w:rPr>
          <w:rFonts w:ascii="Times New Roman" w:hAnsi="Times New Roman"/>
        </w:rPr>
        <w:t xml:space="preserve">rojektu (t.j. kalendárny deň nasledujúci po poslednom dni monitorovaného obdobia záverečnej monitorovacej správy </w:t>
      </w:r>
      <w:r w:rsidR="00421105" w:rsidRPr="00307126">
        <w:rPr>
          <w:rFonts w:ascii="Times New Roman" w:hAnsi="Times New Roman"/>
        </w:rPr>
        <w:t>P</w:t>
      </w:r>
      <w:r w:rsidR="009904B4" w:rsidRPr="00307126">
        <w:rPr>
          <w:rFonts w:ascii="Times New Roman" w:hAnsi="Times New Roman"/>
        </w:rPr>
        <w:t>rojektu)</w:t>
      </w:r>
      <w:r w:rsidR="00D73FAF" w:rsidRPr="00307126">
        <w:rPr>
          <w:rFonts w:ascii="Times New Roman" w:hAnsi="Times New Roman"/>
        </w:rPr>
        <w:t xml:space="preserve"> do uplynutia 12 mesiacov odo dňa Finančného ukončenia Projektu</w:t>
      </w:r>
      <w:r w:rsidR="009904B4" w:rsidRPr="00307126">
        <w:rPr>
          <w:rFonts w:ascii="Times New Roman" w:hAnsi="Times New Roman"/>
        </w:rPr>
        <w:t>.</w:t>
      </w:r>
      <w:r w:rsidR="00421105" w:rsidRPr="00307126">
        <w:rPr>
          <w:rFonts w:ascii="Times New Roman" w:hAnsi="Times New Roman"/>
        </w:rPr>
        <w:t xml:space="preserve"> </w:t>
      </w:r>
      <w:r w:rsidR="009904B4" w:rsidRPr="00307126">
        <w:rPr>
          <w:rFonts w:ascii="Times New Roman" w:hAnsi="Times New Roman"/>
        </w:rPr>
        <w:t xml:space="preserve">Ďalšie následné monitorovacie správy sa predkladajú každých 12 mesiacov až do doby uplynutia </w:t>
      </w:r>
      <w:r w:rsidR="00924E42" w:rsidRPr="00307126">
        <w:rPr>
          <w:rFonts w:ascii="Times New Roman" w:hAnsi="Times New Roman"/>
        </w:rPr>
        <w:t xml:space="preserve">Obdobia </w:t>
      </w:r>
      <w:r w:rsidR="00421105" w:rsidRPr="00307126">
        <w:rPr>
          <w:rFonts w:ascii="Times New Roman" w:hAnsi="Times New Roman"/>
        </w:rPr>
        <w:t>U</w:t>
      </w:r>
      <w:r w:rsidR="009904B4" w:rsidRPr="00307126">
        <w:rPr>
          <w:rFonts w:ascii="Times New Roman" w:hAnsi="Times New Roman"/>
        </w:rPr>
        <w:t xml:space="preserve">držateľnosti </w:t>
      </w:r>
      <w:r w:rsidR="00924E42" w:rsidRPr="00307126">
        <w:rPr>
          <w:rFonts w:ascii="Times New Roman" w:hAnsi="Times New Roman"/>
        </w:rPr>
        <w:t>Projektu</w:t>
      </w:r>
      <w:r w:rsidR="009904B4" w:rsidRPr="00307126">
        <w:rPr>
          <w:rFonts w:ascii="Times New Roman" w:hAnsi="Times New Roman"/>
        </w:rPr>
        <w:t xml:space="preserve">. </w:t>
      </w:r>
    </w:p>
    <w:p w14:paraId="2BE3F074" w14:textId="77777777" w:rsidR="009F6941" w:rsidRPr="00307126" w:rsidRDefault="009F6941" w:rsidP="009F6941">
      <w:pPr>
        <w:spacing w:after="0" w:line="264" w:lineRule="auto"/>
        <w:ind w:left="540"/>
        <w:jc w:val="both"/>
        <w:rPr>
          <w:rFonts w:ascii="Times New Roman" w:hAnsi="Times New Roman"/>
        </w:rPr>
      </w:pPr>
      <w:r w:rsidRPr="00307126">
        <w:rPr>
          <w:rFonts w:ascii="Times New Roman" w:hAnsi="Times New Roman"/>
        </w:rPr>
        <w:t>Poskytovateľ je oprávnený neschváliť poslednú Následnú monitorovaciu správu najmä v prípadoch, ak:</w:t>
      </w:r>
    </w:p>
    <w:p w14:paraId="628C6D1A"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 xml:space="preserve">by tým ohrozil alebo znemožnil vysporiadanie Nezrovnalosti alebo iného porušenia Zmluvy o poskytnutí NFP s finančným dopadom, ktoré existujú v čase jej predloženia, </w:t>
      </w:r>
    </w:p>
    <w:p w14:paraId="40426BEA"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t>je v ITMS2014+ evidované akékoľvek podozrenie z Nezrovnalosti, najmä však v prípade súbežne prebiehajúceho trestného konania pre trestný čin súvisiaci s Projektom,</w:t>
      </w:r>
    </w:p>
    <w:p w14:paraId="4F32D84F" w14:textId="77777777" w:rsidR="009F6941" w:rsidRPr="00307126" w:rsidRDefault="009F6941" w:rsidP="009F6941">
      <w:pPr>
        <w:numPr>
          <w:ilvl w:val="2"/>
          <w:numId w:val="23"/>
        </w:numPr>
        <w:spacing w:after="0" w:line="264" w:lineRule="auto"/>
        <w:ind w:left="900"/>
        <w:jc w:val="both"/>
        <w:rPr>
          <w:rFonts w:ascii="Times New Roman" w:hAnsi="Times New Roman"/>
        </w:rPr>
      </w:pPr>
      <w:r w:rsidRPr="00307126">
        <w:rPr>
          <w:rFonts w:ascii="Times New Roman" w:hAnsi="Times New Roman"/>
        </w:rPr>
        <w:lastRenderedPageBreak/>
        <w:t xml:space="preserve">je Projekt predmetom výkonu auditu alebo kontroly Oprávnenými osobami v súlade s </w:t>
      </w:r>
      <w:r w:rsidR="000678BB" w:rsidRPr="00307126">
        <w:rPr>
          <w:rFonts w:ascii="Times New Roman" w:hAnsi="Times New Roman"/>
        </w:rPr>
        <w:t>článkom</w:t>
      </w:r>
      <w:r w:rsidRPr="00307126">
        <w:rPr>
          <w:rFonts w:ascii="Times New Roman" w:hAnsi="Times New Roman"/>
        </w:rPr>
        <w:t xml:space="preserve"> 12 VZP a zistenia počas prebiehajúceho auditu/kontroly predbežne obsahujú zistenia, ktoré by mohli zakladať Nezrovnalosť alebo iné porušenia Zmluvy o poskytnutí NFP s finančným dopadom.</w:t>
      </w:r>
    </w:p>
    <w:p w14:paraId="6CA1228B" w14:textId="77777777" w:rsidR="009F6941" w:rsidRPr="00307126" w:rsidRDefault="009F6941" w:rsidP="001631C3">
      <w:pPr>
        <w:spacing w:after="0" w:line="264" w:lineRule="auto"/>
        <w:ind w:left="540"/>
        <w:jc w:val="both"/>
        <w:rPr>
          <w:rFonts w:ascii="Times New Roman" w:hAnsi="Times New Roman"/>
        </w:rPr>
      </w:pPr>
    </w:p>
    <w:p w14:paraId="7CB71226" w14:textId="77777777" w:rsidR="00B7129C"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Prijímateľ je povinný predložiť Poskytovateľovi informácie o monitorovaných </w:t>
      </w:r>
      <w:r w:rsidR="0046707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v rozsahu a termíne určenom Poskytovateľom.</w:t>
      </w:r>
      <w:r w:rsidR="00F73A40" w:rsidRPr="00307126">
        <w:rPr>
          <w:rFonts w:ascii="Times New Roman" w:hAnsi="Times New Roman"/>
        </w:rPr>
        <w:t xml:space="preserve"> Prijímateľ je povinný Bezodkladne prostredníctvom ITMS2014+  informovať Poskytovateľa o začatí a ukončení realizácie každej hlavnej Aktivity Projektu.</w:t>
      </w:r>
      <w:r w:rsidR="00E764D2" w:rsidRPr="00307126">
        <w:rPr>
          <w:rFonts w:ascii="Times New Roman" w:hAnsi="Times New Roman"/>
        </w:rPr>
        <w:t xml:space="preserve"> Prijímateľ je povinný Bezodkladne prostredníctvom ITMS2014+ informovať Poskytovateľa o kalendárnom dni ukončenia Realizácie hlavných aktivít Projektu a kalendárnom dni ukončenia aktivít Projektu.</w:t>
      </w:r>
      <w:r w:rsidR="00F73A40" w:rsidRPr="00307126">
        <w:rPr>
          <w:rFonts w:ascii="Times New Roman" w:hAnsi="Times New Roman"/>
        </w:rPr>
        <w:t xml:space="preserve"> </w:t>
      </w:r>
      <w:commentRangeStart w:id="78"/>
      <w:r w:rsidR="0050148F" w:rsidRPr="00307126">
        <w:rPr>
          <w:rFonts w:ascii="Times New Roman" w:hAnsi="Times New Roman"/>
        </w:rPr>
        <w:t xml:space="preserve">Prijímateľ je povinný prostredníctvom ITMS2014+ poskytovať údaje o účastníkoch Projektu v rozsahu a termínoch určených Poskytovateľom. </w:t>
      </w:r>
      <w:commentRangeEnd w:id="78"/>
      <w:r w:rsidR="0050148F" w:rsidRPr="00307126">
        <w:rPr>
          <w:rStyle w:val="Odkaznakomentr"/>
          <w:rFonts w:ascii="Times New Roman" w:eastAsia="Times New Roman" w:hAnsi="Times New Roman"/>
          <w:sz w:val="22"/>
          <w:szCs w:val="22"/>
          <w:lang w:val="x-none" w:eastAsia="x-none"/>
        </w:rPr>
        <w:commentReference w:id="78"/>
      </w:r>
      <w:r w:rsidRPr="00307126">
        <w:rPr>
          <w:rFonts w:ascii="Times New Roman" w:hAnsi="Times New Roman"/>
        </w:rPr>
        <w:t>Na žiadosť Poskytovateľa je Prijímateľ povinný Bezodkladne alebo v inom termíne určenom Poskytovateľom predložiť aj iné informácie, dokumentáciu súvisiacu s charakterom a postavením Prijímateľa, s </w:t>
      </w:r>
      <w:r w:rsidR="00421105" w:rsidRPr="00307126">
        <w:rPr>
          <w:rFonts w:ascii="Times New Roman" w:hAnsi="Times New Roman"/>
        </w:rPr>
        <w:t xml:space="preserve">Realizáciou </w:t>
      </w:r>
      <w:r w:rsidRPr="00307126">
        <w:rPr>
          <w:rFonts w:ascii="Times New Roman" w:hAnsi="Times New Roman"/>
        </w:rPr>
        <w:t>Projektu, účelom Projektu, s </w:t>
      </w:r>
      <w:r w:rsidR="00D90309" w:rsidRPr="00307126">
        <w:rPr>
          <w:rFonts w:ascii="Times New Roman" w:hAnsi="Times New Roman"/>
        </w:rPr>
        <w:t xml:space="preserve">Aktivitami </w:t>
      </w:r>
      <w:r w:rsidRPr="00307126">
        <w:rPr>
          <w:rFonts w:ascii="Times New Roman" w:hAnsi="Times New Roman"/>
        </w:rPr>
        <w:t>Prijímateľa súvisiacimi s účelom Projektu, s vedením účtovníctva, a to aj mimo poskytovania do</w:t>
      </w:r>
      <w:r w:rsidR="0050148F" w:rsidRPr="00307126">
        <w:rPr>
          <w:rFonts w:ascii="Times New Roman" w:hAnsi="Times New Roman"/>
        </w:rPr>
        <w:t>plňujúcich</w:t>
      </w:r>
      <w:r w:rsidRPr="00307126">
        <w:rPr>
          <w:rFonts w:ascii="Times New Roman" w:hAnsi="Times New Roman"/>
        </w:rPr>
        <w:t xml:space="preserve"> monitorovacích údajov k </w:t>
      </w:r>
      <w:r w:rsidR="00D90309" w:rsidRPr="00307126">
        <w:rPr>
          <w:rFonts w:ascii="Times New Roman" w:hAnsi="Times New Roman"/>
        </w:rPr>
        <w:t xml:space="preserve">Žiadosti </w:t>
      </w:r>
      <w:r w:rsidRPr="00307126">
        <w:rPr>
          <w:rFonts w:ascii="Times New Roman" w:hAnsi="Times New Roman"/>
        </w:rPr>
        <w:t xml:space="preserve">o platbu, predkladania monitorovacích správ Projektu alebo poskytovania informácií o monitorovaných </w:t>
      </w:r>
      <w:r w:rsidR="00643AC9" w:rsidRPr="00307126">
        <w:rPr>
          <w:rFonts w:ascii="Times New Roman" w:hAnsi="Times New Roman"/>
        </w:rPr>
        <w:t xml:space="preserve">údajoch </w:t>
      </w:r>
      <w:r w:rsidRPr="00307126">
        <w:rPr>
          <w:rFonts w:ascii="Times New Roman" w:hAnsi="Times New Roman"/>
        </w:rPr>
        <w:t xml:space="preserve">na úrovni </w:t>
      </w:r>
      <w:r w:rsidR="00D90309" w:rsidRPr="00307126">
        <w:rPr>
          <w:rFonts w:ascii="Times New Roman" w:hAnsi="Times New Roman"/>
        </w:rPr>
        <w:t xml:space="preserve">Projektu </w:t>
      </w:r>
      <w:r w:rsidRPr="00307126">
        <w:rPr>
          <w:rFonts w:ascii="Times New Roman" w:hAnsi="Times New Roman"/>
        </w:rPr>
        <w:t xml:space="preserve">podľa prvej vety tohto odseku. </w:t>
      </w:r>
    </w:p>
    <w:p w14:paraId="16402C20" w14:textId="77777777" w:rsidR="00B7129C"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Prijímateľ je povinný </w:t>
      </w:r>
      <w:r w:rsidR="00D90309" w:rsidRPr="00307126">
        <w:rPr>
          <w:rFonts w:ascii="Times New Roman" w:hAnsi="Times New Roman"/>
        </w:rPr>
        <w:t xml:space="preserve">Bezodkladne </w:t>
      </w:r>
      <w:r w:rsidRPr="00307126">
        <w:rPr>
          <w:rFonts w:ascii="Times New Roman" w:hAnsi="Times New Roman"/>
        </w:rPr>
        <w:t xml:space="preserve">písomne informovať Poskytovateľa o začatí a ukončení akéhokoľvek súdneho, exekučného alebo správneho konania voči Prijímateľovi, o vzniku a zániku okolností vylučujúcich zodpovednosť, o všetkých zisteniach oprávnených osôb na výkon kontroly alebo auditu, prípadne iných kontrolných orgánov, ako aj o iných skutočnostiach, ktoré majú alebo môžu mať vplyv na realizáciu aktivít Projektu a/alebo na povahu a účel Projektu. </w:t>
      </w:r>
      <w:commentRangeStart w:id="79"/>
      <w:r w:rsidR="007F6C8D" w:rsidRPr="00307126">
        <w:rPr>
          <w:rFonts w:ascii="Times New Roman" w:hAnsi="Times New Roman"/>
        </w:rPr>
        <w:t>Prijímateľ je tiež povinný informovať Poskytovateľa o začatí a ukončení konkurzného konania a konkurzu, reštrukturalizačného konania a reštrukturalizácie, ako aj o vstupe Prijímateľa do likvidácie a jej ukončení</w:t>
      </w:r>
      <w:r w:rsidR="00810414" w:rsidRPr="00307126">
        <w:rPr>
          <w:rFonts w:ascii="Times New Roman" w:hAnsi="Times New Roman"/>
        </w:rPr>
        <w:t>.</w:t>
      </w:r>
      <w:commentRangeEnd w:id="79"/>
      <w:r w:rsidR="003D3D57" w:rsidRPr="00307126">
        <w:rPr>
          <w:rStyle w:val="Odkaznakomentr"/>
          <w:rFonts w:ascii="Times New Roman" w:eastAsia="Times New Roman" w:hAnsi="Times New Roman"/>
          <w:sz w:val="22"/>
          <w:szCs w:val="22"/>
          <w:lang w:val="x-none" w:eastAsia="x-none"/>
        </w:rPr>
        <w:commentReference w:id="79"/>
      </w:r>
      <w:r w:rsidR="00161823" w:rsidRPr="00307126">
        <w:rPr>
          <w:rFonts w:ascii="Times New Roman" w:hAnsi="Times New Roman"/>
        </w:rPr>
        <w:t xml:space="preserve"> </w:t>
      </w:r>
      <w:commentRangeStart w:id="80"/>
      <w:r w:rsidR="00161823" w:rsidRPr="00307126">
        <w:rPr>
          <w:rFonts w:ascii="Times New Roman" w:hAnsi="Times New Roman"/>
        </w:rPr>
        <w:t xml:space="preserve">Prijímateľ je povinný informovať Poskytovateľa o zavedení ozdravného režimu a zavedení nútenej správy. </w:t>
      </w:r>
      <w:commentRangeEnd w:id="80"/>
      <w:r w:rsidR="00161823" w:rsidRPr="00307126">
        <w:rPr>
          <w:rStyle w:val="Odkaznakomentr"/>
          <w:rFonts w:ascii="Times New Roman" w:eastAsia="Times New Roman" w:hAnsi="Times New Roman"/>
          <w:sz w:val="22"/>
          <w:szCs w:val="22"/>
          <w:lang w:val="x-none" w:eastAsia="x-none"/>
        </w:rPr>
        <w:commentReference w:id="80"/>
      </w:r>
    </w:p>
    <w:p w14:paraId="36E985E4" w14:textId="055A29B3" w:rsidR="009F6941" w:rsidRPr="00DC7E17" w:rsidRDefault="00B7129C" w:rsidP="009F6941">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Prijímateľ je zodpovedný za presnosť, správnosť, pravdivosť a úplnosť všetkých informácií poskytovaných Poskytovateľovi.</w:t>
      </w:r>
      <w:r w:rsidR="009F6941" w:rsidRPr="00307126">
        <w:rPr>
          <w:rFonts w:ascii="Times New Roman" w:hAnsi="Times New Roman"/>
        </w:rPr>
        <w:t xml:space="preserve"> Monitorovacie správy Projektu</w:t>
      </w:r>
      <w:r w:rsidR="00AB00F4">
        <w:rPr>
          <w:rFonts w:ascii="Times New Roman" w:hAnsi="Times New Roman"/>
        </w:rPr>
        <w:t xml:space="preserve"> </w:t>
      </w:r>
      <w:r w:rsidR="009F6941" w:rsidRPr="00307126">
        <w:rPr>
          <w:rFonts w:ascii="Times New Roman" w:hAnsi="Times New Roman"/>
        </w:rPr>
        <w:t>podlieha</w:t>
      </w:r>
      <w:r w:rsidR="00AB00F4">
        <w:rPr>
          <w:rFonts w:ascii="Times New Roman" w:hAnsi="Times New Roman"/>
        </w:rPr>
        <w:t>jú</w:t>
      </w:r>
      <w:r w:rsidR="009F6941" w:rsidRPr="00307126">
        <w:rPr>
          <w:rFonts w:ascii="Times New Roman" w:hAnsi="Times New Roman"/>
        </w:rPr>
        <w:t xml:space="preserve"> výkonu kontroly Poskytovateľom. </w:t>
      </w:r>
      <w:r w:rsidR="009F6941" w:rsidRPr="00DC7E17">
        <w:rPr>
          <w:rFonts w:ascii="Times New Roman" w:hAnsi="Times New Roman"/>
        </w:rPr>
        <w:t>Kontrola Doplňujúcich monitorovacích údajov k Žiadosti o platbu musí byť vykonávaná spolu s kontrolou Žiadosti o platbu minimálne formou administratívnej finančnej kontroly kontrolovanej osoby v zmysle zákona o finančnej kontrole a audite.</w:t>
      </w:r>
    </w:p>
    <w:p w14:paraId="37C2537F" w14:textId="77777777" w:rsidR="00107570" w:rsidRPr="00307126" w:rsidRDefault="00B7129C"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O</w:t>
      </w:r>
      <w:r w:rsidR="00CC2CD9" w:rsidRPr="00307126">
        <w:rPr>
          <w:rFonts w:ascii="Times New Roman" w:hAnsi="Times New Roman"/>
        </w:rPr>
        <w:t> </w:t>
      </w:r>
      <w:r w:rsidRPr="00307126">
        <w:rPr>
          <w:rFonts w:ascii="Times New Roman" w:hAnsi="Times New Roman"/>
        </w:rPr>
        <w:t>zm</w:t>
      </w:r>
      <w:r w:rsidR="00CC2CD9" w:rsidRPr="00307126">
        <w:rPr>
          <w:rFonts w:ascii="Times New Roman" w:hAnsi="Times New Roman"/>
        </w:rPr>
        <w:t xml:space="preserve">enách </w:t>
      </w:r>
      <w:r w:rsidRPr="00307126">
        <w:rPr>
          <w:rFonts w:ascii="Times New Roman" w:hAnsi="Times New Roman"/>
        </w:rPr>
        <w:t>týkajúcich sa Projektu je Prijímateľ povinný informovať Poskytovateľa v rozsahu podľa podmienok upravených v čl</w:t>
      </w:r>
      <w:r w:rsidR="009A4BEE" w:rsidRPr="00307126">
        <w:rPr>
          <w:rFonts w:ascii="Times New Roman" w:hAnsi="Times New Roman"/>
        </w:rPr>
        <w:t>ánku</w:t>
      </w:r>
      <w:r w:rsidRPr="00307126">
        <w:rPr>
          <w:rFonts w:ascii="Times New Roman" w:hAnsi="Times New Roman"/>
        </w:rPr>
        <w:t xml:space="preserve"> 6 </w:t>
      </w:r>
      <w:r w:rsidR="008804C8" w:rsidRPr="00307126">
        <w:rPr>
          <w:rFonts w:ascii="Times New Roman" w:hAnsi="Times New Roman"/>
        </w:rPr>
        <w:t>z</w:t>
      </w:r>
      <w:r w:rsidRPr="00307126">
        <w:rPr>
          <w:rFonts w:ascii="Times New Roman" w:hAnsi="Times New Roman"/>
        </w:rPr>
        <w:t>mluvy.</w:t>
      </w:r>
    </w:p>
    <w:p w14:paraId="3509F68B" w14:textId="77777777" w:rsidR="00BC2E06" w:rsidRPr="00307126" w:rsidRDefault="00BC2E06" w:rsidP="00C87FFC">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 xml:space="preserve">Poskytovateľ je oprávnený požadovať od Prijímateľa správy a informácie </w:t>
      </w:r>
      <w:r w:rsidR="00455CF2" w:rsidRPr="00307126">
        <w:rPr>
          <w:rFonts w:ascii="Times New Roman" w:hAnsi="Times New Roman"/>
        </w:rPr>
        <w:t>viažuce</w:t>
      </w:r>
      <w:r w:rsidRPr="00307126">
        <w:rPr>
          <w:rFonts w:ascii="Times New Roman" w:hAnsi="Times New Roman"/>
        </w:rPr>
        <w:t xml:space="preserve"> sa k Projektu aj nad rámec rozsahu </w:t>
      </w:r>
      <w:r w:rsidR="003D3F0F" w:rsidRPr="00307126">
        <w:rPr>
          <w:rFonts w:ascii="Times New Roman" w:hAnsi="Times New Roman"/>
        </w:rPr>
        <w:t>stanovenom v odseku 1 písm</w:t>
      </w:r>
      <w:r w:rsidR="000D0602" w:rsidRPr="00307126">
        <w:rPr>
          <w:rFonts w:ascii="Times New Roman" w:hAnsi="Times New Roman"/>
        </w:rPr>
        <w:t>enách</w:t>
      </w:r>
      <w:r w:rsidR="003D3F0F" w:rsidRPr="00307126">
        <w:rPr>
          <w:rFonts w:ascii="Times New Roman" w:hAnsi="Times New Roman"/>
        </w:rPr>
        <w:t xml:space="preserve"> a) až d) tohto článku </w:t>
      </w:r>
      <w:r w:rsidRPr="00307126">
        <w:rPr>
          <w:rFonts w:ascii="Times New Roman" w:hAnsi="Times New Roman"/>
        </w:rPr>
        <w:t>a Prijímateľ je povinný v lehotách stanovených Poskytovateľom tieto správy a informácie poskytnúť</w:t>
      </w:r>
      <w:r w:rsidR="00EE37BC" w:rsidRPr="00307126">
        <w:rPr>
          <w:rFonts w:ascii="Times New Roman" w:hAnsi="Times New Roman"/>
        </w:rPr>
        <w:t>, pričom zo strany Poskytovateľa nesmie ísť o šikanózny výkon práva</w:t>
      </w:r>
      <w:r w:rsidRPr="00307126">
        <w:rPr>
          <w:rFonts w:ascii="Times New Roman" w:hAnsi="Times New Roman"/>
        </w:rPr>
        <w:t xml:space="preserve">. </w:t>
      </w:r>
    </w:p>
    <w:p w14:paraId="5A44104E" w14:textId="65F99C9A" w:rsidR="00C2645E" w:rsidRPr="00307126" w:rsidRDefault="00291178" w:rsidP="00C2645E">
      <w:pPr>
        <w:numPr>
          <w:ilvl w:val="0"/>
          <w:numId w:val="43"/>
        </w:numPr>
        <w:tabs>
          <w:tab w:val="clear" w:pos="900"/>
          <w:tab w:val="num" w:pos="540"/>
        </w:tabs>
        <w:spacing w:line="264" w:lineRule="auto"/>
        <w:ind w:left="540" w:hanging="540"/>
        <w:jc w:val="both"/>
        <w:rPr>
          <w:rFonts w:ascii="Times New Roman" w:hAnsi="Times New Roman"/>
        </w:rPr>
      </w:pPr>
      <w:commentRangeStart w:id="81"/>
      <w:commentRangeStart w:id="82"/>
      <w:r w:rsidRPr="00307126">
        <w:rPr>
          <w:rFonts w:ascii="Times New Roman" w:hAnsi="Times New Roman"/>
          <w:bCs/>
        </w:rPr>
        <w:t xml:space="preserve">O zmene podmienok pre projekty generujúce príjem (podľa </w:t>
      </w:r>
      <w:r w:rsidR="000678BB" w:rsidRPr="00307126">
        <w:rPr>
          <w:rFonts w:ascii="Times New Roman" w:hAnsi="Times New Roman"/>
          <w:bCs/>
        </w:rPr>
        <w:t>článku</w:t>
      </w:r>
      <w:r w:rsidRPr="00307126">
        <w:rPr>
          <w:rFonts w:ascii="Times New Roman" w:hAnsi="Times New Roman"/>
          <w:bCs/>
        </w:rPr>
        <w:t xml:space="preserve"> 61 a 65 ods</w:t>
      </w:r>
      <w:r w:rsidR="000D0602" w:rsidRPr="00307126">
        <w:rPr>
          <w:rFonts w:ascii="Times New Roman" w:hAnsi="Times New Roman"/>
          <w:bCs/>
        </w:rPr>
        <w:t>ek</w:t>
      </w:r>
      <w:r w:rsidRPr="00307126">
        <w:rPr>
          <w:rFonts w:ascii="Times New Roman" w:hAnsi="Times New Roman"/>
          <w:bCs/>
        </w:rPr>
        <w:t xml:space="preserve"> 8 všeobecného nariadenia) je Prijímateľ povinný informovať Poskytovateľa v monitorovacích správach projektu v súlade s ods. 1 tohto článku VZP v rozsahu podľa požiadaviek Poskytovateľa.</w:t>
      </w:r>
      <w:commentRangeEnd w:id="81"/>
      <w:commentRangeEnd w:id="82"/>
      <w:r w:rsidRPr="00834F40">
        <w:rPr>
          <w:rStyle w:val="Odkaznakomentr"/>
          <w:rFonts w:ascii="Times New Roman" w:eastAsia="Times New Roman" w:hAnsi="Times New Roman"/>
          <w:sz w:val="22"/>
          <w:szCs w:val="22"/>
          <w:lang w:val="x-none" w:eastAsia="x-none"/>
        </w:rPr>
        <w:commentReference w:id="81"/>
      </w:r>
      <w:r w:rsidRPr="00307126">
        <w:rPr>
          <w:rStyle w:val="Odkaznakomentr"/>
          <w:rFonts w:ascii="Times New Roman" w:eastAsia="Times New Roman" w:hAnsi="Times New Roman"/>
          <w:sz w:val="22"/>
          <w:szCs w:val="22"/>
          <w:lang w:val="x-none" w:eastAsia="x-none"/>
        </w:rPr>
        <w:commentReference w:id="82"/>
      </w:r>
      <w:r w:rsidR="00924E42" w:rsidRPr="00307126">
        <w:rPr>
          <w:rFonts w:ascii="Times New Roman" w:hAnsi="Times New Roman"/>
          <w:bCs/>
        </w:rPr>
        <w:t xml:space="preserve"> </w:t>
      </w:r>
      <w:r w:rsidR="00924E42" w:rsidRPr="00307126">
        <w:rPr>
          <w:rFonts w:ascii="Times New Roman" w:hAnsi="Times New Roman"/>
        </w:rPr>
        <w:t xml:space="preserve">Pri vypracovaní aktualizovanej Finančnej analýzy je </w:t>
      </w:r>
      <w:r w:rsidR="00924E42" w:rsidRPr="00307126">
        <w:rPr>
          <w:rFonts w:ascii="Times New Roman" w:hAnsi="Times New Roman"/>
        </w:rPr>
        <w:lastRenderedPageBreak/>
        <w:t>Prijímateľ povinný zohľadniť všetky príjmy, ktoré neboli zohľadnené pri predložení žiadosti o NFP.</w:t>
      </w:r>
      <w:r w:rsidR="00924E42" w:rsidRPr="00307126">
        <w:rPr>
          <w:rFonts w:ascii="Times New Roman" w:hAnsi="Times New Roman"/>
          <w:bCs/>
        </w:rPr>
        <w:t xml:space="preserve"> Pri Projektoch generujúcich príjmy podľa </w:t>
      </w:r>
      <w:r w:rsidR="00924E42" w:rsidRPr="00307126">
        <w:rPr>
          <w:rFonts w:ascii="Times New Roman" w:eastAsia="SimSun" w:hAnsi="Times New Roman"/>
          <w:bCs/>
        </w:rPr>
        <w:t>článku 61 ods</w:t>
      </w:r>
      <w:r w:rsidR="001D3560" w:rsidRPr="00307126">
        <w:rPr>
          <w:rFonts w:ascii="Times New Roman" w:eastAsia="SimSun" w:hAnsi="Times New Roman"/>
          <w:bCs/>
        </w:rPr>
        <w:t>ek</w:t>
      </w:r>
      <w:r w:rsidR="00924E42" w:rsidRPr="00307126">
        <w:rPr>
          <w:rFonts w:ascii="Times New Roman" w:eastAsia="SimSun" w:hAnsi="Times New Roman"/>
          <w:bCs/>
        </w:rPr>
        <w:t xml:space="preserve"> 3 písm</w:t>
      </w:r>
      <w:r w:rsidR="000D0602" w:rsidRPr="00307126">
        <w:rPr>
          <w:rFonts w:ascii="Times New Roman" w:eastAsia="SimSun" w:hAnsi="Times New Roman"/>
          <w:bCs/>
        </w:rPr>
        <w:t>eno</w:t>
      </w:r>
      <w:r w:rsidR="00924E42" w:rsidRPr="00307126">
        <w:rPr>
          <w:rFonts w:ascii="Times New Roman" w:eastAsia="SimSun" w:hAnsi="Times New Roman"/>
          <w:bCs/>
        </w:rPr>
        <w:t xml:space="preserve"> b) všeobecného nariadenia </w:t>
      </w:r>
      <w:r w:rsidR="00924E42" w:rsidRPr="00307126">
        <w:rPr>
          <w:rFonts w:ascii="Times New Roman" w:hAnsi="Times New Roman"/>
          <w:bCs/>
        </w:rPr>
        <w:t xml:space="preserve">Prijímateľ predkladá aktualizovanú Finančnú analýzu spolu s Následnou monitorovacou správou s príznakom „posledná“. Pri Projektoch generujúcich príjmy podľa </w:t>
      </w:r>
      <w:r w:rsidR="00924E42" w:rsidRPr="00307126">
        <w:rPr>
          <w:rFonts w:ascii="Times New Roman" w:eastAsia="SimSun" w:hAnsi="Times New Roman"/>
          <w:bCs/>
        </w:rPr>
        <w:t>článku 61 ods</w:t>
      </w:r>
      <w:r w:rsidR="001D3560" w:rsidRPr="00307126">
        <w:rPr>
          <w:rFonts w:ascii="Times New Roman" w:eastAsia="SimSun" w:hAnsi="Times New Roman"/>
          <w:bCs/>
        </w:rPr>
        <w:t>ek</w:t>
      </w:r>
      <w:r w:rsidR="00924E42" w:rsidRPr="00307126">
        <w:rPr>
          <w:rFonts w:ascii="Times New Roman" w:eastAsia="SimSun" w:hAnsi="Times New Roman"/>
          <w:bCs/>
        </w:rPr>
        <w:t xml:space="preserve"> 6 všeobecného nariadenia, pri ktorých</w:t>
      </w:r>
      <w:r w:rsidR="00924E42" w:rsidRPr="00307126">
        <w:rPr>
          <w:rFonts w:ascii="Times New Roman" w:hAnsi="Times New Roman"/>
          <w:bCs/>
        </w:rPr>
        <w:t xml:space="preserve"> </w:t>
      </w:r>
      <w:r w:rsidR="00924E42" w:rsidRPr="00307126">
        <w:rPr>
          <w:rFonts w:ascii="Times New Roman" w:hAnsi="Times New Roman"/>
        </w:rPr>
        <w:t>nie je možné dopredu objektívne odhadnúť príjem Prijímateľ predkladá Finančnú analýzu s kalkuláciou Čistých príjmov spolu s treťou Následnou monitorovacou správou.</w:t>
      </w:r>
      <w:r w:rsidR="00924E42" w:rsidRPr="00307126">
        <w:rPr>
          <w:rFonts w:ascii="Times New Roman" w:hAnsi="Times New Roman"/>
          <w:b/>
        </w:rPr>
        <w:t xml:space="preserve"> </w:t>
      </w:r>
      <w:r w:rsidR="00924E42" w:rsidRPr="00307126">
        <w:rPr>
          <w:rFonts w:ascii="Times New Roman" w:hAnsi="Times New Roman"/>
          <w:bCs/>
        </w:rPr>
        <w:t>Pri</w:t>
      </w:r>
      <w:r w:rsidR="00924E42" w:rsidRPr="00307126">
        <w:rPr>
          <w:rFonts w:ascii="Times New Roman" w:hAnsi="Times New Roman"/>
        </w:rPr>
        <w:t xml:space="preserve"> Projektoch generujúcich príjmy podľa článku 65 ods</w:t>
      </w:r>
      <w:r w:rsidR="001D3560" w:rsidRPr="00307126">
        <w:rPr>
          <w:rFonts w:ascii="Times New Roman" w:hAnsi="Times New Roman"/>
        </w:rPr>
        <w:t>ek</w:t>
      </w:r>
      <w:r w:rsidR="00924E42" w:rsidRPr="00307126">
        <w:rPr>
          <w:rFonts w:ascii="Times New Roman" w:hAnsi="Times New Roman"/>
        </w:rPr>
        <w:t xml:space="preserve"> 8 všeobecného nariadenia, ktoré vytvárajú Čisté príjmy počas Realizácie Projektu, ktorých celkové oprávnené výdavky sú rovné alebo nižšie ako 1 000 000 EUR, avšak vyššie ako 50 000 EUR, Prijímateľ </w:t>
      </w:r>
      <w:r w:rsidR="00C2645E" w:rsidRPr="00307126">
        <w:rPr>
          <w:rFonts w:ascii="Times New Roman" w:hAnsi="Times New Roman"/>
        </w:rPr>
        <w:t>má povinnosť deklarovať čisté príjmy v monitorovacej správe s príznakom „záverečná“ a rovnako ich aj vysporiadať a to najneskôr pred schválením záverečnej žiadosti o platbu</w:t>
      </w:r>
      <w:r w:rsidR="00924E42" w:rsidRPr="00307126">
        <w:rPr>
          <w:rFonts w:ascii="Times New Roman" w:hAnsi="Times New Roman"/>
        </w:rPr>
        <w:t xml:space="preserve">. </w:t>
      </w:r>
      <w:r w:rsidR="00924E42" w:rsidRPr="00307126">
        <w:rPr>
          <w:rFonts w:ascii="Times New Roman" w:hAnsi="Times New Roman"/>
          <w:bCs/>
        </w:rPr>
        <w:t>Na</w:t>
      </w:r>
      <w:r w:rsidR="00924E42" w:rsidRPr="00307126">
        <w:rPr>
          <w:rFonts w:ascii="Times New Roman" w:hAnsi="Times New Roman"/>
        </w:rPr>
        <w:t xml:space="preserve"> Projekty generujúce príjmy, ktorých celkové oprávnené výdavky sú rovné alebo nižšie ako 50 000 EUR, sa nevzťahuje povinnosť monitorovania Čistých príjmov.</w:t>
      </w:r>
    </w:p>
    <w:p w14:paraId="00326A10" w14:textId="77777777" w:rsidR="006071B1" w:rsidRDefault="006071B1" w:rsidP="00795CF6">
      <w:pPr>
        <w:numPr>
          <w:ilvl w:val="0"/>
          <w:numId w:val="43"/>
        </w:numPr>
        <w:tabs>
          <w:tab w:val="clear" w:pos="900"/>
          <w:tab w:val="num" w:pos="540"/>
        </w:tabs>
        <w:spacing w:line="264" w:lineRule="auto"/>
        <w:ind w:left="540" w:hanging="540"/>
        <w:jc w:val="both"/>
        <w:rPr>
          <w:rFonts w:ascii="Times New Roman" w:hAnsi="Times New Roman"/>
        </w:rPr>
      </w:pPr>
      <w:r w:rsidRPr="00307126">
        <w:rPr>
          <w:rFonts w:ascii="Times New Roman" w:hAnsi="Times New Roman"/>
        </w:rPr>
        <w:t>Prijímateľ je povinný informovať Poskytovateľa o dodaní tovarov, poskytnutí služieb alebo vykonaní stavebných prác, ktoré boli dodané/poskytn</w:t>
      </w:r>
      <w:r w:rsidR="00CD6A7A" w:rsidRPr="00307126">
        <w:rPr>
          <w:rFonts w:ascii="Times New Roman" w:hAnsi="Times New Roman"/>
        </w:rPr>
        <w:t>uté alebo vykonané po uhradení P</w:t>
      </w:r>
      <w:r w:rsidRPr="00307126">
        <w:rPr>
          <w:rFonts w:ascii="Times New Roman" w:hAnsi="Times New Roman"/>
        </w:rPr>
        <w:t xml:space="preserve">reddavkovej platby Prijímateľom Dodávateľovi, a to zaslaním zúčtovacej faktúry a prípadne ďalšej podpornej dokumentácie vo formáte Doplňujúcich údajov k preukázaniu dodania predmetu plnenia. Prijímateľ je povinný informovať Poskytovateľa o dodaní tovarov, poskytnutí služieb alebo vykonaní stavebných prác </w:t>
      </w:r>
      <w:r w:rsidR="006D20C2" w:rsidRPr="00307126">
        <w:rPr>
          <w:rFonts w:ascii="Times New Roman" w:hAnsi="Times New Roman"/>
        </w:rPr>
        <w:t>B</w:t>
      </w:r>
      <w:r w:rsidRPr="00307126">
        <w:rPr>
          <w:rFonts w:ascii="Times New Roman" w:hAnsi="Times New Roman"/>
        </w:rPr>
        <w:t xml:space="preserve">ezodkladne po ich dodaní, poskytnutí alebo vykonaní, </w:t>
      </w:r>
      <w:commentRangeStart w:id="83"/>
      <w:r w:rsidRPr="00307126">
        <w:rPr>
          <w:rFonts w:ascii="Times New Roman" w:hAnsi="Times New Roman"/>
        </w:rPr>
        <w:t>nie však neskôr ako v lehote určenej Poskytovateľom</w:t>
      </w:r>
      <w:commentRangeEnd w:id="83"/>
      <w:r w:rsidRPr="00307126">
        <w:rPr>
          <w:rStyle w:val="Odkaznakomentr"/>
          <w:rFonts w:ascii="Times New Roman" w:hAnsi="Times New Roman"/>
          <w:sz w:val="22"/>
          <w:szCs w:val="22"/>
          <w:lang w:val="x-none" w:eastAsia="x-none"/>
        </w:rPr>
        <w:commentReference w:id="83"/>
      </w:r>
      <w:r w:rsidR="00C53921" w:rsidRPr="00307126">
        <w:rPr>
          <w:rFonts w:ascii="Times New Roman" w:hAnsi="Times New Roman"/>
        </w:rPr>
        <w:t>.</w:t>
      </w:r>
    </w:p>
    <w:p w14:paraId="291BA69B" w14:textId="77777777" w:rsidR="00107570" w:rsidRPr="00307126" w:rsidRDefault="00107570" w:rsidP="006C26E2">
      <w:pPr>
        <w:pStyle w:val="Nadpis1"/>
        <w:tabs>
          <w:tab w:val="left" w:pos="1440"/>
        </w:tabs>
        <w:spacing w:line="264" w:lineRule="auto"/>
        <w:jc w:val="both"/>
        <w:rPr>
          <w:rFonts w:ascii="Times New Roman" w:hAnsi="Times New Roman"/>
          <w:kern w:val="0"/>
          <w:sz w:val="22"/>
          <w:szCs w:val="22"/>
          <w:lang w:val="sk-SK"/>
        </w:rPr>
      </w:pPr>
      <w:r w:rsidRPr="00307126">
        <w:rPr>
          <w:rFonts w:ascii="Times New Roman" w:hAnsi="Times New Roman"/>
          <w:kern w:val="0"/>
          <w:sz w:val="22"/>
          <w:szCs w:val="22"/>
        </w:rPr>
        <w:t xml:space="preserve">Článok 5  </w:t>
      </w:r>
      <w:r w:rsidRPr="00307126">
        <w:rPr>
          <w:rFonts w:ascii="Times New Roman" w:hAnsi="Times New Roman"/>
          <w:kern w:val="0"/>
          <w:sz w:val="22"/>
          <w:szCs w:val="22"/>
        </w:rPr>
        <w:tab/>
      </w:r>
      <w:r w:rsidR="00776169" w:rsidRPr="00307126">
        <w:rPr>
          <w:rFonts w:ascii="Times New Roman" w:hAnsi="Times New Roman"/>
          <w:kern w:val="0"/>
          <w:sz w:val="22"/>
          <w:szCs w:val="22"/>
        </w:rPr>
        <w:t> </w:t>
      </w:r>
      <w:r w:rsidR="00776169" w:rsidRPr="00307126">
        <w:rPr>
          <w:rFonts w:ascii="Times New Roman" w:hAnsi="Times New Roman"/>
          <w:kern w:val="0"/>
          <w:sz w:val="22"/>
          <w:szCs w:val="22"/>
          <w:lang w:val="sk-SK"/>
        </w:rPr>
        <w:t>INFORMOVANIE A KOMUNIKÁCIA</w:t>
      </w:r>
    </w:p>
    <w:p w14:paraId="24D34408" w14:textId="77777777" w:rsidR="00D07F80" w:rsidRPr="00307126" w:rsidRDefault="00D07F80" w:rsidP="00C87FFC">
      <w:pPr>
        <w:numPr>
          <w:ilvl w:val="0"/>
          <w:numId w:val="24"/>
        </w:numPr>
        <w:tabs>
          <w:tab w:val="clear" w:pos="360"/>
          <w:tab w:val="num" w:pos="426"/>
        </w:tabs>
        <w:spacing w:before="120" w:line="264" w:lineRule="auto"/>
        <w:ind w:left="426" w:hanging="426"/>
        <w:jc w:val="both"/>
        <w:rPr>
          <w:rFonts w:ascii="Times New Roman" w:hAnsi="Times New Roman"/>
        </w:rPr>
      </w:pPr>
      <w:r w:rsidRPr="00307126">
        <w:rPr>
          <w:rFonts w:ascii="Times New Roman" w:hAnsi="Times New Roman"/>
        </w:rPr>
        <w:t>Prijímateľ je povinný počas platnosti a účinnosti Zmluvy o poskytnutí NFP informovať verejnosť o príspevku, ktorý na základe Zmluvy o poskytnutí NFP získa, resp. získal formou NFP prostredníctvom opatrení v oblasti informovania a komunikácie uvedených v tomto článku VZP, ostatných ustanov</w:t>
      </w:r>
      <w:r w:rsidR="00924E42" w:rsidRPr="00307126">
        <w:rPr>
          <w:rFonts w:ascii="Times New Roman" w:hAnsi="Times New Roman"/>
        </w:rPr>
        <w:t>en</w:t>
      </w:r>
      <w:r w:rsidRPr="00307126">
        <w:rPr>
          <w:rFonts w:ascii="Times New Roman" w:hAnsi="Times New Roman"/>
        </w:rPr>
        <w:t xml:space="preserve">í Zmluvy o poskytnutí NFP a Právnych dokumentov. </w:t>
      </w:r>
    </w:p>
    <w:p w14:paraId="57E59FDA" w14:textId="77777777" w:rsidR="00D07F80" w:rsidRPr="00307126" w:rsidRDefault="00D07F80" w:rsidP="006C26E2">
      <w:pPr>
        <w:numPr>
          <w:ilvl w:val="0"/>
          <w:numId w:val="24"/>
        </w:numPr>
        <w:spacing w:before="120" w:line="264" w:lineRule="auto"/>
        <w:jc w:val="both"/>
        <w:rPr>
          <w:rFonts w:ascii="Times New Roman" w:hAnsi="Times New Roman"/>
        </w:rPr>
      </w:pPr>
      <w:r w:rsidRPr="00307126">
        <w:rPr>
          <w:rFonts w:ascii="Times New Roman" w:hAnsi="Times New Roman"/>
        </w:rPr>
        <w:t>Prijímateľ sa zaväzuje, že všetky opatrenia v oblasti informovania a komunikácie zamerané na verejnosť budú obsahovať nasledujúce informácie:</w:t>
      </w:r>
    </w:p>
    <w:p w14:paraId="1F3249D6" w14:textId="77777777" w:rsidR="00D07F80" w:rsidRPr="00307126" w:rsidRDefault="00D07F80" w:rsidP="006C26E2">
      <w:pPr>
        <w:numPr>
          <w:ilvl w:val="1"/>
          <w:numId w:val="24"/>
        </w:numPr>
        <w:spacing w:after="0" w:line="264" w:lineRule="auto"/>
        <w:jc w:val="both"/>
        <w:rPr>
          <w:rFonts w:ascii="Times New Roman" w:hAnsi="Times New Roman"/>
        </w:rPr>
      </w:pPr>
      <w:r w:rsidRPr="00307126">
        <w:rPr>
          <w:rFonts w:ascii="Times New Roman" w:hAnsi="Times New Roman"/>
        </w:rPr>
        <w:t>odkaz na Európsku úniu a znak Európskej únie</w:t>
      </w:r>
      <w:r w:rsidR="000F414D" w:rsidRPr="00307126">
        <w:rPr>
          <w:rFonts w:ascii="Times New Roman" w:hAnsi="Times New Roman"/>
        </w:rPr>
        <w:t xml:space="preserve"> v súlade s požadovanými grafickými štandardmi</w:t>
      </w:r>
      <w:r w:rsidRPr="00307126">
        <w:rPr>
          <w:rFonts w:ascii="Times New Roman" w:hAnsi="Times New Roman"/>
        </w:rPr>
        <w:t>;</w:t>
      </w:r>
    </w:p>
    <w:p w14:paraId="67474FD6" w14:textId="59E75E06" w:rsidR="001631C3" w:rsidRPr="00307126" w:rsidRDefault="001631C3" w:rsidP="006C26E2">
      <w:pPr>
        <w:numPr>
          <w:ilvl w:val="1"/>
          <w:numId w:val="24"/>
        </w:numPr>
        <w:spacing w:after="0" w:line="264" w:lineRule="auto"/>
        <w:jc w:val="both"/>
        <w:rPr>
          <w:rFonts w:ascii="Times New Roman" w:hAnsi="Times New Roman"/>
        </w:rPr>
      </w:pPr>
    </w:p>
    <w:p w14:paraId="35CEAE51" w14:textId="77777777" w:rsidR="000E6614" w:rsidRPr="00307126" w:rsidRDefault="00D07F80" w:rsidP="003311ED">
      <w:pPr>
        <w:spacing w:after="0" w:line="264" w:lineRule="auto"/>
        <w:jc w:val="both"/>
        <w:rPr>
          <w:rFonts w:ascii="Times New Roman" w:hAnsi="Times New Roman"/>
        </w:rPr>
      </w:pPr>
      <w:r w:rsidRPr="00307126">
        <w:rPr>
          <w:rFonts w:ascii="Times New Roman" w:hAnsi="Times New Roman"/>
        </w:rPr>
        <w:t xml:space="preserve">odkaz na príslušný fond alebo fondy, ktorý spolufinancuje Projekt s použitím nasledujúcich označení </w:t>
      </w:r>
      <w:r w:rsidR="00810414" w:rsidRPr="00307126">
        <w:rPr>
          <w:rFonts w:ascii="Times New Roman" w:hAnsi="Times New Roman"/>
        </w:rPr>
        <w:t xml:space="preserve">EFRR </w:t>
      </w:r>
      <w:r w:rsidRPr="00307126">
        <w:rPr>
          <w:rFonts w:ascii="Times New Roman" w:hAnsi="Times New Roman"/>
        </w:rPr>
        <w:t>– Európsky fond regionálneho rozvoja, ESF – Európsky sociálny fond, ENRF – Európsky námorný a rybársky fond a KF – Kohézny fond; ak je Projekt financovaný z viac ako jedného fondu, odkaz podľa predchádzajúcej vety môže prijímateľ nahradiť odkazom na EŠIF – európske štrukturálne a investičné fondy</w:t>
      </w:r>
      <w:r w:rsidR="00F47149" w:rsidRPr="00307126">
        <w:rPr>
          <w:rFonts w:ascii="Times New Roman" w:hAnsi="Times New Roman"/>
        </w:rPr>
        <w:t>, pričom odkaz na príslušný fond sa vykoná formou nasledujúceho vyhlásenia: „Tento projekt je podporený z ...... “, pričom sa doplní konkrétny EŠIF, z ktorého sa poskytuje financovanie Projektu</w:t>
      </w:r>
      <w:r w:rsidRPr="00307126">
        <w:rPr>
          <w:rFonts w:ascii="Times New Roman" w:hAnsi="Times New Roman"/>
        </w:rPr>
        <w:t>;</w:t>
      </w:r>
    </w:p>
    <w:p w14:paraId="550230A4" w14:textId="77777777" w:rsidR="00D07F80" w:rsidRPr="00307126" w:rsidRDefault="000E6614" w:rsidP="00F47149">
      <w:pPr>
        <w:numPr>
          <w:ilvl w:val="1"/>
          <w:numId w:val="24"/>
        </w:numPr>
        <w:spacing w:after="0" w:line="264" w:lineRule="auto"/>
        <w:jc w:val="both"/>
        <w:rPr>
          <w:rFonts w:ascii="Times New Roman" w:hAnsi="Times New Roman"/>
        </w:rPr>
      </w:pPr>
      <w:r w:rsidRPr="00307126">
        <w:rPr>
          <w:rFonts w:ascii="Times New Roman" w:hAnsi="Times New Roman"/>
        </w:rPr>
        <w:t>logo príslušného OP.</w:t>
      </w:r>
    </w:p>
    <w:p w14:paraId="5010EDE7"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Ak má </w:t>
      </w:r>
      <w:r w:rsidR="00D90309" w:rsidRPr="00307126">
        <w:rPr>
          <w:rFonts w:ascii="Times New Roman" w:hAnsi="Times New Roman"/>
        </w:rPr>
        <w:t>P</w:t>
      </w:r>
      <w:r w:rsidRPr="00307126">
        <w:rPr>
          <w:rFonts w:ascii="Times New Roman" w:hAnsi="Times New Roman"/>
        </w:rPr>
        <w:t xml:space="preserve">rijímateľ zriadené webové sídlo, je povinný počas Realizácie aktivít Projektu uverejniť na svojom webovom sídle krátky opis </w:t>
      </w:r>
      <w:r w:rsidR="00D90309" w:rsidRPr="00307126">
        <w:rPr>
          <w:rFonts w:ascii="Times New Roman" w:hAnsi="Times New Roman"/>
        </w:rPr>
        <w:t>P</w:t>
      </w:r>
      <w:r w:rsidRPr="00307126">
        <w:rPr>
          <w:rFonts w:ascii="Times New Roman" w:hAnsi="Times New Roman"/>
        </w:rPr>
        <w:t xml:space="preserve">rojektu, vrátane popisu cieľov a výsledkov </w:t>
      </w:r>
      <w:r w:rsidR="00D90309" w:rsidRPr="00307126">
        <w:rPr>
          <w:rFonts w:ascii="Times New Roman" w:hAnsi="Times New Roman"/>
        </w:rPr>
        <w:t>P</w:t>
      </w:r>
      <w:r w:rsidRPr="00307126">
        <w:rPr>
          <w:rFonts w:ascii="Times New Roman" w:hAnsi="Times New Roman"/>
        </w:rPr>
        <w:t xml:space="preserve">rojektu. Rozsah informácie zverejnenej na webovom sídle </w:t>
      </w:r>
      <w:r w:rsidR="00D90309" w:rsidRPr="00307126">
        <w:rPr>
          <w:rFonts w:ascii="Times New Roman" w:hAnsi="Times New Roman"/>
        </w:rPr>
        <w:t xml:space="preserve">Prijímateľa </w:t>
      </w:r>
      <w:r w:rsidRPr="00307126">
        <w:rPr>
          <w:rFonts w:ascii="Times New Roman" w:hAnsi="Times New Roman"/>
        </w:rPr>
        <w:t xml:space="preserve">musí byť primeraný výške poskytovaného </w:t>
      </w:r>
      <w:r w:rsidR="00924E42" w:rsidRPr="00307126">
        <w:rPr>
          <w:rFonts w:ascii="Times New Roman" w:hAnsi="Times New Roman"/>
        </w:rPr>
        <w:t xml:space="preserve">NFP </w:t>
      </w:r>
      <w:r w:rsidRPr="00307126">
        <w:rPr>
          <w:rFonts w:ascii="Times New Roman" w:hAnsi="Times New Roman"/>
        </w:rPr>
        <w:t xml:space="preserve">a musí zdôrazňovať finančnú podporu z Európskej únie. </w:t>
      </w:r>
    </w:p>
    <w:p w14:paraId="34838718"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lastRenderedPageBreak/>
        <w:t>V prípade projektov spolufinancovaných z </w:t>
      </w:r>
      <w:r w:rsidR="00810414" w:rsidRPr="00307126">
        <w:rPr>
          <w:rFonts w:ascii="Times New Roman" w:hAnsi="Times New Roman"/>
        </w:rPr>
        <w:t xml:space="preserve">EFRR </w:t>
      </w:r>
      <w:r w:rsidRPr="00307126">
        <w:rPr>
          <w:rFonts w:ascii="Times New Roman" w:hAnsi="Times New Roman"/>
        </w:rPr>
        <w:t xml:space="preserve">alebo KF je </w:t>
      </w:r>
      <w:r w:rsidR="00D90309" w:rsidRPr="00307126">
        <w:rPr>
          <w:rFonts w:ascii="Times New Roman" w:hAnsi="Times New Roman"/>
        </w:rPr>
        <w:t xml:space="preserve">Prijímateľ </w:t>
      </w:r>
      <w:r w:rsidRPr="00307126">
        <w:rPr>
          <w:rFonts w:ascii="Times New Roman" w:hAnsi="Times New Roman"/>
        </w:rPr>
        <w:t>povinný zabezpečiť počas Realizácie aktivít Projektu inštaláciu dočasného pútača na mieste realizácie Projektu, ktorý spĺňa tieto podmienky:</w:t>
      </w:r>
    </w:p>
    <w:p w14:paraId="34E264D5"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Celková výška NFP na Projekt presahuje 500 000 EUR a</w:t>
      </w:r>
    </w:p>
    <w:p w14:paraId="6C43134C"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Projekt spočíva vo financovaní infraštruktúry  alebo stavebných činností.</w:t>
      </w:r>
    </w:p>
    <w:p w14:paraId="6448353B" w14:textId="77777777" w:rsidR="00D07F80" w:rsidRPr="00307126" w:rsidRDefault="00D07F80" w:rsidP="006C26E2">
      <w:pPr>
        <w:tabs>
          <w:tab w:val="num" w:pos="1980"/>
        </w:tabs>
        <w:spacing w:before="120" w:line="264" w:lineRule="auto"/>
        <w:ind w:left="426"/>
        <w:jc w:val="both"/>
        <w:rPr>
          <w:rFonts w:ascii="Times New Roman" w:hAnsi="Times New Roman"/>
          <w:lang w:val="pl-PL"/>
        </w:rPr>
      </w:pPr>
      <w:r w:rsidRPr="00307126">
        <w:rPr>
          <w:rFonts w:ascii="Times New Roman" w:hAnsi="Times New Roman"/>
          <w:lang w:val="pl-PL"/>
        </w:rPr>
        <w:t>Dočasný pútač musí byť dostatočne veľký a musí byť umiestnený na mieste ľahko viditeľnom verejnosťou.</w:t>
      </w:r>
    </w:p>
    <w:p w14:paraId="412F048E"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Prijímateľ je povinný nahradiť dočasný pútač uvedený v odseku 4. tohto článku VZP stálou tabuľou alebo stálym pútačom, alebo umiestniť stálu tabuľu alebo stály pútač v prípade Projektu spĺňajúceho podmienky v tomto odseku, bez ohľadu na fond, z ktorého je </w:t>
      </w:r>
      <w:r w:rsidR="00924E42" w:rsidRPr="00307126">
        <w:rPr>
          <w:rFonts w:ascii="Times New Roman" w:hAnsi="Times New Roman"/>
        </w:rPr>
        <w:t xml:space="preserve">NFP </w:t>
      </w:r>
      <w:r w:rsidRPr="00307126">
        <w:rPr>
          <w:rFonts w:ascii="Times New Roman" w:hAnsi="Times New Roman"/>
        </w:rPr>
        <w:t xml:space="preserve">poskytovaný, a to najneskôr do troch mesiacov po </w:t>
      </w:r>
      <w:r w:rsidR="00D90309" w:rsidRPr="00307126">
        <w:rPr>
          <w:rFonts w:ascii="Times New Roman" w:hAnsi="Times New Roman"/>
        </w:rPr>
        <w:t xml:space="preserve">Ukončení realizácie </w:t>
      </w:r>
      <w:r w:rsidR="004538FE" w:rsidRPr="00307126">
        <w:rPr>
          <w:rFonts w:ascii="Times New Roman" w:hAnsi="Times New Roman"/>
        </w:rPr>
        <w:t xml:space="preserve">hlavných </w:t>
      </w:r>
      <w:r w:rsidRPr="00307126">
        <w:rPr>
          <w:rFonts w:ascii="Times New Roman" w:hAnsi="Times New Roman"/>
        </w:rPr>
        <w:t>aktivít Projektu. Povinnosť umiestnenia stálej tabule alebo stáleho pútača sa vzťahuje na prípady</w:t>
      </w:r>
      <w:r w:rsidR="00D90309" w:rsidRPr="00307126">
        <w:rPr>
          <w:rFonts w:ascii="Times New Roman" w:hAnsi="Times New Roman"/>
        </w:rPr>
        <w:t>,</w:t>
      </w:r>
      <w:r w:rsidRPr="00307126">
        <w:rPr>
          <w:rFonts w:ascii="Times New Roman" w:hAnsi="Times New Roman"/>
        </w:rPr>
        <w:t xml:space="preserve"> ak Projekt, ktorý spĺňa tieto podmienky:</w:t>
      </w:r>
    </w:p>
    <w:p w14:paraId="43CE998C"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Celková výška NFP na Projekt presahuje 500 000 EUR a</w:t>
      </w:r>
    </w:p>
    <w:p w14:paraId="67E56128" w14:textId="77777777" w:rsidR="00D07F80" w:rsidRPr="00307126" w:rsidRDefault="00D07F80" w:rsidP="00C87FFC">
      <w:pPr>
        <w:numPr>
          <w:ilvl w:val="2"/>
          <w:numId w:val="24"/>
        </w:numPr>
        <w:tabs>
          <w:tab w:val="num" w:pos="1080"/>
        </w:tabs>
        <w:spacing w:before="120" w:after="0" w:line="264" w:lineRule="auto"/>
        <w:ind w:left="1080"/>
        <w:jc w:val="both"/>
        <w:rPr>
          <w:rFonts w:ascii="Times New Roman" w:hAnsi="Times New Roman"/>
          <w:lang w:val="pl-PL"/>
        </w:rPr>
      </w:pPr>
      <w:r w:rsidRPr="00307126">
        <w:rPr>
          <w:rFonts w:ascii="Times New Roman" w:hAnsi="Times New Roman"/>
        </w:rPr>
        <w:t xml:space="preserve">Projekt spočíva v nadobudnutí dlhodobého hmotného majetku alebo vo financovaní infraštruktúry alebo stavebných činností. </w:t>
      </w:r>
    </w:p>
    <w:p w14:paraId="65CD1871" w14:textId="77777777" w:rsidR="00D07F80" w:rsidRPr="00307126" w:rsidRDefault="00D07F80" w:rsidP="006C26E2">
      <w:pPr>
        <w:spacing w:before="120" w:line="264" w:lineRule="auto"/>
        <w:ind w:left="426"/>
        <w:jc w:val="both"/>
        <w:rPr>
          <w:rFonts w:ascii="Times New Roman" w:hAnsi="Times New Roman"/>
          <w:lang w:val="pl-PL"/>
        </w:rPr>
      </w:pPr>
      <w:r w:rsidRPr="00307126">
        <w:rPr>
          <w:rFonts w:ascii="Times New Roman" w:hAnsi="Times New Roman"/>
          <w:lang w:val="pl-PL"/>
        </w:rPr>
        <w:t>Stála tabuľa alebo stály pútač musí byť dostatočne veľký a musí byť umiestnený na mieste ľahko viditeľnom verejnosťou.</w:t>
      </w:r>
    </w:p>
    <w:p w14:paraId="082F89E3"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Prijímateľ sa zaväzuje uviesť na dočasnom pútači a na stálej tabuli alebo stálom pútači informácie uvedené v odseku 2. tohto článku VZP, v</w:t>
      </w:r>
      <w:r w:rsidR="000C10FA" w:rsidRPr="00307126">
        <w:rPr>
          <w:rFonts w:ascii="Times New Roman" w:hAnsi="Times New Roman"/>
        </w:rPr>
        <w:t> </w:t>
      </w:r>
      <w:r w:rsidRPr="00307126">
        <w:rPr>
          <w:rFonts w:ascii="Times New Roman" w:hAnsi="Times New Roman"/>
        </w:rPr>
        <w:t>prípade</w:t>
      </w:r>
      <w:r w:rsidR="000C10FA" w:rsidRPr="00307126">
        <w:rPr>
          <w:rFonts w:ascii="Times New Roman" w:hAnsi="Times New Roman"/>
        </w:rPr>
        <w:t xml:space="preserve"> dočasného pútača,</w:t>
      </w:r>
      <w:r w:rsidRPr="00307126">
        <w:rPr>
          <w:rFonts w:ascii="Times New Roman" w:hAnsi="Times New Roman"/>
        </w:rPr>
        <w:t xml:space="preserve"> stálej tabule alebo stáleho pútača aj názov a hlavný cieľ Projektu. Prijímateľ je povinný zabezpečiť, aby informácie uvedené v predchádzajúcej vete </w:t>
      </w:r>
      <w:r w:rsidR="00881F82" w:rsidRPr="00307126">
        <w:rPr>
          <w:rFonts w:ascii="Times New Roman" w:hAnsi="Times New Roman"/>
        </w:rPr>
        <w:t xml:space="preserve">spolu </w:t>
      </w:r>
      <w:r w:rsidRPr="00307126">
        <w:rPr>
          <w:rFonts w:ascii="Times New Roman" w:hAnsi="Times New Roman"/>
        </w:rPr>
        <w:t xml:space="preserve">zaberali najmenej 25% dočasného pútača, resp. stálej tabule alebo stáleho pútača. </w:t>
      </w:r>
    </w:p>
    <w:p w14:paraId="22C96CFC" w14:textId="452FD796" w:rsidR="00D07F80" w:rsidRPr="00307126" w:rsidRDefault="00D07F80" w:rsidP="005D10B3">
      <w:pPr>
        <w:numPr>
          <w:ilvl w:val="0"/>
          <w:numId w:val="24"/>
        </w:numPr>
        <w:spacing w:before="120" w:after="0" w:line="264" w:lineRule="auto"/>
        <w:jc w:val="both"/>
        <w:rPr>
          <w:rFonts w:ascii="Times New Roman" w:hAnsi="Times New Roman"/>
        </w:rPr>
      </w:pPr>
      <w:r w:rsidRPr="00307126">
        <w:rPr>
          <w:rFonts w:ascii="Times New Roman" w:hAnsi="Times New Roman"/>
        </w:rPr>
        <w:t xml:space="preserve">V prípade Projektov, ktoré nespĺňajú podmienky uvedené v odseku 4 a 5 tohto článku VZP, je Prijímateľ povinný zaistiť informovanie verejnosti počas Realizácie aktivít Projektu o tom, že Projekt je spolufinancovaný z EŠIF minimálne umiestnením jedného plagátu (minimálnej veľkosti A3) a to na mieste ľahko viditeľnom verejnosťou, ako sú vstupné priestory budovy. Plagát obsahuje informácie </w:t>
      </w:r>
      <w:r w:rsidR="009809B8" w:rsidRPr="00307126">
        <w:rPr>
          <w:rFonts w:ascii="Times New Roman" w:hAnsi="Times New Roman"/>
        </w:rPr>
        <w:t xml:space="preserve">v zmysle Manuálu pre informovanie a komunikáciu, ktorý je súčasťou Metodického pokynu </w:t>
      </w:r>
      <w:r w:rsidR="00E17045">
        <w:rPr>
          <w:rFonts w:ascii="Times New Roman" w:hAnsi="Times New Roman"/>
        </w:rPr>
        <w:t>Úradu vlády</w:t>
      </w:r>
      <w:r w:rsidR="00FA28E4" w:rsidRPr="00FA28E4">
        <w:rPr>
          <w:rFonts w:ascii="Times New Roman" w:hAnsi="Times New Roman"/>
        </w:rPr>
        <w:t xml:space="preserve"> SR č. 16</w:t>
      </w:r>
      <w:r w:rsidR="009809B8" w:rsidRPr="00307126">
        <w:rPr>
          <w:rFonts w:ascii="Times New Roman" w:hAnsi="Times New Roman"/>
        </w:rPr>
        <w:t xml:space="preserve"> na programové obdobie 2014 – 2020</w:t>
      </w:r>
      <w:r w:rsidRPr="00307126">
        <w:rPr>
          <w:rFonts w:ascii="Times New Roman" w:hAnsi="Times New Roman"/>
        </w:rPr>
        <w:t>.</w:t>
      </w:r>
    </w:p>
    <w:p w14:paraId="2466B6C5" w14:textId="77777777" w:rsidR="00D07F80" w:rsidRPr="00307126" w:rsidRDefault="00D07F80" w:rsidP="00C87FFC">
      <w:pPr>
        <w:numPr>
          <w:ilvl w:val="0"/>
          <w:numId w:val="24"/>
        </w:numPr>
        <w:tabs>
          <w:tab w:val="clear" w:pos="360"/>
          <w:tab w:val="num" w:pos="426"/>
        </w:tabs>
        <w:spacing w:before="120" w:after="0" w:line="264" w:lineRule="auto"/>
        <w:ind w:left="426" w:hanging="426"/>
        <w:jc w:val="both"/>
        <w:rPr>
          <w:rFonts w:ascii="Times New Roman" w:hAnsi="Times New Roman"/>
        </w:rPr>
      </w:pPr>
      <w:r w:rsidRPr="00307126">
        <w:rPr>
          <w:rFonts w:ascii="Times New Roman" w:hAnsi="Times New Roman"/>
        </w:rPr>
        <w:t xml:space="preserve">Ak je Projekt spolufinancovaný z ESF a v primeraných prípadoch aj pri spolufinancovaní Projektu z EFRR alebo KF je </w:t>
      </w:r>
      <w:r w:rsidR="004538FE" w:rsidRPr="00307126">
        <w:rPr>
          <w:rFonts w:ascii="Times New Roman" w:hAnsi="Times New Roman"/>
        </w:rPr>
        <w:t>P</w:t>
      </w:r>
      <w:r w:rsidRPr="00307126">
        <w:rPr>
          <w:rFonts w:ascii="Times New Roman" w:hAnsi="Times New Roman"/>
        </w:rPr>
        <w:t xml:space="preserve">rijímateľ povinný zabezpečiť, aby cieľová skupina alebo osoby, na ktoré je </w:t>
      </w:r>
      <w:r w:rsidR="00D90309" w:rsidRPr="00307126">
        <w:rPr>
          <w:rFonts w:ascii="Times New Roman" w:hAnsi="Times New Roman"/>
        </w:rPr>
        <w:t xml:space="preserve">Realizácia </w:t>
      </w:r>
      <w:r w:rsidRPr="00307126">
        <w:rPr>
          <w:rFonts w:ascii="Times New Roman" w:hAnsi="Times New Roman"/>
        </w:rPr>
        <w:t xml:space="preserve">aktivít Projektu zameraná  boli informovaní o tom, že Projekt je spolufinancovaný z konkrétneho fondu alebo fondov. </w:t>
      </w:r>
    </w:p>
    <w:p w14:paraId="137E7863" w14:textId="77777777" w:rsidR="00D07F80" w:rsidRPr="00307126" w:rsidRDefault="00D07F80" w:rsidP="000E6614">
      <w:pPr>
        <w:numPr>
          <w:ilvl w:val="0"/>
          <w:numId w:val="24"/>
        </w:numPr>
        <w:spacing w:before="120" w:after="0" w:line="264" w:lineRule="auto"/>
        <w:jc w:val="both"/>
        <w:rPr>
          <w:rFonts w:ascii="Times New Roman" w:hAnsi="Times New Roman"/>
        </w:rPr>
      </w:pPr>
      <w:r w:rsidRPr="00307126">
        <w:rPr>
          <w:rFonts w:ascii="Times New Roman" w:hAnsi="Times New Roman"/>
        </w:rPr>
        <w:t xml:space="preserve">V prípade malých reklamných predmetov sa </w:t>
      </w:r>
      <w:r w:rsidR="000E6614" w:rsidRPr="00307126">
        <w:rPr>
          <w:rFonts w:ascii="Times New Roman" w:hAnsi="Times New Roman"/>
        </w:rPr>
        <w:t xml:space="preserve">ustanovenia </w:t>
      </w:r>
      <w:r w:rsidRPr="00307126">
        <w:rPr>
          <w:rFonts w:ascii="Times New Roman" w:hAnsi="Times New Roman"/>
        </w:rPr>
        <w:t>odseku 2 písm</w:t>
      </w:r>
      <w:r w:rsidR="000D0602" w:rsidRPr="00307126">
        <w:rPr>
          <w:rFonts w:ascii="Times New Roman" w:hAnsi="Times New Roman"/>
        </w:rPr>
        <w:t>eno</w:t>
      </w:r>
      <w:r w:rsidRPr="00307126">
        <w:rPr>
          <w:rFonts w:ascii="Times New Roman" w:hAnsi="Times New Roman"/>
        </w:rPr>
        <w:t xml:space="preserve"> b)</w:t>
      </w:r>
      <w:r w:rsidR="00F47149" w:rsidRPr="00307126">
        <w:rPr>
          <w:rFonts w:ascii="Times New Roman" w:hAnsi="Times New Roman"/>
        </w:rPr>
        <w:t xml:space="preserve"> a</w:t>
      </w:r>
      <w:r w:rsidR="000E6614" w:rsidRPr="00307126">
        <w:rPr>
          <w:rFonts w:ascii="Times New Roman" w:hAnsi="Times New Roman"/>
        </w:rPr>
        <w:t xml:space="preserve"> písm</w:t>
      </w:r>
      <w:r w:rsidR="000D0602" w:rsidRPr="00307126">
        <w:rPr>
          <w:rFonts w:ascii="Times New Roman" w:hAnsi="Times New Roman"/>
        </w:rPr>
        <w:t>eno</w:t>
      </w:r>
      <w:r w:rsidR="000E6614" w:rsidRPr="00307126">
        <w:rPr>
          <w:rFonts w:ascii="Times New Roman" w:hAnsi="Times New Roman"/>
        </w:rPr>
        <w:t xml:space="preserve"> </w:t>
      </w:r>
      <w:r w:rsidR="00F47149" w:rsidRPr="00307126">
        <w:rPr>
          <w:rFonts w:ascii="Times New Roman" w:hAnsi="Times New Roman"/>
        </w:rPr>
        <w:t>c</w:t>
      </w:r>
      <w:r w:rsidR="000E6614" w:rsidRPr="00307126">
        <w:rPr>
          <w:rFonts w:ascii="Times New Roman" w:hAnsi="Times New Roman"/>
        </w:rPr>
        <w:t>)</w:t>
      </w:r>
      <w:r w:rsidRPr="00307126">
        <w:rPr>
          <w:rFonts w:ascii="Times New Roman" w:hAnsi="Times New Roman"/>
        </w:rPr>
        <w:t xml:space="preserve"> tohto článku VZP nepoužijú.</w:t>
      </w:r>
      <w:r w:rsidR="000E6614" w:rsidRPr="00307126">
        <w:rPr>
          <w:rFonts w:ascii="Times New Roman" w:hAnsi="Times New Roman"/>
        </w:rPr>
        <w:t xml:space="preserve"> Pri takýchto malých reklamných predmetoch (napr. pero, šnúrka na mobil, USB kľúč) je prijímateľ NFP povinný umiestniť iba znak Európskej únie s odkazom na EÚ (povinnosť uviesť odkaz na </w:t>
      </w:r>
      <w:r w:rsidR="001E15B9" w:rsidRPr="00307126">
        <w:rPr>
          <w:rFonts w:ascii="Times New Roman" w:hAnsi="Times New Roman"/>
        </w:rPr>
        <w:t>príslušný EŠIF</w:t>
      </w:r>
      <w:r w:rsidR="000E6614" w:rsidRPr="00307126">
        <w:rPr>
          <w:rFonts w:ascii="Times New Roman" w:hAnsi="Times New Roman"/>
        </w:rPr>
        <w:t xml:space="preserve"> sa neuplatňuje), pričom minimálna veľkosť znaku EÚ je </w:t>
      </w:r>
      <w:smartTag w:uri="urn:schemas-microsoft-com:office:smarttags" w:element="metricconverter">
        <w:smartTagPr>
          <w:attr w:name="ProductID" w:val="5 mm"/>
        </w:smartTagPr>
        <w:r w:rsidR="000E6614" w:rsidRPr="00307126">
          <w:rPr>
            <w:rFonts w:ascii="Times New Roman" w:hAnsi="Times New Roman"/>
          </w:rPr>
          <w:t>5 mm</w:t>
        </w:r>
      </w:smartTag>
      <w:r w:rsidR="000E6614" w:rsidRPr="00307126">
        <w:rPr>
          <w:rFonts w:ascii="Times New Roman" w:hAnsi="Times New Roman"/>
        </w:rPr>
        <w:t xml:space="preserve"> na výšku. Vo výnimočných prípadoch pri veľmi drobných predmetoch, na ktoré sa z technických objektívnych dôvodov nezmestí odkaz na EÚ, je povolené použiť len znak EÚ.</w:t>
      </w:r>
    </w:p>
    <w:p w14:paraId="75DD391D" w14:textId="77777777" w:rsidR="00D07F80" w:rsidRPr="00307126" w:rsidRDefault="00D07F80" w:rsidP="00C87FFC">
      <w:pPr>
        <w:numPr>
          <w:ilvl w:val="0"/>
          <w:numId w:val="24"/>
        </w:numPr>
        <w:tabs>
          <w:tab w:val="clear" w:pos="360"/>
          <w:tab w:val="num" w:pos="426"/>
        </w:tabs>
        <w:spacing w:before="120" w:line="264" w:lineRule="auto"/>
        <w:ind w:left="425" w:hanging="425"/>
        <w:jc w:val="both"/>
        <w:rPr>
          <w:rFonts w:ascii="Times New Roman" w:hAnsi="Times New Roman"/>
        </w:rPr>
      </w:pPr>
      <w:r w:rsidRPr="00307126">
        <w:rPr>
          <w:rFonts w:ascii="Times New Roman" w:hAnsi="Times New Roman"/>
        </w:rPr>
        <w:t xml:space="preserve">Prijímateľ sa zaväzuje uvádzať vo všetkých dokumentoch a písomných výstupoch Projektu, ktoré sa týkajú </w:t>
      </w:r>
      <w:r w:rsidR="00D90309" w:rsidRPr="00307126">
        <w:rPr>
          <w:rFonts w:ascii="Times New Roman" w:hAnsi="Times New Roman"/>
        </w:rPr>
        <w:t>R</w:t>
      </w:r>
      <w:r w:rsidRPr="00307126">
        <w:rPr>
          <w:rFonts w:ascii="Times New Roman" w:hAnsi="Times New Roman"/>
        </w:rPr>
        <w:t xml:space="preserve">ealizácie </w:t>
      </w:r>
      <w:r w:rsidR="004538FE" w:rsidRPr="00307126">
        <w:rPr>
          <w:rFonts w:ascii="Times New Roman" w:hAnsi="Times New Roman"/>
        </w:rPr>
        <w:t xml:space="preserve">aktivít </w:t>
      </w:r>
      <w:r w:rsidRPr="00307126">
        <w:rPr>
          <w:rFonts w:ascii="Times New Roman" w:hAnsi="Times New Roman"/>
        </w:rPr>
        <w:t xml:space="preserve">Projektu a sú určené pre verejnosť alebo účastníkov, vrátane prezenčných listín alebo iných dokumentov potvrdzujúcich účasť na </w:t>
      </w:r>
      <w:r w:rsidRPr="00307126">
        <w:rPr>
          <w:rFonts w:ascii="Times New Roman" w:hAnsi="Times New Roman"/>
        </w:rPr>
        <w:lastRenderedPageBreak/>
        <w:t>realizovaných aktivitách Projektu informácie uvedené v odseku 2. písm</w:t>
      </w:r>
      <w:r w:rsidR="000D0602" w:rsidRPr="00307126">
        <w:rPr>
          <w:rFonts w:ascii="Times New Roman" w:hAnsi="Times New Roman"/>
        </w:rPr>
        <w:t>ená</w:t>
      </w:r>
      <w:r w:rsidRPr="00307126">
        <w:rPr>
          <w:rFonts w:ascii="Times New Roman" w:hAnsi="Times New Roman"/>
        </w:rPr>
        <w:t xml:space="preserve"> a)</w:t>
      </w:r>
      <w:r w:rsidR="00C53921" w:rsidRPr="00307126">
        <w:rPr>
          <w:rFonts w:ascii="Times New Roman" w:hAnsi="Times New Roman"/>
        </w:rPr>
        <w:t xml:space="preserve"> a</w:t>
      </w:r>
      <w:r w:rsidR="00163369" w:rsidRPr="00307126">
        <w:rPr>
          <w:rFonts w:ascii="Times New Roman" w:hAnsi="Times New Roman"/>
        </w:rPr>
        <w:t>ž</w:t>
      </w:r>
      <w:r w:rsidR="00C53921" w:rsidRPr="00307126" w:rsidDel="00C53921">
        <w:rPr>
          <w:rFonts w:ascii="Times New Roman" w:hAnsi="Times New Roman"/>
        </w:rPr>
        <w:t xml:space="preserve"> </w:t>
      </w:r>
      <w:r w:rsidR="00F47149" w:rsidRPr="00307126">
        <w:rPr>
          <w:rFonts w:ascii="Times New Roman" w:hAnsi="Times New Roman"/>
        </w:rPr>
        <w:t>c</w:t>
      </w:r>
      <w:r w:rsidRPr="00307126">
        <w:rPr>
          <w:rFonts w:ascii="Times New Roman" w:hAnsi="Times New Roman"/>
        </w:rPr>
        <w:t>) tohto článku VZP, s výnimkou podpornej dokumentácie súvisiacej s Projektom, kde sa Prijímateľ zaväzuje uvádzať informácie uvedené v odseku 2 písm</w:t>
      </w:r>
      <w:r w:rsidR="000D0602" w:rsidRPr="00307126">
        <w:rPr>
          <w:rFonts w:ascii="Times New Roman" w:hAnsi="Times New Roman"/>
        </w:rPr>
        <w:t>eno</w:t>
      </w:r>
      <w:r w:rsidRPr="00307126">
        <w:rPr>
          <w:rFonts w:ascii="Times New Roman" w:hAnsi="Times New Roman"/>
        </w:rPr>
        <w:t xml:space="preserve"> a) tohto článku VZP. </w:t>
      </w:r>
      <w:r w:rsidR="009809B8" w:rsidRPr="00307126">
        <w:rPr>
          <w:rFonts w:ascii="Times New Roman" w:hAnsi="Times New Roman"/>
        </w:rPr>
        <w:t>Účtovné a obdobné doklady (napr. faktúry, výplatné pásky, dodacie listy a pod.) nie je potrebné označovať v zmysle odseku 2. tohto článku V</w:t>
      </w:r>
      <w:r w:rsidR="00163369" w:rsidRPr="00307126">
        <w:rPr>
          <w:rFonts w:ascii="Times New Roman" w:hAnsi="Times New Roman"/>
        </w:rPr>
        <w:t>Z</w:t>
      </w:r>
      <w:r w:rsidR="009809B8" w:rsidRPr="00307126">
        <w:rPr>
          <w:rFonts w:ascii="Times New Roman" w:hAnsi="Times New Roman"/>
        </w:rPr>
        <w:t>P.</w:t>
      </w:r>
    </w:p>
    <w:p w14:paraId="42E514DB" w14:textId="77777777" w:rsidR="00901727" w:rsidRPr="00307126" w:rsidRDefault="00901727" w:rsidP="00C87FFC">
      <w:pPr>
        <w:numPr>
          <w:ilvl w:val="0"/>
          <w:numId w:val="24"/>
        </w:numPr>
        <w:tabs>
          <w:tab w:val="clear" w:pos="360"/>
          <w:tab w:val="num" w:pos="426"/>
        </w:tabs>
        <w:spacing w:before="120" w:line="264" w:lineRule="auto"/>
        <w:ind w:left="425" w:hanging="425"/>
        <w:jc w:val="both"/>
        <w:rPr>
          <w:rFonts w:ascii="Times New Roman" w:hAnsi="Times New Roman"/>
        </w:rPr>
      </w:pPr>
      <w:r w:rsidRPr="00307126">
        <w:rPr>
          <w:rFonts w:ascii="Times New Roman" w:hAnsi="Times New Roman"/>
        </w:rPr>
        <w:t xml:space="preserve">Poskytovateľ je oprávnený určiť bližšie technické </w:t>
      </w:r>
      <w:r w:rsidR="00163369" w:rsidRPr="00307126">
        <w:rPr>
          <w:rFonts w:ascii="Times New Roman" w:hAnsi="Times New Roman"/>
        </w:rPr>
        <w:t xml:space="preserve">podmienky </w:t>
      </w:r>
      <w:r w:rsidRPr="00307126">
        <w:rPr>
          <w:rFonts w:ascii="Times New Roman" w:hAnsi="Times New Roman"/>
        </w:rPr>
        <w:t xml:space="preserve">na splnenie povinných požiadaviek v oblasti </w:t>
      </w:r>
      <w:r w:rsidR="006E230E" w:rsidRPr="00307126">
        <w:rPr>
          <w:rFonts w:ascii="Times New Roman" w:hAnsi="Times New Roman"/>
        </w:rPr>
        <w:t>informovania a ko</w:t>
      </w:r>
      <w:r w:rsidRPr="00307126">
        <w:rPr>
          <w:rFonts w:ascii="Times New Roman" w:hAnsi="Times New Roman"/>
        </w:rPr>
        <w:t>m</w:t>
      </w:r>
      <w:r w:rsidR="006E230E" w:rsidRPr="00307126">
        <w:rPr>
          <w:rFonts w:ascii="Times New Roman" w:hAnsi="Times New Roman"/>
        </w:rPr>
        <w:t>unikácie</w:t>
      </w:r>
      <w:r w:rsidRPr="00307126">
        <w:rPr>
          <w:rFonts w:ascii="Times New Roman" w:hAnsi="Times New Roman"/>
        </w:rPr>
        <w:t xml:space="preserve"> v Manuáli pre informovanie a komunikáciu. </w:t>
      </w:r>
    </w:p>
    <w:p w14:paraId="695DF132" w14:textId="77777777" w:rsidR="00D90309" w:rsidRPr="00307126" w:rsidRDefault="00D07F80" w:rsidP="00C87FFC">
      <w:pPr>
        <w:numPr>
          <w:ilvl w:val="0"/>
          <w:numId w:val="24"/>
        </w:numPr>
        <w:tabs>
          <w:tab w:val="clear" w:pos="360"/>
          <w:tab w:val="num" w:pos="426"/>
        </w:tabs>
        <w:spacing w:before="240" w:line="264" w:lineRule="auto"/>
        <w:ind w:left="426" w:hanging="426"/>
        <w:jc w:val="both"/>
        <w:rPr>
          <w:rFonts w:ascii="Times New Roman" w:hAnsi="Times New Roman"/>
        </w:rPr>
      </w:pPr>
      <w:r w:rsidRPr="00307126">
        <w:rPr>
          <w:rFonts w:ascii="Times New Roman" w:hAnsi="Times New Roman"/>
        </w:rPr>
        <w:t xml:space="preserve">Ak Poskytovateľ neurčí inak, Prijímateľ je povinný použiť grafický štandard pre opatrenia v oblasti informovania a komunikácie obsiahnutý v Manuáli pre informovanie a komunikácia, ktorý je súčasťou Metodického pokynu </w:t>
      </w:r>
      <w:r w:rsidR="002D2F8C" w:rsidRPr="00307126">
        <w:rPr>
          <w:rFonts w:ascii="Times New Roman" w:hAnsi="Times New Roman"/>
        </w:rPr>
        <w:t>CKO</w:t>
      </w:r>
      <w:r w:rsidRPr="00307126">
        <w:rPr>
          <w:rFonts w:ascii="Times New Roman" w:hAnsi="Times New Roman"/>
        </w:rPr>
        <w:t xml:space="preserve"> na programové obdobie 2014 – 2020.</w:t>
      </w:r>
    </w:p>
    <w:p w14:paraId="53FAEA9F" w14:textId="77777777" w:rsidR="00107570" w:rsidRPr="00307126" w:rsidRDefault="00107570" w:rsidP="00A66B02">
      <w:pPr>
        <w:pStyle w:val="Nadpis3"/>
        <w:spacing w:before="120" w:line="264" w:lineRule="auto"/>
        <w:ind w:left="1440" w:hanging="1440"/>
        <w:jc w:val="both"/>
        <w:rPr>
          <w:rFonts w:ascii="Times New Roman" w:hAnsi="Times New Roman"/>
          <w:sz w:val="22"/>
          <w:szCs w:val="22"/>
        </w:rPr>
      </w:pPr>
      <w:commentRangeStart w:id="84"/>
      <w:r w:rsidRPr="00307126">
        <w:rPr>
          <w:rFonts w:ascii="Times New Roman" w:hAnsi="Times New Roman"/>
          <w:sz w:val="22"/>
          <w:szCs w:val="22"/>
        </w:rPr>
        <w:t>Článok 6</w:t>
      </w:r>
      <w:r w:rsidRPr="00307126">
        <w:rPr>
          <w:rFonts w:ascii="Times New Roman" w:hAnsi="Times New Roman"/>
          <w:sz w:val="22"/>
          <w:szCs w:val="22"/>
        </w:rPr>
        <w:tab/>
        <w:t>VLASTNÍCTVO A POUŽITIE VÝSTUPOV</w:t>
      </w:r>
      <w:commentRangeEnd w:id="84"/>
      <w:r w:rsidR="00022F7D" w:rsidRPr="00773D77">
        <w:rPr>
          <w:rStyle w:val="Odkaznakomentr"/>
          <w:rFonts w:ascii="Times New Roman" w:hAnsi="Times New Roman"/>
          <w:b w:val="0"/>
          <w:sz w:val="22"/>
        </w:rPr>
        <w:commentReference w:id="84"/>
      </w:r>
    </w:p>
    <w:p w14:paraId="5C07BF56" w14:textId="77777777" w:rsidR="00ED3D33" w:rsidRPr="00307126" w:rsidRDefault="00ED3D33" w:rsidP="00C87FFC">
      <w:pPr>
        <w:numPr>
          <w:ilvl w:val="0"/>
          <w:numId w:val="18"/>
        </w:numPr>
        <w:tabs>
          <w:tab w:val="clear" w:pos="720"/>
          <w:tab w:val="num" w:pos="540"/>
        </w:tabs>
        <w:spacing w:before="120" w:line="264" w:lineRule="auto"/>
        <w:ind w:left="567" w:hanging="567"/>
        <w:jc w:val="both"/>
        <w:rPr>
          <w:rFonts w:ascii="Times New Roman" w:eastAsia="Times New Roman" w:hAnsi="Times New Roman"/>
          <w:lang w:eastAsia="sk-SK"/>
        </w:rPr>
      </w:pPr>
      <w:r w:rsidRPr="00307126">
        <w:rPr>
          <w:rFonts w:ascii="Times New Roman" w:eastAsia="Times New Roman" w:hAnsi="Times New Roman"/>
          <w:bCs/>
          <w:lang w:eastAsia="sk-SK"/>
        </w:rPr>
        <w:t>Prijímateľ sa zaväzuje, že</w:t>
      </w:r>
      <w:r w:rsidR="0031189F" w:rsidRPr="00307126">
        <w:rPr>
          <w:rFonts w:ascii="Times New Roman" w:eastAsia="Times New Roman" w:hAnsi="Times New Roman"/>
          <w:bCs/>
          <w:lang w:eastAsia="sk-SK"/>
        </w:rPr>
        <w:t xml:space="preserve"> počas </w:t>
      </w:r>
      <w:r w:rsidR="003B3F46" w:rsidRPr="00307126">
        <w:rPr>
          <w:rFonts w:ascii="Times New Roman" w:eastAsia="Times New Roman" w:hAnsi="Times New Roman"/>
          <w:bCs/>
          <w:lang w:eastAsia="sk-SK"/>
        </w:rPr>
        <w:t xml:space="preserve">Realizácie Projektu a Udržateľnosti Projektu: </w:t>
      </w:r>
    </w:p>
    <w:p w14:paraId="30441D76" w14:textId="77777777" w:rsidR="00097AAB" w:rsidRPr="00307126" w:rsidRDefault="00073A3B" w:rsidP="00C87FFC">
      <w:pPr>
        <w:numPr>
          <w:ilvl w:val="2"/>
          <w:numId w:val="17"/>
        </w:numPr>
        <w:spacing w:before="120" w:after="0" w:line="264" w:lineRule="auto"/>
        <w:ind w:left="720"/>
        <w:jc w:val="both"/>
        <w:rPr>
          <w:rFonts w:ascii="Times New Roman" w:eastAsia="Times New Roman" w:hAnsi="Times New Roman"/>
          <w:lang w:eastAsia="sk-SK"/>
        </w:rPr>
      </w:pPr>
      <w:r w:rsidRPr="00307126">
        <w:rPr>
          <w:rFonts w:ascii="Times New Roman" w:eastAsia="Times New Roman" w:hAnsi="Times New Roman"/>
          <w:lang w:eastAsia="sk-SK"/>
        </w:rPr>
        <w:t>b</w:t>
      </w:r>
      <w:r w:rsidR="00ED3D33" w:rsidRPr="00307126">
        <w:rPr>
          <w:rFonts w:ascii="Times New Roman" w:eastAsia="Times New Roman" w:hAnsi="Times New Roman"/>
          <w:lang w:eastAsia="sk-SK"/>
        </w:rPr>
        <w:t>ud</w:t>
      </w:r>
      <w:r w:rsidR="00097AAB" w:rsidRPr="00307126">
        <w:rPr>
          <w:rFonts w:ascii="Times New Roman" w:eastAsia="Times New Roman" w:hAnsi="Times New Roman"/>
          <w:lang w:eastAsia="sk-SK"/>
        </w:rPr>
        <w:t>ú nehnuteľnosti</w:t>
      </w:r>
      <w:r w:rsidRPr="00307126">
        <w:rPr>
          <w:rFonts w:ascii="Times New Roman" w:eastAsia="Times New Roman" w:hAnsi="Times New Roman"/>
          <w:lang w:eastAsia="sk-SK"/>
        </w:rPr>
        <w:t>,</w:t>
      </w:r>
      <w:r w:rsidR="00097AAB" w:rsidRPr="00307126">
        <w:rPr>
          <w:rFonts w:ascii="Times New Roman" w:eastAsia="Times New Roman" w:hAnsi="Times New Roman"/>
          <w:lang w:eastAsia="sk-SK"/>
        </w:rPr>
        <w:t xml:space="preserve"> v </w:t>
      </w:r>
      <w:r w:rsidR="00B97533" w:rsidRPr="00307126">
        <w:rPr>
          <w:rFonts w:ascii="Times New Roman" w:eastAsia="Times New Roman" w:hAnsi="Times New Roman"/>
          <w:lang w:eastAsia="sk-SK"/>
        </w:rPr>
        <w:t>súvislosti s ktorými</w:t>
      </w:r>
      <w:r w:rsidR="00097AAB" w:rsidRPr="00307126">
        <w:rPr>
          <w:rFonts w:ascii="Times New Roman" w:eastAsia="Times New Roman" w:hAnsi="Times New Roman"/>
          <w:lang w:eastAsia="sk-SK"/>
        </w:rPr>
        <w:t xml:space="preserve"> sa </w:t>
      </w:r>
      <w:r w:rsidRPr="00307126">
        <w:rPr>
          <w:rFonts w:ascii="Times New Roman" w:eastAsia="Times New Roman" w:hAnsi="Times New Roman"/>
          <w:lang w:eastAsia="sk-SK"/>
        </w:rPr>
        <w:t>P</w:t>
      </w:r>
      <w:r w:rsidR="00097AAB" w:rsidRPr="00307126">
        <w:rPr>
          <w:rFonts w:ascii="Times New Roman" w:eastAsia="Times New Roman" w:hAnsi="Times New Roman"/>
          <w:lang w:eastAsia="sk-SK"/>
        </w:rPr>
        <w:t>rojekt realizuje</w:t>
      </w:r>
      <w:r w:rsidR="008C6ADC" w:rsidRPr="00307126">
        <w:rPr>
          <w:rFonts w:ascii="Times New Roman" w:eastAsia="Times New Roman" w:hAnsi="Times New Roman"/>
          <w:lang w:eastAsia="sk-SK"/>
        </w:rPr>
        <w:t>,</w:t>
      </w:r>
      <w:r w:rsidRPr="00307126">
        <w:rPr>
          <w:rFonts w:ascii="Times New Roman" w:eastAsia="Times New Roman" w:hAnsi="Times New Roman"/>
          <w:lang w:eastAsia="sk-SK"/>
        </w:rPr>
        <w:t xml:space="preserve"> spĺňať </w:t>
      </w:r>
      <w:r w:rsidR="00537063" w:rsidRPr="00307126">
        <w:rPr>
          <w:rFonts w:ascii="Times New Roman" w:eastAsia="Times New Roman" w:hAnsi="Times New Roman"/>
          <w:lang w:eastAsia="sk-SK"/>
        </w:rPr>
        <w:t xml:space="preserve">vo Výzve </w:t>
      </w:r>
      <w:r w:rsidRPr="00307126">
        <w:rPr>
          <w:rFonts w:ascii="Times New Roman" w:eastAsia="Times New Roman" w:hAnsi="Times New Roman"/>
          <w:lang w:eastAsia="sk-SK"/>
        </w:rPr>
        <w:t xml:space="preserve">stanovené </w:t>
      </w:r>
      <w:r w:rsidR="00537063" w:rsidRPr="00307126">
        <w:rPr>
          <w:rFonts w:ascii="Times New Roman" w:eastAsia="Times New Roman" w:hAnsi="Times New Roman"/>
          <w:lang w:eastAsia="sk-SK"/>
        </w:rPr>
        <w:t>podmienky</w:t>
      </w:r>
      <w:r w:rsidR="00537063" w:rsidRPr="00307126">
        <w:rPr>
          <w:rFonts w:ascii="Times New Roman" w:hAnsi="Times New Roman"/>
        </w:rPr>
        <w:t xml:space="preserve"> poskytnutia príspevku z hľadiska vlastníckych, resp. iných užívacích práv</w:t>
      </w:r>
      <w:r w:rsidR="00537063" w:rsidRPr="00307126">
        <w:rPr>
          <w:rFonts w:ascii="Times New Roman" w:eastAsia="Times New Roman" w:hAnsi="Times New Roman"/>
          <w:lang w:eastAsia="sk-SK"/>
        </w:rPr>
        <w:t xml:space="preserve"> </w:t>
      </w:r>
      <w:r w:rsidR="00442FC0" w:rsidRPr="00307126">
        <w:rPr>
          <w:rFonts w:ascii="Times New Roman" w:eastAsia="Times New Roman" w:hAnsi="Times New Roman"/>
          <w:lang w:eastAsia="sk-SK"/>
        </w:rPr>
        <w:t xml:space="preserve">vzťahujúcich sa </w:t>
      </w:r>
      <w:r w:rsidRPr="00307126">
        <w:rPr>
          <w:rFonts w:ascii="Times New Roman" w:eastAsia="Times New Roman" w:hAnsi="Times New Roman"/>
          <w:lang w:eastAsia="sk-SK"/>
        </w:rPr>
        <w:t xml:space="preserve">na právny vzťah Prijímateľa k nehnuteľnostiam, </w:t>
      </w:r>
      <w:r w:rsidR="00442FC0" w:rsidRPr="00307126">
        <w:rPr>
          <w:rFonts w:ascii="Times New Roman" w:eastAsia="Times New Roman" w:hAnsi="Times New Roman"/>
          <w:lang w:eastAsia="sk-SK"/>
        </w:rPr>
        <w:t xml:space="preserve">v ktorých alebo v súvislosti s ktorými sa </w:t>
      </w:r>
      <w:r w:rsidRPr="00307126">
        <w:rPr>
          <w:rFonts w:ascii="Times New Roman" w:eastAsia="Times New Roman" w:hAnsi="Times New Roman"/>
          <w:lang w:eastAsia="sk-SK"/>
        </w:rPr>
        <w:t xml:space="preserve">Projekt realizuje v zmysle </w:t>
      </w:r>
      <w:r w:rsidR="00D90309" w:rsidRPr="00307126">
        <w:rPr>
          <w:rFonts w:ascii="Times New Roman" w:eastAsia="Times New Roman" w:hAnsi="Times New Roman"/>
          <w:lang w:eastAsia="sk-SK"/>
        </w:rPr>
        <w:t>V</w:t>
      </w:r>
      <w:r w:rsidR="00087569" w:rsidRPr="00307126">
        <w:rPr>
          <w:rFonts w:ascii="Times New Roman" w:eastAsia="Times New Roman" w:hAnsi="Times New Roman"/>
          <w:lang w:eastAsia="sk-SK"/>
        </w:rPr>
        <w:t xml:space="preserve">ýzvy </w:t>
      </w:r>
      <w:r w:rsidR="00442FC0" w:rsidRPr="00307126">
        <w:rPr>
          <w:rFonts w:ascii="Times New Roman" w:eastAsia="Times New Roman" w:hAnsi="Times New Roman"/>
          <w:lang w:eastAsia="sk-SK"/>
        </w:rPr>
        <w:t>(ďalej ako „Nehnuteľnosti na realizáciu Projektu“)</w:t>
      </w:r>
      <w:r w:rsidRPr="00307126">
        <w:rPr>
          <w:rFonts w:ascii="Times New Roman" w:eastAsia="Times New Roman" w:hAnsi="Times New Roman"/>
          <w:lang w:eastAsia="sk-SK"/>
        </w:rPr>
        <w:t xml:space="preserve">. To znamená, že </w:t>
      </w:r>
      <w:r w:rsidR="00087569" w:rsidRPr="00307126">
        <w:rPr>
          <w:rFonts w:ascii="Times New Roman" w:eastAsia="Times New Roman" w:hAnsi="Times New Roman"/>
          <w:lang w:eastAsia="sk-SK"/>
        </w:rPr>
        <w:t xml:space="preserve">Prijímateľ musí mať k </w:t>
      </w:r>
      <w:r w:rsidR="00442FC0" w:rsidRPr="00307126">
        <w:rPr>
          <w:rFonts w:ascii="Times New Roman" w:eastAsia="Times New Roman" w:hAnsi="Times New Roman"/>
          <w:lang w:eastAsia="sk-SK"/>
        </w:rPr>
        <w:t>N</w:t>
      </w:r>
      <w:r w:rsidRPr="00307126">
        <w:rPr>
          <w:rFonts w:ascii="Times New Roman" w:eastAsia="Times New Roman" w:hAnsi="Times New Roman"/>
          <w:lang w:eastAsia="sk-SK"/>
        </w:rPr>
        <w:t>ehnuteľnosti</w:t>
      </w:r>
      <w:r w:rsidR="00442FC0" w:rsidRPr="00307126">
        <w:rPr>
          <w:rFonts w:ascii="Times New Roman" w:eastAsia="Times New Roman" w:hAnsi="Times New Roman"/>
          <w:lang w:eastAsia="sk-SK"/>
        </w:rPr>
        <w:t xml:space="preserve"> na realizáciu Projektu</w:t>
      </w:r>
      <w:r w:rsidR="00087569" w:rsidRPr="00307126">
        <w:rPr>
          <w:rFonts w:ascii="Times New Roman" w:eastAsia="Times New Roman" w:hAnsi="Times New Roman"/>
          <w:lang w:eastAsia="sk-SK"/>
        </w:rPr>
        <w:t xml:space="preserve"> právny vzťah, ktorý je ako </w:t>
      </w:r>
      <w:r w:rsidR="00654513" w:rsidRPr="00307126">
        <w:rPr>
          <w:rFonts w:ascii="Times New Roman" w:eastAsia="Times New Roman" w:hAnsi="Times New Roman"/>
          <w:lang w:eastAsia="sk-SK"/>
        </w:rPr>
        <w:t>akceptovateľný</w:t>
      </w:r>
      <w:r w:rsidR="00087569" w:rsidRPr="00307126">
        <w:rPr>
          <w:rFonts w:ascii="Times New Roman" w:eastAsia="Times New Roman" w:hAnsi="Times New Roman"/>
          <w:lang w:eastAsia="sk-SK"/>
        </w:rPr>
        <w:t xml:space="preserve"> definovaný v</w:t>
      </w:r>
      <w:r w:rsidR="00654513" w:rsidRPr="00307126">
        <w:rPr>
          <w:rFonts w:ascii="Times New Roman" w:eastAsia="Times New Roman" w:hAnsi="Times New Roman"/>
          <w:lang w:eastAsia="sk-SK"/>
        </w:rPr>
        <w:t> rámci podmienok poskytnutia príspevku vo</w:t>
      </w:r>
      <w:r w:rsidR="00087569" w:rsidRPr="00307126">
        <w:rPr>
          <w:rFonts w:ascii="Times New Roman" w:eastAsia="Times New Roman" w:hAnsi="Times New Roman"/>
          <w:lang w:eastAsia="sk-SK"/>
        </w:rPr>
        <w:t> </w:t>
      </w:r>
      <w:r w:rsidR="00D90309" w:rsidRPr="00307126">
        <w:rPr>
          <w:rFonts w:ascii="Times New Roman" w:eastAsia="Times New Roman" w:hAnsi="Times New Roman"/>
          <w:lang w:eastAsia="sk-SK"/>
        </w:rPr>
        <w:t>V</w:t>
      </w:r>
      <w:r w:rsidR="00087569" w:rsidRPr="00307126">
        <w:rPr>
          <w:rFonts w:ascii="Times New Roman" w:eastAsia="Times New Roman" w:hAnsi="Times New Roman"/>
          <w:lang w:eastAsia="sk-SK"/>
        </w:rPr>
        <w:t>ýzve</w:t>
      </w:r>
      <w:r w:rsidR="00D90309" w:rsidRPr="00307126">
        <w:rPr>
          <w:rFonts w:ascii="Times New Roman" w:eastAsia="Times New Roman" w:hAnsi="Times New Roman"/>
          <w:lang w:eastAsia="sk-SK"/>
        </w:rPr>
        <w:t>,</w:t>
      </w:r>
      <w:r w:rsidR="00087569" w:rsidRPr="00307126">
        <w:rPr>
          <w:rFonts w:ascii="Times New Roman" w:eastAsia="Times New Roman" w:hAnsi="Times New Roman"/>
          <w:lang w:eastAsia="sk-SK"/>
        </w:rPr>
        <w:t xml:space="preserve"> a to vrátane podmienok vzťahujúcich sa na ťarchy a iné práva tretích osôb viažucich sa k Nehnuteľnosti na realizáciu Projektu. </w:t>
      </w:r>
      <w:r w:rsidR="00ED3D33" w:rsidRPr="00307126">
        <w:rPr>
          <w:rFonts w:ascii="Times New Roman" w:eastAsia="Times New Roman" w:hAnsi="Times New Roman"/>
          <w:lang w:eastAsia="sk-SK"/>
        </w:rPr>
        <w:t>Z právneho vzťahu</w:t>
      </w:r>
      <w:r w:rsidR="00ED3D33" w:rsidRPr="00307126">
        <w:rPr>
          <w:rFonts w:ascii="Times New Roman" w:eastAsia="Times New Roman" w:hAnsi="Times New Roman"/>
          <w:bCs/>
          <w:lang w:eastAsia="sk-SK"/>
        </w:rPr>
        <w:t xml:space="preserve"> Prijímateľa k Nehnuteľnostiam na realizáciu Projektu musí byť </w:t>
      </w:r>
      <w:r w:rsidR="00ED3D33" w:rsidRPr="00307126">
        <w:rPr>
          <w:rFonts w:ascii="Times New Roman" w:eastAsia="Times New Roman" w:hAnsi="Times New Roman"/>
          <w:lang w:eastAsia="sk-SK"/>
        </w:rPr>
        <w:t>zrejmé</w:t>
      </w:r>
      <w:r w:rsidR="00ED3D33" w:rsidRPr="00307126">
        <w:rPr>
          <w:rFonts w:ascii="Times New Roman" w:eastAsia="Times New Roman" w:hAnsi="Times New Roman"/>
          <w:bCs/>
          <w:lang w:eastAsia="sk-SK"/>
        </w:rPr>
        <w:t xml:space="preserve">, že Prijímateľ je oprávnený Nehnuteľnosti na realizáciu Projektu </w:t>
      </w:r>
      <w:r w:rsidR="003B3F46" w:rsidRPr="00307126">
        <w:rPr>
          <w:rFonts w:ascii="Times New Roman" w:eastAsia="Times New Roman" w:hAnsi="Times New Roman"/>
          <w:bCs/>
          <w:lang w:eastAsia="sk-SK"/>
        </w:rPr>
        <w:t xml:space="preserve">nerušene a plnohodnotne </w:t>
      </w:r>
      <w:r w:rsidR="00ED3D33" w:rsidRPr="00307126">
        <w:rPr>
          <w:rFonts w:ascii="Times New Roman" w:eastAsia="Times New Roman" w:hAnsi="Times New Roman"/>
          <w:bCs/>
          <w:lang w:eastAsia="sk-SK"/>
        </w:rPr>
        <w:t xml:space="preserve">užívať počas Realizácie Projektu a počas </w:t>
      </w:r>
      <w:r w:rsidR="00ED3D33" w:rsidRPr="00307126">
        <w:rPr>
          <w:rFonts w:ascii="Times New Roman" w:eastAsia="Times New Roman" w:hAnsi="Times New Roman"/>
          <w:lang w:eastAsia="sk-SK"/>
        </w:rPr>
        <w:t>Udržateľnosti Projektu</w:t>
      </w:r>
      <w:r w:rsidR="002D2F8C" w:rsidRPr="00307126">
        <w:rPr>
          <w:rFonts w:ascii="Times New Roman" w:eastAsia="Times New Roman" w:hAnsi="Times New Roman"/>
          <w:lang w:eastAsia="sk-SK"/>
        </w:rPr>
        <w:t>.</w:t>
      </w:r>
      <w:r w:rsidR="00B97533" w:rsidRPr="00307126">
        <w:rPr>
          <w:rFonts w:ascii="Times New Roman" w:eastAsia="Times New Roman" w:hAnsi="Times New Roman"/>
          <w:lang w:eastAsia="sk-SK"/>
        </w:rPr>
        <w:t xml:space="preserve"> Môže pritom </w:t>
      </w:r>
      <w:r w:rsidR="00ED3D33" w:rsidRPr="00307126">
        <w:rPr>
          <w:rFonts w:ascii="Times New Roman" w:eastAsia="Times New Roman" w:hAnsi="Times New Roman"/>
          <w:bCs/>
          <w:lang w:eastAsia="sk-SK"/>
        </w:rPr>
        <w:t xml:space="preserve">dôjsť aj ku kombinácii rôznych právnych titulov, ktoré </w:t>
      </w:r>
      <w:r w:rsidR="003B3F46" w:rsidRPr="00307126">
        <w:rPr>
          <w:rFonts w:ascii="Times New Roman" w:eastAsia="Times New Roman" w:hAnsi="Times New Roman"/>
          <w:bCs/>
          <w:lang w:eastAsia="sk-SK"/>
        </w:rPr>
        <w:t>toto</w:t>
      </w:r>
      <w:r w:rsidR="00ED3D33" w:rsidRPr="00307126">
        <w:rPr>
          <w:rFonts w:ascii="Times New Roman" w:eastAsia="Times New Roman" w:hAnsi="Times New Roman"/>
          <w:bCs/>
          <w:lang w:eastAsia="sk-SK"/>
        </w:rPr>
        <w:t xml:space="preserve"> právo Prijímateľa </w:t>
      </w:r>
      <w:r w:rsidR="003B3F46" w:rsidRPr="00307126">
        <w:rPr>
          <w:rFonts w:ascii="Times New Roman" w:eastAsia="Times New Roman" w:hAnsi="Times New Roman"/>
          <w:bCs/>
          <w:lang w:eastAsia="sk-SK"/>
        </w:rPr>
        <w:t>zakladajú</w:t>
      </w:r>
      <w:r w:rsidR="00B1543F" w:rsidRPr="00307126">
        <w:rPr>
          <w:rFonts w:ascii="Times New Roman" w:eastAsia="Times New Roman" w:hAnsi="Times New Roman"/>
          <w:bCs/>
          <w:lang w:eastAsia="sk-SK"/>
        </w:rPr>
        <w:t xml:space="preserve"> </w:t>
      </w:r>
      <w:r w:rsidR="00D11EBE" w:rsidRPr="00307126">
        <w:rPr>
          <w:rFonts w:ascii="Times New Roman" w:eastAsia="Times New Roman" w:hAnsi="Times New Roman"/>
          <w:bCs/>
          <w:lang w:eastAsia="sk-SK"/>
        </w:rPr>
        <w:t xml:space="preserve">a ktoré sa môžu </w:t>
      </w:r>
      <w:r w:rsidR="006B5BAD" w:rsidRPr="00307126">
        <w:rPr>
          <w:rFonts w:ascii="Times New Roman" w:eastAsia="Times New Roman" w:hAnsi="Times New Roman"/>
          <w:bCs/>
          <w:lang w:eastAsia="sk-SK"/>
        </w:rPr>
        <w:t xml:space="preserve">navzájom meniť </w:t>
      </w:r>
      <w:r w:rsidR="00D11EBE" w:rsidRPr="00307126">
        <w:rPr>
          <w:rFonts w:ascii="Times New Roman" w:eastAsia="Times New Roman" w:hAnsi="Times New Roman"/>
          <w:bCs/>
          <w:lang w:eastAsia="sk-SK"/>
        </w:rPr>
        <w:t xml:space="preserve">pri dodržaní všetkých podmienok stanovených Výzvou </w:t>
      </w:r>
      <w:r w:rsidR="00B1543F" w:rsidRPr="00307126">
        <w:rPr>
          <w:rFonts w:ascii="Times New Roman" w:eastAsia="Times New Roman" w:hAnsi="Times New Roman"/>
          <w:bCs/>
          <w:lang w:eastAsia="sk-SK"/>
        </w:rPr>
        <w:t xml:space="preserve">počas Realizácie </w:t>
      </w:r>
      <w:r w:rsidR="00421105" w:rsidRPr="00307126">
        <w:rPr>
          <w:rFonts w:ascii="Times New Roman" w:eastAsia="Times New Roman" w:hAnsi="Times New Roman"/>
          <w:bCs/>
          <w:lang w:eastAsia="sk-SK"/>
        </w:rPr>
        <w:t>P</w:t>
      </w:r>
      <w:r w:rsidR="00B1543F" w:rsidRPr="00307126">
        <w:rPr>
          <w:rFonts w:ascii="Times New Roman" w:eastAsia="Times New Roman" w:hAnsi="Times New Roman"/>
          <w:bCs/>
          <w:lang w:eastAsia="sk-SK"/>
        </w:rPr>
        <w:t>rojektu a Udržateľnosti projektu</w:t>
      </w:r>
      <w:r w:rsidR="00084FE2" w:rsidRPr="00307126">
        <w:rPr>
          <w:rFonts w:ascii="Times New Roman" w:eastAsia="Times New Roman" w:hAnsi="Times New Roman"/>
          <w:bCs/>
          <w:lang w:eastAsia="sk-SK"/>
        </w:rPr>
        <w:t>;</w:t>
      </w:r>
      <w:r w:rsidR="003B3F46" w:rsidRPr="00307126">
        <w:rPr>
          <w:rFonts w:ascii="Times New Roman" w:eastAsia="Times New Roman" w:hAnsi="Times New Roman"/>
          <w:bCs/>
          <w:lang w:eastAsia="sk-SK"/>
        </w:rPr>
        <w:t xml:space="preserve">  </w:t>
      </w:r>
    </w:p>
    <w:p w14:paraId="402AFBD4" w14:textId="77777777" w:rsidR="00ED3D33" w:rsidRPr="00307126" w:rsidRDefault="000526EB" w:rsidP="00C87FFC">
      <w:pPr>
        <w:numPr>
          <w:ilvl w:val="2"/>
          <w:numId w:val="17"/>
        </w:numPr>
        <w:spacing w:before="120" w:after="0" w:line="264" w:lineRule="auto"/>
        <w:ind w:left="720"/>
        <w:jc w:val="both"/>
        <w:rPr>
          <w:rFonts w:ascii="Times New Roman" w:eastAsia="Times New Roman" w:hAnsi="Times New Roman"/>
          <w:lang w:eastAsia="sk-SK"/>
        </w:rPr>
      </w:pPr>
      <w:r w:rsidRPr="00307126">
        <w:rPr>
          <w:rFonts w:ascii="Times New Roman" w:eastAsia="Times New Roman" w:hAnsi="Times New Roman"/>
          <w:lang w:eastAsia="sk-SK"/>
        </w:rPr>
        <w:t xml:space="preserve">Predmet Projektu, jeho časti a iné </w:t>
      </w:r>
      <w:r w:rsidR="00ED3D33" w:rsidRPr="00307126">
        <w:rPr>
          <w:rFonts w:ascii="Times New Roman" w:eastAsia="Times New Roman" w:hAnsi="Times New Roman"/>
          <w:lang w:eastAsia="sk-SK"/>
        </w:rPr>
        <w:t>veci, práva alebo iné majetkové hodnoty, ktoré obstaral</w:t>
      </w:r>
      <w:r w:rsidR="002618A3" w:rsidRPr="00307126">
        <w:rPr>
          <w:rFonts w:ascii="Times New Roman" w:eastAsia="Times New Roman" w:hAnsi="Times New Roman"/>
          <w:lang w:eastAsia="sk-SK"/>
        </w:rPr>
        <w:t xml:space="preserve"> alebo zhodnotil</w:t>
      </w:r>
      <w:r w:rsidR="00ED3D33" w:rsidRPr="00307126">
        <w:rPr>
          <w:rFonts w:ascii="Times New Roman" w:eastAsia="Times New Roman" w:hAnsi="Times New Roman"/>
          <w:lang w:eastAsia="sk-SK"/>
        </w:rPr>
        <w:t xml:space="preserve"> v rámci Projektu z NFP alebo z jeho časti</w:t>
      </w:r>
      <w:r w:rsidR="00030F01" w:rsidRPr="00307126">
        <w:rPr>
          <w:rFonts w:ascii="Times New Roman" w:eastAsia="Times New Roman" w:hAnsi="Times New Roman"/>
          <w:lang w:eastAsia="sk-SK"/>
        </w:rPr>
        <w:t xml:space="preserve"> </w:t>
      </w:r>
      <w:r w:rsidR="00ED3D33" w:rsidRPr="00307126">
        <w:rPr>
          <w:rFonts w:ascii="Times New Roman" w:eastAsia="Times New Roman" w:hAnsi="Times New Roman"/>
          <w:lang w:eastAsia="sk-SK"/>
        </w:rPr>
        <w:t xml:space="preserve">(ďalej </w:t>
      </w:r>
      <w:r w:rsidR="009809B8" w:rsidRPr="00307126">
        <w:rPr>
          <w:rFonts w:ascii="Times New Roman" w:eastAsia="Times New Roman" w:hAnsi="Times New Roman"/>
          <w:lang w:eastAsia="sk-SK"/>
        </w:rPr>
        <w:t xml:space="preserve">len </w:t>
      </w:r>
      <w:r w:rsidR="00ED3D33" w:rsidRPr="00307126">
        <w:rPr>
          <w:rFonts w:ascii="Times New Roman" w:eastAsia="Times New Roman" w:hAnsi="Times New Roman"/>
          <w:lang w:eastAsia="sk-SK"/>
        </w:rPr>
        <w:t>„</w:t>
      </w:r>
      <w:r w:rsidR="003C6060" w:rsidRPr="00307126">
        <w:rPr>
          <w:rFonts w:ascii="Times New Roman" w:eastAsia="Times New Roman" w:hAnsi="Times New Roman"/>
          <w:lang w:eastAsia="sk-SK"/>
        </w:rPr>
        <w:t>M</w:t>
      </w:r>
      <w:r w:rsidR="00ED3D33" w:rsidRPr="00307126">
        <w:rPr>
          <w:rFonts w:ascii="Times New Roman" w:eastAsia="Times New Roman" w:hAnsi="Times New Roman"/>
          <w:lang w:eastAsia="sk-SK"/>
        </w:rPr>
        <w:t xml:space="preserve">ajetok nadobudnutý z NFP“): </w:t>
      </w:r>
    </w:p>
    <w:p w14:paraId="4C0BC430" w14:textId="77777777" w:rsidR="00097AAB" w:rsidRPr="00307126" w:rsidRDefault="00107570" w:rsidP="00A91910">
      <w:pPr>
        <w:numPr>
          <w:ilvl w:val="3"/>
          <w:numId w:val="2"/>
        </w:numPr>
        <w:spacing w:before="120" w:after="0" w:line="264" w:lineRule="auto"/>
        <w:ind w:left="1260" w:hanging="540"/>
        <w:jc w:val="both"/>
        <w:rPr>
          <w:rFonts w:ascii="Times New Roman" w:hAnsi="Times New Roman"/>
        </w:rPr>
      </w:pPr>
      <w:r w:rsidRPr="00307126">
        <w:rPr>
          <w:rFonts w:ascii="Times New Roman" w:hAnsi="Times New Roman"/>
          <w:bCs/>
        </w:rPr>
        <w:t xml:space="preserve">bude </w:t>
      </w:r>
      <w:r w:rsidRPr="00307126">
        <w:rPr>
          <w:rFonts w:ascii="Times New Roman" w:hAnsi="Times New Roman"/>
        </w:rPr>
        <w:t>používať výlučne pri výkone vlastnej činnosti</w:t>
      </w:r>
      <w:r w:rsidR="000526EB" w:rsidRPr="00307126">
        <w:rPr>
          <w:rFonts w:ascii="Times New Roman" w:hAnsi="Times New Roman"/>
        </w:rPr>
        <w:t>,</w:t>
      </w:r>
      <w:r w:rsidRPr="00307126">
        <w:rPr>
          <w:rFonts w:ascii="Times New Roman" w:hAnsi="Times New Roman"/>
        </w:rPr>
        <w:t xml:space="preserve"> </w:t>
      </w:r>
      <w:r w:rsidR="00CD087F" w:rsidRPr="00307126">
        <w:rPr>
          <w:rFonts w:ascii="Times New Roman" w:hAnsi="Times New Roman"/>
        </w:rPr>
        <w:t>v súvislosti s Projektom</w:t>
      </w:r>
      <w:r w:rsidRPr="00307126">
        <w:rPr>
          <w:rFonts w:ascii="Times New Roman" w:hAnsi="Times New Roman"/>
        </w:rPr>
        <w:t xml:space="preserve">, na ktorý </w:t>
      </w:r>
      <w:r w:rsidR="000526EB" w:rsidRPr="00307126">
        <w:rPr>
          <w:rFonts w:ascii="Times New Roman" w:hAnsi="Times New Roman"/>
        </w:rPr>
        <w:t>bol NFP poskytnutý</w:t>
      </w:r>
      <w:r w:rsidRPr="00307126">
        <w:rPr>
          <w:rFonts w:ascii="Times New Roman" w:hAnsi="Times New Roman"/>
        </w:rPr>
        <w:t xml:space="preserve">, </w:t>
      </w:r>
      <w:r w:rsidR="000526EB" w:rsidRPr="00307126">
        <w:rPr>
          <w:rFonts w:ascii="Times New Roman" w:hAnsi="Times New Roman"/>
        </w:rPr>
        <w:t xml:space="preserve">s výnimkou prípadov, kedy </w:t>
      </w:r>
      <w:r w:rsidR="00FC4B47" w:rsidRPr="00307126">
        <w:rPr>
          <w:rFonts w:ascii="Times New Roman" w:hAnsi="Times New Roman"/>
        </w:rPr>
        <w:t xml:space="preserve">pre </w:t>
      </w:r>
      <w:r w:rsidR="000526EB" w:rsidRPr="00307126">
        <w:rPr>
          <w:rFonts w:ascii="Times New Roman" w:hAnsi="Times New Roman"/>
        </w:rPr>
        <w:t xml:space="preserve">zabezpečenie a udržanie cieľa Projektu </w:t>
      </w:r>
      <w:r w:rsidR="00FC4B47" w:rsidRPr="00307126">
        <w:rPr>
          <w:rFonts w:ascii="Times New Roman" w:hAnsi="Times New Roman"/>
        </w:rPr>
        <w:t xml:space="preserve">je vhodné </w:t>
      </w:r>
      <w:r w:rsidR="000526EB" w:rsidRPr="00307126">
        <w:rPr>
          <w:rFonts w:ascii="Times New Roman" w:hAnsi="Times New Roman"/>
        </w:rPr>
        <w:t xml:space="preserve">prenechanie prevádzkovania </w:t>
      </w:r>
      <w:r w:rsidR="003C6060" w:rsidRPr="00307126">
        <w:rPr>
          <w:rFonts w:ascii="Times New Roman" w:hAnsi="Times New Roman"/>
        </w:rPr>
        <w:t>M</w:t>
      </w:r>
      <w:r w:rsidR="000526EB" w:rsidRPr="00307126">
        <w:rPr>
          <w:rFonts w:ascii="Times New Roman" w:hAnsi="Times New Roman"/>
        </w:rPr>
        <w:t xml:space="preserve">ajetku nadobudnutého z NFP tretej osobe </w:t>
      </w:r>
      <w:r w:rsidR="009F3DE4" w:rsidRPr="00307126">
        <w:rPr>
          <w:rFonts w:ascii="Times New Roman" w:hAnsi="Times New Roman"/>
        </w:rPr>
        <w:t>podľa</w:t>
      </w:r>
      <w:r w:rsidR="00D04E4D" w:rsidRPr="00307126">
        <w:rPr>
          <w:rFonts w:ascii="Times New Roman" w:hAnsi="Times New Roman"/>
        </w:rPr>
        <w:t xml:space="preserve"> </w:t>
      </w:r>
      <w:r w:rsidR="002D5A42" w:rsidRPr="00307126">
        <w:rPr>
          <w:rFonts w:ascii="Times New Roman" w:hAnsi="Times New Roman"/>
        </w:rPr>
        <w:t>Schválenej žiadosti o NFP</w:t>
      </w:r>
      <w:r w:rsidR="00624EA4" w:rsidRPr="00307126">
        <w:rPr>
          <w:rFonts w:ascii="Times New Roman" w:hAnsi="Times New Roman"/>
        </w:rPr>
        <w:t xml:space="preserve"> a</w:t>
      </w:r>
      <w:r w:rsidR="00FC4B47" w:rsidRPr="00307126">
        <w:rPr>
          <w:rFonts w:ascii="Times New Roman" w:hAnsi="Times New Roman"/>
        </w:rPr>
        <w:t>lebo</w:t>
      </w:r>
      <w:r w:rsidR="00624EA4" w:rsidRPr="00307126">
        <w:rPr>
          <w:rFonts w:ascii="Times New Roman" w:hAnsi="Times New Roman"/>
        </w:rPr>
        <w:t xml:space="preserve"> v súlade </w:t>
      </w:r>
      <w:r w:rsidR="002D5A42" w:rsidRPr="00307126">
        <w:rPr>
          <w:rFonts w:ascii="Times New Roman" w:hAnsi="Times New Roman"/>
        </w:rPr>
        <w:t> s Výzvou,</w:t>
      </w:r>
      <w:r w:rsidR="00C210A6" w:rsidRPr="00307126">
        <w:rPr>
          <w:rFonts w:ascii="Times New Roman" w:hAnsi="Times New Roman"/>
        </w:rPr>
        <w:t xml:space="preserve"> </w:t>
      </w:r>
      <w:r w:rsidR="00D11EBE" w:rsidRPr="00307126">
        <w:rPr>
          <w:rFonts w:ascii="Times New Roman" w:hAnsi="Times New Roman"/>
        </w:rPr>
        <w:t>pri dodržaní pravidiel týkajúcich sa štátnej  pomoci, ak sú relevantné</w:t>
      </w:r>
      <w:r w:rsidR="00C210A6" w:rsidRPr="00307126">
        <w:rPr>
          <w:rFonts w:ascii="Times New Roman" w:hAnsi="Times New Roman"/>
        </w:rPr>
        <w:t>,</w:t>
      </w:r>
    </w:p>
    <w:p w14:paraId="7A724CE9" w14:textId="77777777" w:rsidR="00E84130" w:rsidRPr="00307126" w:rsidRDefault="00CD087F"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ak to jeho povaha dovoľuje, </w:t>
      </w:r>
      <w:r w:rsidR="00107570" w:rsidRPr="00307126">
        <w:rPr>
          <w:rFonts w:ascii="Times New Roman" w:hAnsi="Times New Roman"/>
          <w:bCs/>
        </w:rPr>
        <w:t xml:space="preserve">zaradí </w:t>
      </w:r>
      <w:r w:rsidR="00C210A6" w:rsidRPr="00307126">
        <w:rPr>
          <w:rFonts w:ascii="Times New Roman" w:hAnsi="Times New Roman"/>
          <w:bCs/>
        </w:rPr>
        <w:t>ho</w:t>
      </w:r>
      <w:r w:rsidR="00ED3D33" w:rsidRPr="00307126">
        <w:rPr>
          <w:rFonts w:ascii="Times New Roman" w:hAnsi="Times New Roman"/>
          <w:bCs/>
        </w:rPr>
        <w:t xml:space="preserve"> </w:t>
      </w:r>
      <w:r w:rsidR="00107570" w:rsidRPr="00307126">
        <w:rPr>
          <w:rFonts w:ascii="Times New Roman" w:hAnsi="Times New Roman"/>
          <w:bCs/>
        </w:rPr>
        <w:t xml:space="preserve">do svojho majetku a zostane v jeho majetku pri dodržaní </w:t>
      </w:r>
      <w:r w:rsidR="00C210A6" w:rsidRPr="00307126">
        <w:rPr>
          <w:rFonts w:ascii="Times New Roman" w:hAnsi="Times New Roman"/>
          <w:bCs/>
        </w:rPr>
        <w:t xml:space="preserve">príslušného právneho predpisu aplikovateľného na Prijímateľa podľa jeho štatutárneho postavenia (napr. </w:t>
      </w:r>
      <w:r w:rsidR="000526EB" w:rsidRPr="00307126">
        <w:rPr>
          <w:rFonts w:ascii="Times New Roman" w:hAnsi="Times New Roman"/>
          <w:bCs/>
        </w:rPr>
        <w:t>Z</w:t>
      </w:r>
      <w:r w:rsidR="00107570" w:rsidRPr="00307126">
        <w:rPr>
          <w:rFonts w:ascii="Times New Roman" w:hAnsi="Times New Roman"/>
          <w:bCs/>
        </w:rPr>
        <w:t>ákona o</w:t>
      </w:r>
      <w:r w:rsidR="00C210A6" w:rsidRPr="00307126">
        <w:rPr>
          <w:rFonts w:ascii="Times New Roman" w:hAnsi="Times New Roman"/>
          <w:bCs/>
        </w:rPr>
        <w:t> </w:t>
      </w:r>
      <w:r w:rsidR="00107570" w:rsidRPr="00307126">
        <w:rPr>
          <w:rFonts w:ascii="Times New Roman" w:hAnsi="Times New Roman"/>
          <w:bCs/>
        </w:rPr>
        <w:t>účtovníctve</w:t>
      </w:r>
      <w:r w:rsidR="00C210A6" w:rsidRPr="00307126">
        <w:rPr>
          <w:rFonts w:ascii="Times New Roman" w:hAnsi="Times New Roman"/>
          <w:bCs/>
        </w:rPr>
        <w:t>),</w:t>
      </w:r>
      <w:r w:rsidR="00107570" w:rsidRPr="00307126">
        <w:rPr>
          <w:rFonts w:ascii="Times New Roman" w:hAnsi="Times New Roman"/>
          <w:bCs/>
        </w:rPr>
        <w:t xml:space="preserve"> </w:t>
      </w:r>
      <w:r w:rsidR="009F7121" w:rsidRPr="00307126">
        <w:rPr>
          <w:rFonts w:ascii="Times New Roman" w:hAnsi="Times New Roman"/>
          <w:bCs/>
        </w:rPr>
        <w:t xml:space="preserve">ak osobitné právne predpisy výslovne nestanovujú iný postup pri aplikácii výnimiek podľa bodu (i) vyššie, </w:t>
      </w:r>
    </w:p>
    <w:p w14:paraId="0DFD80EE" w14:textId="77777777" w:rsidR="00107570" w:rsidRPr="00307126" w:rsidRDefault="00107570"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nadobudne od tretích osôb na základe </w:t>
      </w:r>
      <w:r w:rsidR="00924E42" w:rsidRPr="00307126">
        <w:rPr>
          <w:rFonts w:ascii="Times New Roman" w:hAnsi="Times New Roman"/>
          <w:bCs/>
        </w:rPr>
        <w:t xml:space="preserve">trhových podmienok pri využití </w:t>
      </w:r>
      <w:r w:rsidRPr="00307126">
        <w:rPr>
          <w:rFonts w:ascii="Times New Roman" w:hAnsi="Times New Roman"/>
          <w:bCs/>
        </w:rPr>
        <w:t xml:space="preserve">postupov a podmienok obstarávania uvedených v článku 3 týchto VZP. </w:t>
      </w:r>
      <w:commentRangeStart w:id="85"/>
      <w:r w:rsidRPr="00307126">
        <w:rPr>
          <w:rFonts w:ascii="Times New Roman" w:hAnsi="Times New Roman"/>
          <w:bCs/>
        </w:rPr>
        <w:t xml:space="preserve">Majetok </w:t>
      </w:r>
      <w:r w:rsidRPr="00307126">
        <w:rPr>
          <w:rFonts w:ascii="Times New Roman" w:hAnsi="Times New Roman"/>
          <w:bCs/>
        </w:rPr>
        <w:lastRenderedPageBreak/>
        <w:t xml:space="preserve">nadobudnutý </w:t>
      </w:r>
      <w:r w:rsidR="00ED3D33" w:rsidRPr="00307126">
        <w:rPr>
          <w:rFonts w:ascii="Times New Roman" w:hAnsi="Times New Roman"/>
          <w:bCs/>
        </w:rPr>
        <w:t xml:space="preserve">z NFP, ktorý bol nadobudnutý od tretích </w:t>
      </w:r>
      <w:r w:rsidR="00307158" w:rsidRPr="00307126">
        <w:rPr>
          <w:rFonts w:ascii="Times New Roman" w:hAnsi="Times New Roman"/>
          <w:bCs/>
        </w:rPr>
        <w:t>osôb</w:t>
      </w:r>
      <w:r w:rsidR="00B52E2A" w:rsidRPr="00307126">
        <w:rPr>
          <w:rFonts w:ascii="Times New Roman" w:hAnsi="Times New Roman"/>
          <w:bCs/>
        </w:rPr>
        <w:t>,</w:t>
      </w:r>
      <w:r w:rsidR="00307158" w:rsidRPr="00307126">
        <w:rPr>
          <w:rFonts w:ascii="Times New Roman" w:hAnsi="Times New Roman"/>
          <w:bCs/>
        </w:rPr>
        <w:t xml:space="preserve"> </w:t>
      </w:r>
      <w:r w:rsidRPr="00307126">
        <w:rPr>
          <w:rFonts w:ascii="Times New Roman" w:hAnsi="Times New Roman"/>
          <w:bCs/>
        </w:rPr>
        <w:t>musí byť nový a nepoužívaný</w:t>
      </w:r>
      <w:commentRangeEnd w:id="85"/>
      <w:r w:rsidR="0055539C" w:rsidRPr="00307126">
        <w:rPr>
          <w:rStyle w:val="Odkaznakomentr"/>
          <w:rFonts w:ascii="Times New Roman" w:eastAsia="Times New Roman" w:hAnsi="Times New Roman"/>
          <w:sz w:val="22"/>
          <w:szCs w:val="22"/>
          <w:lang w:val="x-none" w:eastAsia="x-none"/>
        </w:rPr>
        <w:commentReference w:id="85"/>
      </w:r>
      <w:r w:rsidRPr="00307126">
        <w:rPr>
          <w:rFonts w:ascii="Times New Roman" w:hAnsi="Times New Roman"/>
          <w:bCs/>
        </w:rPr>
        <w:t>, pričom za nový majetok sa nepovažuje taký majetok, ktorý Prijímateľ už predtým</w:t>
      </w:r>
      <w:r w:rsidR="00685086" w:rsidRPr="00307126">
        <w:rPr>
          <w:rFonts w:ascii="Times New Roman" w:hAnsi="Times New Roman"/>
          <w:bCs/>
        </w:rPr>
        <w:t xml:space="preserve">, čo i len z časti </w:t>
      </w:r>
      <w:r w:rsidRPr="00307126">
        <w:rPr>
          <w:rFonts w:ascii="Times New Roman" w:hAnsi="Times New Roman"/>
          <w:bCs/>
        </w:rPr>
        <w:t xml:space="preserve">vlastnil, mal </w:t>
      </w:r>
      <w:r w:rsidR="00ED3D33" w:rsidRPr="00307126">
        <w:rPr>
          <w:rFonts w:ascii="Times New Roman" w:hAnsi="Times New Roman"/>
          <w:bCs/>
        </w:rPr>
        <w:t xml:space="preserve">u seba ako </w:t>
      </w:r>
      <w:proofErr w:type="spellStart"/>
      <w:r w:rsidR="00ED3D33" w:rsidRPr="00307126">
        <w:rPr>
          <w:rFonts w:ascii="Times New Roman" w:hAnsi="Times New Roman"/>
          <w:bCs/>
        </w:rPr>
        <w:t>detentor</w:t>
      </w:r>
      <w:proofErr w:type="spellEnd"/>
      <w:r w:rsidR="00ED3D33" w:rsidRPr="00307126">
        <w:rPr>
          <w:rFonts w:ascii="Times New Roman" w:hAnsi="Times New Roman"/>
          <w:bCs/>
        </w:rPr>
        <w:t>, prípadne</w:t>
      </w:r>
      <w:r w:rsidRPr="00307126">
        <w:rPr>
          <w:rFonts w:ascii="Times New Roman" w:hAnsi="Times New Roman"/>
          <w:bCs/>
        </w:rPr>
        <w:t xml:space="preserve"> mal k nemu iný právny vzťah a následne ho </w:t>
      </w:r>
      <w:r w:rsidR="00C210A6" w:rsidRPr="00307126">
        <w:rPr>
          <w:rFonts w:ascii="Times New Roman" w:hAnsi="Times New Roman"/>
          <w:bCs/>
        </w:rPr>
        <w:t xml:space="preserve">opäť priamo alebo nepriamo </w:t>
      </w:r>
      <w:r w:rsidRPr="00307126">
        <w:rPr>
          <w:rFonts w:ascii="Times New Roman" w:hAnsi="Times New Roman"/>
          <w:bCs/>
        </w:rPr>
        <w:t>nadobudol od tretej osoby</w:t>
      </w:r>
      <w:r w:rsidR="00C210A6" w:rsidRPr="00307126">
        <w:rPr>
          <w:rFonts w:ascii="Times New Roman" w:hAnsi="Times New Roman"/>
          <w:bCs/>
        </w:rPr>
        <w:t>, bez ohľadu na časový faktor,</w:t>
      </w:r>
    </w:p>
    <w:p w14:paraId="5147EEB8" w14:textId="77777777" w:rsidR="00F150C6" w:rsidRPr="00307126" w:rsidRDefault="00E84130" w:rsidP="00A91910">
      <w:pPr>
        <w:numPr>
          <w:ilvl w:val="3"/>
          <w:numId w:val="2"/>
        </w:numPr>
        <w:spacing w:before="120" w:after="0" w:line="264" w:lineRule="auto"/>
        <w:ind w:left="1260" w:hanging="540"/>
        <w:jc w:val="both"/>
        <w:rPr>
          <w:rFonts w:ascii="Times New Roman" w:hAnsi="Times New Roman"/>
          <w:bCs/>
        </w:rPr>
      </w:pPr>
      <w:r w:rsidRPr="00307126">
        <w:rPr>
          <w:rFonts w:ascii="Times New Roman" w:hAnsi="Times New Roman"/>
          <w:bCs/>
        </w:rPr>
        <w:t xml:space="preserve">ak to určí Poskytovateľ, </w:t>
      </w:r>
      <w:r w:rsidR="00B17519" w:rsidRPr="00307126">
        <w:rPr>
          <w:rFonts w:ascii="Times New Roman" w:hAnsi="Times New Roman"/>
          <w:bCs/>
        </w:rPr>
        <w:t xml:space="preserve">Prijímateľ </w:t>
      </w:r>
      <w:r w:rsidR="00B87E39" w:rsidRPr="00307126">
        <w:rPr>
          <w:rFonts w:ascii="Times New Roman" w:hAnsi="Times New Roman"/>
          <w:bCs/>
        </w:rPr>
        <w:t xml:space="preserve">označí </w:t>
      </w:r>
      <w:r w:rsidRPr="00307126">
        <w:rPr>
          <w:rFonts w:ascii="Times New Roman" w:hAnsi="Times New Roman"/>
          <w:bCs/>
        </w:rPr>
        <w:t xml:space="preserve">jednotlivé </w:t>
      </w:r>
      <w:r w:rsidR="00B87E39" w:rsidRPr="00307126">
        <w:rPr>
          <w:rFonts w:ascii="Times New Roman" w:hAnsi="Times New Roman"/>
          <w:bCs/>
        </w:rPr>
        <w:t>hnuteľné veci</w:t>
      </w:r>
      <w:r w:rsidR="00323829" w:rsidRPr="00307126">
        <w:rPr>
          <w:rFonts w:ascii="Times New Roman" w:hAnsi="Times New Roman"/>
          <w:bCs/>
        </w:rPr>
        <w:t>, ktoré tvoria Majetok nadobudnutý</w:t>
      </w:r>
      <w:r w:rsidR="00B87E39" w:rsidRPr="00307126">
        <w:rPr>
          <w:rFonts w:ascii="Times New Roman" w:hAnsi="Times New Roman"/>
          <w:bCs/>
        </w:rPr>
        <w:t xml:space="preserve"> z NFP, spôsobom určeným Poskytovateľom tak, aby nemohli byť zamenené s inou vecou od ich nadobudnutia počas Realizácie Projektu a Udržateľnosti Projektu</w:t>
      </w:r>
      <w:r w:rsidRPr="00307126">
        <w:rPr>
          <w:rFonts w:ascii="Times New Roman" w:hAnsi="Times New Roman"/>
          <w:bCs/>
        </w:rPr>
        <w:t>; uvedená podmienka sa nedotýka povinností vyplývajúcich z komunikácie a informovanosti v zmysle čl</w:t>
      </w:r>
      <w:r w:rsidR="009A4BEE" w:rsidRPr="00307126">
        <w:rPr>
          <w:rFonts w:ascii="Times New Roman" w:hAnsi="Times New Roman"/>
          <w:bCs/>
        </w:rPr>
        <w:t>ánku</w:t>
      </w:r>
      <w:r w:rsidRPr="00307126">
        <w:rPr>
          <w:rFonts w:ascii="Times New Roman" w:hAnsi="Times New Roman"/>
          <w:bCs/>
        </w:rPr>
        <w:t xml:space="preserve"> 2 ods</w:t>
      </w:r>
      <w:r w:rsidR="00CE5784" w:rsidRPr="00307126">
        <w:rPr>
          <w:rFonts w:ascii="Times New Roman" w:hAnsi="Times New Roman"/>
          <w:bCs/>
        </w:rPr>
        <w:t>ek</w:t>
      </w:r>
      <w:r w:rsidRPr="00307126">
        <w:rPr>
          <w:rFonts w:ascii="Times New Roman" w:hAnsi="Times New Roman"/>
          <w:bCs/>
        </w:rPr>
        <w:t xml:space="preserve"> </w:t>
      </w:r>
      <w:r w:rsidR="00A43A71" w:rsidRPr="00307126">
        <w:rPr>
          <w:rFonts w:ascii="Times New Roman" w:hAnsi="Times New Roman"/>
          <w:bCs/>
        </w:rPr>
        <w:t xml:space="preserve">8 </w:t>
      </w:r>
      <w:r w:rsidRPr="00307126">
        <w:rPr>
          <w:rFonts w:ascii="Times New Roman" w:hAnsi="Times New Roman"/>
          <w:bCs/>
        </w:rPr>
        <w:t>a čl</w:t>
      </w:r>
      <w:r w:rsidR="009A4BEE" w:rsidRPr="00307126">
        <w:rPr>
          <w:rFonts w:ascii="Times New Roman" w:hAnsi="Times New Roman"/>
          <w:bCs/>
        </w:rPr>
        <w:t>ánku</w:t>
      </w:r>
      <w:r w:rsidRPr="00307126">
        <w:rPr>
          <w:rFonts w:ascii="Times New Roman" w:hAnsi="Times New Roman"/>
          <w:bCs/>
        </w:rPr>
        <w:t xml:space="preserve"> 5 VZP</w:t>
      </w:r>
      <w:r w:rsidR="00B97533" w:rsidRPr="00307126">
        <w:rPr>
          <w:rFonts w:ascii="Times New Roman" w:hAnsi="Times New Roman"/>
          <w:bCs/>
        </w:rPr>
        <w:t xml:space="preserve">, </w:t>
      </w:r>
    </w:p>
    <w:p w14:paraId="4F9DF4E4" w14:textId="77777777" w:rsidR="00145DB1" w:rsidRPr="00307126" w:rsidRDefault="00145DB1" w:rsidP="00145DB1">
      <w:pPr>
        <w:numPr>
          <w:ilvl w:val="3"/>
          <w:numId w:val="2"/>
        </w:numPr>
        <w:spacing w:before="120" w:after="0" w:line="264" w:lineRule="auto"/>
        <w:ind w:left="1276" w:hanging="567"/>
        <w:jc w:val="both"/>
        <w:rPr>
          <w:rFonts w:ascii="Times New Roman" w:hAnsi="Times New Roman"/>
          <w:bCs/>
        </w:rPr>
      </w:pPr>
      <w:r w:rsidRPr="00307126">
        <w:rPr>
          <w:rFonts w:ascii="Times New Roman" w:hAnsi="Times New Roman"/>
          <w:bCs/>
        </w:rPr>
        <w:t>bude nadobúdať</w:t>
      </w:r>
      <w:r w:rsidR="007364A2" w:rsidRPr="00307126">
        <w:rPr>
          <w:rFonts w:ascii="Times New Roman" w:hAnsi="Times New Roman"/>
          <w:bCs/>
        </w:rPr>
        <w:t>, ak ide o</w:t>
      </w:r>
      <w:r w:rsidRPr="00307126">
        <w:rPr>
          <w:rFonts w:ascii="Times New Roman" w:hAnsi="Times New Roman"/>
          <w:bCs/>
        </w:rPr>
        <w:t xml:space="preserve">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aj ako „</w:t>
      </w:r>
      <w:r w:rsidRPr="00307126">
        <w:rPr>
          <w:rFonts w:ascii="Times New Roman" w:hAnsi="Times New Roman"/>
          <w:b/>
          <w:bCs/>
        </w:rPr>
        <w:t>majetok, ktorý je predmetom duševného vlastníctva</w:t>
      </w:r>
      <w:r w:rsidRPr="00307126">
        <w:rPr>
          <w:rFonts w:ascii="Times New Roman" w:hAnsi="Times New Roman"/>
          <w:bCs/>
        </w:rPr>
        <w:t>“)</w:t>
      </w:r>
      <w:r w:rsidR="007364A2" w:rsidRPr="00307126">
        <w:rPr>
          <w:rFonts w:ascii="Times New Roman" w:hAnsi="Times New Roman"/>
          <w:bCs/>
        </w:rPr>
        <w:t>,</w:t>
      </w:r>
      <w:r w:rsidRPr="00307126">
        <w:rPr>
          <w:rFonts w:ascii="Times New Roman" w:hAnsi="Times New Roman"/>
          <w:bCs/>
        </w:rPr>
        <w:t xml:space="preserve"> na základe písomnej zmluvy, vrátane rámcovej zmluvy, z obsahu ktorých musí vyplývať splnenie nasledovných podmienok: </w:t>
      </w:r>
    </w:p>
    <w:p w14:paraId="79C8A5D1"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majetok, ktorý je predmetom duševného vlastníctva na základe zmluvy, ktorej účelom/predmetom je aj </w:t>
      </w:r>
      <w:commentRangeStart w:id="86"/>
      <w:r w:rsidRPr="00307126">
        <w:rPr>
          <w:rFonts w:ascii="Times New Roman" w:hAnsi="Times New Roman"/>
          <w:bCs/>
        </w:rPr>
        <w:t>vytvorenie alebo zabezpečenie vytvorenia diela alebo iného práva duševného vlastníctva (vrátane priemyselného vlastníctva) pre Projekt</w:t>
      </w:r>
      <w:commentRangeEnd w:id="86"/>
      <w:r w:rsidR="00EE1A37" w:rsidRPr="00773D77">
        <w:rPr>
          <w:rStyle w:val="Odkaznakomentr"/>
          <w:rFonts w:ascii="Times New Roman" w:hAnsi="Times New Roman"/>
          <w:sz w:val="22"/>
          <w:lang w:val="x-none"/>
        </w:rPr>
        <w:commentReference w:id="86"/>
      </w:r>
      <w:r w:rsidRPr="00307126">
        <w:rPr>
          <w:rFonts w:ascii="Times New Roman" w:hAnsi="Times New Roman"/>
          <w:bCs/>
        </w:rPr>
        <w: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218E3EB6"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V zmluve podľa bodu 1. budú zahrnuté ustanovenia o zverejnení autorov, výrobcov a subdodávateľov Dodávateľa Prijímateľa. </w:t>
      </w:r>
    </w:p>
    <w:p w14:paraId="6908824A" w14:textId="77777777" w:rsidR="00145DB1" w:rsidRPr="00307126" w:rsidRDefault="00145DB1" w:rsidP="00C87FFC">
      <w:pPr>
        <w:numPr>
          <w:ilvl w:val="0"/>
          <w:numId w:val="38"/>
        </w:numPr>
        <w:tabs>
          <w:tab w:val="clear" w:pos="1080"/>
          <w:tab w:val="num" w:pos="1800"/>
        </w:tabs>
        <w:spacing w:before="120" w:after="0" w:line="264" w:lineRule="auto"/>
        <w:ind w:left="1800" w:hanging="540"/>
        <w:jc w:val="both"/>
        <w:rPr>
          <w:rFonts w:ascii="Times New Roman" w:hAnsi="Times New Roman"/>
          <w:bCs/>
        </w:rPr>
      </w:pPr>
      <w:r w:rsidRPr="00307126">
        <w:rPr>
          <w:rFonts w:ascii="Times New Roman" w:hAnsi="Times New Roman"/>
          <w:bCs/>
        </w:rPr>
        <w:t xml:space="preserve">Ak Prijímateľ nadobudne majetok, ktorý je predmetom duševného vlastníctva na základe zmluvy, ktorej predmetom je dodávka existujúceho diela alebo iného existujúceho práva duševného vlastníctva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w:t>
      </w:r>
      <w:r w:rsidRPr="00307126">
        <w:rPr>
          <w:rFonts w:ascii="Times New Roman" w:hAnsi="Times New Roman"/>
          <w:bCs/>
        </w:rPr>
        <w:lastRenderedPageBreak/>
        <w:t xml:space="preserve">kogentnej povahy, použiť dielo alebo vykonávať práva z priemyselného vlastníctva tak, aby mohol Realizovať Projekt, dosiahnuť účel Zmluvy o poskytnutí NFP, cieľ Projektu a zabezpečiť Udržateľnosť Projektu bez obmedzení a bez toho, 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pri zohľadnení štandardných licenčných podmienok vzťahujúcich sa na dodávaný majetok, ktorý je predmetom duševného vlastníctva.  </w:t>
      </w:r>
    </w:p>
    <w:p w14:paraId="067B373D" w14:textId="77777777" w:rsidR="00107570"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eastAsia="Times New Roman" w:hAnsi="Times New Roman"/>
          <w:bCs/>
          <w:lang w:eastAsia="sk-SK"/>
        </w:rPr>
        <w:t>Majetok</w:t>
      </w:r>
      <w:r w:rsidR="00C210A6" w:rsidRPr="00307126">
        <w:rPr>
          <w:rFonts w:ascii="Times New Roman" w:eastAsia="Times New Roman" w:hAnsi="Times New Roman"/>
          <w:bCs/>
          <w:lang w:eastAsia="sk-SK"/>
        </w:rPr>
        <w:t xml:space="preserve"> nadobudnutý z NFP </w:t>
      </w:r>
      <w:r w:rsidR="00B87E39" w:rsidRPr="00307126">
        <w:rPr>
          <w:rFonts w:ascii="Times New Roman" w:eastAsia="Times New Roman" w:hAnsi="Times New Roman"/>
          <w:bCs/>
          <w:lang w:eastAsia="sk-SK"/>
        </w:rPr>
        <w:t>nemôž</w:t>
      </w:r>
      <w:r w:rsidR="00C210A6" w:rsidRPr="00307126">
        <w:rPr>
          <w:rFonts w:ascii="Times New Roman" w:eastAsia="Times New Roman" w:hAnsi="Times New Roman"/>
          <w:bCs/>
          <w:lang w:eastAsia="sk-SK"/>
        </w:rPr>
        <w:t>e</w:t>
      </w:r>
      <w:r w:rsidR="00B87E39" w:rsidRPr="00307126">
        <w:rPr>
          <w:rFonts w:ascii="Times New Roman" w:eastAsia="Times New Roman" w:hAnsi="Times New Roman"/>
          <w:bCs/>
          <w:lang w:eastAsia="sk-SK"/>
        </w:rPr>
        <w:t xml:space="preserve"> </w:t>
      </w:r>
      <w:r w:rsidRPr="00307126">
        <w:rPr>
          <w:rFonts w:ascii="Times New Roman" w:eastAsia="Times New Roman" w:hAnsi="Times New Roman"/>
          <w:bCs/>
          <w:lang w:eastAsia="sk-SK"/>
        </w:rPr>
        <w:t xml:space="preserve">byť </w:t>
      </w:r>
      <w:r w:rsidR="005E3104" w:rsidRPr="00307126">
        <w:rPr>
          <w:rFonts w:ascii="Times New Roman" w:eastAsia="Times New Roman" w:hAnsi="Times New Roman"/>
          <w:bCs/>
          <w:lang w:eastAsia="sk-SK"/>
        </w:rPr>
        <w:t xml:space="preserve">bez predchádzajúceho písomného súhlasu Poskytovateľa </w:t>
      </w:r>
      <w:r w:rsidRPr="00307126">
        <w:rPr>
          <w:rFonts w:ascii="Times New Roman" w:eastAsia="Times New Roman" w:hAnsi="Times New Roman"/>
          <w:bCs/>
          <w:lang w:eastAsia="sk-SK"/>
        </w:rPr>
        <w:t xml:space="preserve">počas </w:t>
      </w:r>
      <w:r w:rsidR="00F20B49" w:rsidRPr="00307126">
        <w:rPr>
          <w:rFonts w:ascii="Times New Roman" w:eastAsia="Times New Roman" w:hAnsi="Times New Roman"/>
          <w:bCs/>
          <w:lang w:eastAsia="sk-SK"/>
        </w:rPr>
        <w:t xml:space="preserve">Realizácie </w:t>
      </w:r>
      <w:r w:rsidRPr="00307126">
        <w:rPr>
          <w:rFonts w:ascii="Times New Roman" w:eastAsia="Times New Roman" w:hAnsi="Times New Roman"/>
          <w:bCs/>
          <w:lang w:eastAsia="sk-SK"/>
        </w:rPr>
        <w:t xml:space="preserve">Projektu a počas </w:t>
      </w:r>
      <w:r w:rsidR="00C210A6" w:rsidRPr="00307126">
        <w:rPr>
          <w:rFonts w:ascii="Times New Roman" w:eastAsia="Times New Roman" w:hAnsi="Times New Roman"/>
          <w:bCs/>
          <w:lang w:eastAsia="sk-SK"/>
        </w:rPr>
        <w:t>U</w:t>
      </w:r>
      <w:r w:rsidR="00B87E39" w:rsidRPr="00307126">
        <w:rPr>
          <w:rFonts w:ascii="Times New Roman" w:eastAsia="Times New Roman" w:hAnsi="Times New Roman"/>
          <w:bCs/>
          <w:lang w:eastAsia="sk-SK"/>
        </w:rPr>
        <w:t xml:space="preserve">držateľnosti </w:t>
      </w:r>
      <w:r w:rsidR="00C210A6" w:rsidRPr="00307126">
        <w:rPr>
          <w:rFonts w:ascii="Times New Roman" w:eastAsia="Times New Roman" w:hAnsi="Times New Roman"/>
          <w:bCs/>
          <w:lang w:eastAsia="sk-SK"/>
        </w:rPr>
        <w:t>P</w:t>
      </w:r>
      <w:r w:rsidR="00B87E39" w:rsidRPr="00307126">
        <w:rPr>
          <w:rFonts w:ascii="Times New Roman" w:eastAsia="Times New Roman" w:hAnsi="Times New Roman"/>
          <w:bCs/>
          <w:lang w:eastAsia="sk-SK"/>
        </w:rPr>
        <w:t>rojektu</w:t>
      </w:r>
      <w:r w:rsidRPr="00307126">
        <w:rPr>
          <w:rFonts w:ascii="Times New Roman" w:hAnsi="Times New Roman"/>
        </w:rPr>
        <w:t>:</w:t>
      </w:r>
    </w:p>
    <w:p w14:paraId="4002D748" w14:textId="77777777" w:rsidR="00F03CB6" w:rsidRPr="00307126" w:rsidRDefault="00107570" w:rsidP="00E05099">
      <w:pPr>
        <w:numPr>
          <w:ilvl w:val="1"/>
          <w:numId w:val="18"/>
        </w:numPr>
        <w:spacing w:before="120" w:after="0" w:line="264" w:lineRule="auto"/>
        <w:jc w:val="both"/>
        <w:rPr>
          <w:rFonts w:ascii="Times New Roman" w:hAnsi="Times New Roman"/>
        </w:rPr>
      </w:pPr>
      <w:r w:rsidRPr="00307126">
        <w:rPr>
          <w:rFonts w:ascii="Times New Roman" w:hAnsi="Times New Roman"/>
        </w:rPr>
        <w:t>preveden</w:t>
      </w:r>
      <w:r w:rsidR="00F03CB6" w:rsidRPr="00307126">
        <w:rPr>
          <w:rFonts w:ascii="Times New Roman" w:hAnsi="Times New Roman"/>
        </w:rPr>
        <w:t>ý</w:t>
      </w:r>
      <w:r w:rsidRPr="00307126">
        <w:rPr>
          <w:rFonts w:ascii="Times New Roman" w:hAnsi="Times New Roman"/>
        </w:rPr>
        <w:t xml:space="preserve"> na tretiu osobu, </w:t>
      </w:r>
    </w:p>
    <w:p w14:paraId="4809C0DE" w14:textId="77777777" w:rsidR="00F03CB6" w:rsidRPr="00307126" w:rsidRDefault="00107570" w:rsidP="00E05099">
      <w:pPr>
        <w:numPr>
          <w:ilvl w:val="1"/>
          <w:numId w:val="18"/>
        </w:numPr>
        <w:spacing w:before="120" w:after="0" w:line="264" w:lineRule="auto"/>
        <w:jc w:val="both"/>
        <w:rPr>
          <w:rFonts w:ascii="Times New Roman" w:hAnsi="Times New Roman"/>
        </w:rPr>
      </w:pPr>
      <w:r w:rsidRPr="00307126">
        <w:rPr>
          <w:rFonts w:ascii="Times New Roman" w:hAnsi="Times New Roman"/>
        </w:rPr>
        <w:t>prenajat</w:t>
      </w:r>
      <w:r w:rsidR="00F03CB6" w:rsidRPr="00307126">
        <w:rPr>
          <w:rFonts w:ascii="Times New Roman" w:hAnsi="Times New Roman"/>
        </w:rPr>
        <w:t>ý</w:t>
      </w:r>
      <w:r w:rsidRPr="00307126">
        <w:rPr>
          <w:rFonts w:ascii="Times New Roman" w:hAnsi="Times New Roman"/>
        </w:rPr>
        <w:t xml:space="preserve"> tretej osobe </w:t>
      </w:r>
      <w:r w:rsidR="00084FE2" w:rsidRPr="00307126">
        <w:rPr>
          <w:rFonts w:ascii="Times New Roman" w:hAnsi="Times New Roman"/>
        </w:rPr>
        <w:t>alebo prenechaný do iného druhu užívania tretej osoby , v celku alebo čiastočne, s výnimkou vyplývajúcou z ods. 1 písm</w:t>
      </w:r>
      <w:r w:rsidR="000D0602" w:rsidRPr="00307126">
        <w:rPr>
          <w:rFonts w:ascii="Times New Roman" w:hAnsi="Times New Roman"/>
        </w:rPr>
        <w:t xml:space="preserve">eno </w:t>
      </w:r>
      <w:r w:rsidR="00084FE2" w:rsidRPr="00307126">
        <w:rPr>
          <w:rFonts w:ascii="Times New Roman" w:hAnsi="Times New Roman"/>
        </w:rPr>
        <w:t xml:space="preserve">b) bod (i) tohto článku </w:t>
      </w:r>
      <w:r w:rsidRPr="00307126">
        <w:rPr>
          <w:rFonts w:ascii="Times New Roman" w:hAnsi="Times New Roman"/>
        </w:rPr>
        <w:t>alebo</w:t>
      </w:r>
      <w:r w:rsidR="00084FE2" w:rsidRPr="00307126">
        <w:rPr>
          <w:rFonts w:ascii="Times New Roman" w:hAnsi="Times New Roman"/>
        </w:rPr>
        <w:t xml:space="preserve"> s výnimkou vyplývajúcou z Výzvy, </w:t>
      </w:r>
    </w:p>
    <w:p w14:paraId="3938EB13" w14:textId="77777777" w:rsidR="00F03CB6" w:rsidRPr="00307126" w:rsidRDefault="00107570" w:rsidP="00C87FFC">
      <w:pPr>
        <w:numPr>
          <w:ilvl w:val="2"/>
          <w:numId w:val="17"/>
        </w:numPr>
        <w:spacing w:before="120" w:after="0" w:line="264" w:lineRule="auto"/>
        <w:ind w:left="1418" w:hanging="284"/>
        <w:jc w:val="both"/>
        <w:rPr>
          <w:rFonts w:ascii="Times New Roman" w:hAnsi="Times New Roman"/>
        </w:rPr>
      </w:pPr>
      <w:r w:rsidRPr="00307126">
        <w:rPr>
          <w:rFonts w:ascii="Times New Roman" w:hAnsi="Times New Roman"/>
        </w:rPr>
        <w:t>zaťažen</w:t>
      </w:r>
      <w:r w:rsidR="00F03CB6" w:rsidRPr="00307126">
        <w:rPr>
          <w:rFonts w:ascii="Times New Roman" w:hAnsi="Times New Roman"/>
        </w:rPr>
        <w:t>ý</w:t>
      </w:r>
      <w:r w:rsidRPr="00307126">
        <w:rPr>
          <w:rFonts w:ascii="Times New Roman" w:hAnsi="Times New Roman"/>
        </w:rPr>
        <w:t xml:space="preserve"> akýmkoľvek právom tretej osoby</w:t>
      </w:r>
      <w:r w:rsidR="004C0102" w:rsidRPr="00307126">
        <w:rPr>
          <w:rFonts w:ascii="Times New Roman" w:hAnsi="Times New Roman"/>
        </w:rPr>
        <w:t xml:space="preserve"> (vrátane záložného práva)</w:t>
      </w:r>
      <w:r w:rsidR="00910B33" w:rsidRPr="00307126">
        <w:rPr>
          <w:rFonts w:ascii="Times New Roman" w:hAnsi="Times New Roman"/>
        </w:rPr>
        <w:t xml:space="preserve">, </w:t>
      </w:r>
      <w:r w:rsidR="00B87E39" w:rsidRPr="00307126">
        <w:rPr>
          <w:rFonts w:ascii="Times New Roman" w:hAnsi="Times New Roman"/>
        </w:rPr>
        <w:t>okrem</w:t>
      </w:r>
      <w:r w:rsidRPr="00307126">
        <w:rPr>
          <w:rFonts w:ascii="Times New Roman" w:hAnsi="Times New Roman"/>
        </w:rPr>
        <w:t> </w:t>
      </w:r>
      <w:r w:rsidR="00B87E39" w:rsidRPr="00307126">
        <w:rPr>
          <w:rFonts w:ascii="Times New Roman" w:hAnsi="Times New Roman"/>
        </w:rPr>
        <w:t>prípadu</w:t>
      </w:r>
      <w:r w:rsidRPr="00307126">
        <w:rPr>
          <w:rFonts w:ascii="Times New Roman" w:hAnsi="Times New Roman"/>
        </w:rPr>
        <w:t xml:space="preserve">, </w:t>
      </w:r>
      <w:r w:rsidR="00B87E39" w:rsidRPr="00307126">
        <w:rPr>
          <w:rFonts w:ascii="Times New Roman" w:hAnsi="Times New Roman"/>
        </w:rPr>
        <w:t xml:space="preserve">ak </w:t>
      </w:r>
      <w:r w:rsidR="00E1237D" w:rsidRPr="00307126">
        <w:rPr>
          <w:rFonts w:ascii="Times New Roman" w:hAnsi="Times New Roman"/>
        </w:rPr>
        <w:t xml:space="preserve">podľa Poskytovateľa </w:t>
      </w:r>
      <w:r w:rsidR="00084FE2" w:rsidRPr="00307126">
        <w:rPr>
          <w:rFonts w:ascii="Times New Roman" w:hAnsi="Times New Roman"/>
        </w:rPr>
        <w:t xml:space="preserve">nemá vplyv na </w:t>
      </w:r>
      <w:r w:rsidRPr="00307126">
        <w:rPr>
          <w:rFonts w:ascii="Times New Roman" w:hAnsi="Times New Roman"/>
        </w:rPr>
        <w:t xml:space="preserve"> dosiahnutie </w:t>
      </w:r>
      <w:r w:rsidR="00084FE2" w:rsidRPr="00307126">
        <w:rPr>
          <w:rFonts w:ascii="Times New Roman" w:hAnsi="Times New Roman"/>
        </w:rPr>
        <w:t xml:space="preserve">účelu Zmluvy o poskytnutí NFP alebo dosiahnutie a udržanie cieľa </w:t>
      </w:r>
      <w:r w:rsidRPr="00307126">
        <w:rPr>
          <w:rFonts w:ascii="Times New Roman" w:hAnsi="Times New Roman"/>
        </w:rPr>
        <w:t xml:space="preserve">Projektu podľa článku </w:t>
      </w:r>
      <w:r w:rsidR="004C0102" w:rsidRPr="00307126">
        <w:rPr>
          <w:rFonts w:ascii="Times New Roman" w:hAnsi="Times New Roman"/>
        </w:rPr>
        <w:t>2 ods</w:t>
      </w:r>
      <w:r w:rsidR="000D0602" w:rsidRPr="00307126">
        <w:rPr>
          <w:rFonts w:ascii="Times New Roman" w:hAnsi="Times New Roman"/>
        </w:rPr>
        <w:t>ek</w:t>
      </w:r>
      <w:r w:rsidR="004C0102" w:rsidRPr="00307126">
        <w:rPr>
          <w:rFonts w:ascii="Times New Roman" w:hAnsi="Times New Roman"/>
        </w:rPr>
        <w:t xml:space="preserve"> </w:t>
      </w:r>
      <w:r w:rsidRPr="00307126">
        <w:rPr>
          <w:rFonts w:ascii="Times New Roman" w:hAnsi="Times New Roman"/>
        </w:rPr>
        <w:t>2.2 zmluvy</w:t>
      </w:r>
      <w:r w:rsidR="00E1237D" w:rsidRPr="00307126">
        <w:rPr>
          <w:rFonts w:ascii="Times New Roman" w:hAnsi="Times New Roman"/>
        </w:rPr>
        <w:t xml:space="preserve"> a nie je v rozpore so záväzkami, ktoré pre Poskytovateľa vyplývajú zo zmluvných vzťahov s Financujúcou bankou/Financujúcou inštitúciou</w:t>
      </w:r>
      <w:r w:rsidRPr="00307126">
        <w:rPr>
          <w:rFonts w:ascii="Times New Roman" w:hAnsi="Times New Roman"/>
        </w:rPr>
        <w:t xml:space="preserve">;  </w:t>
      </w:r>
    </w:p>
    <w:p w14:paraId="579F1D5B" w14:textId="77777777" w:rsidR="00107570" w:rsidRPr="00307126" w:rsidRDefault="00107570" w:rsidP="00C87FFC">
      <w:pPr>
        <w:numPr>
          <w:ilvl w:val="2"/>
          <w:numId w:val="17"/>
        </w:numPr>
        <w:spacing w:before="120" w:after="0" w:line="264" w:lineRule="auto"/>
        <w:ind w:left="1418" w:hanging="284"/>
        <w:jc w:val="both"/>
        <w:rPr>
          <w:rFonts w:ascii="Times New Roman" w:hAnsi="Times New Roman"/>
        </w:rPr>
      </w:pPr>
      <w:r w:rsidRPr="00307126">
        <w:rPr>
          <w:rFonts w:ascii="Times New Roman" w:hAnsi="Times New Roman"/>
        </w:rPr>
        <w:t xml:space="preserve">zaťažený záložným právom v prospech tretej osoby, ktorá nie je </w:t>
      </w:r>
      <w:r w:rsidR="00E4266E" w:rsidRPr="00307126">
        <w:rPr>
          <w:rFonts w:ascii="Times New Roman" w:hAnsi="Times New Roman"/>
        </w:rPr>
        <w:t>F</w:t>
      </w:r>
      <w:r w:rsidRPr="00307126">
        <w:rPr>
          <w:rFonts w:ascii="Times New Roman" w:hAnsi="Times New Roman"/>
        </w:rPr>
        <w:t>inancujúcou bankou</w:t>
      </w:r>
      <w:r w:rsidR="0031356B" w:rsidRPr="00307126">
        <w:rPr>
          <w:rFonts w:ascii="Times New Roman" w:hAnsi="Times New Roman"/>
        </w:rPr>
        <w:t>/Financujúcou inštitúciou</w:t>
      </w:r>
      <w:r w:rsidRPr="00307126">
        <w:rPr>
          <w:rFonts w:ascii="Times New Roman" w:hAnsi="Times New Roman"/>
        </w:rPr>
        <w:t xml:space="preserve">. </w:t>
      </w:r>
    </w:p>
    <w:p w14:paraId="0E3603A7" w14:textId="32639D1C" w:rsidR="009A0EB4" w:rsidRPr="00307126"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307126">
        <w:rPr>
          <w:rFonts w:ascii="Times New Roman" w:eastAsia="Times New Roman" w:hAnsi="Times New Roman"/>
          <w:bCs/>
          <w:lang w:eastAsia="sk-SK"/>
        </w:rPr>
        <w:t>Prijímateľ je povinný akúkoľvek dispozíciu s </w:t>
      </w:r>
      <w:r w:rsidR="003C6060" w:rsidRPr="00307126">
        <w:rPr>
          <w:rFonts w:ascii="Times New Roman" w:eastAsia="Times New Roman" w:hAnsi="Times New Roman"/>
          <w:bCs/>
          <w:lang w:eastAsia="sk-SK"/>
        </w:rPr>
        <w:t>M</w:t>
      </w:r>
      <w:r w:rsidRPr="00307126">
        <w:rPr>
          <w:rFonts w:ascii="Times New Roman" w:eastAsia="Times New Roman" w:hAnsi="Times New Roman"/>
          <w:bCs/>
          <w:lang w:eastAsia="sk-SK"/>
        </w:rPr>
        <w:t xml:space="preserve">ajetkom nadobudnutým z NFP vykonať až po udelení prechádzajúceho písomného súhlasu Poskytovateľa aj v prípadoch, na ktoré sa vzťahujú výnimky uvedené v odsekoch 1 a 2 tohto článku, alebo vo vzťahu k takým úkonom, o ktorých sa Prijímateľ domnieva, že sa na nich nevzťahujú odseky 1 a 2 tohto článku. </w:t>
      </w:r>
      <w:r w:rsidR="00F150C6" w:rsidRPr="00307126">
        <w:rPr>
          <w:rFonts w:ascii="Times New Roman" w:eastAsia="Times New Roman" w:hAnsi="Times New Roman"/>
          <w:bCs/>
          <w:lang w:eastAsia="sk-SK"/>
        </w:rPr>
        <w:t xml:space="preserve">V prípade, že úkon </w:t>
      </w:r>
      <w:r w:rsidR="00C13FD5" w:rsidRPr="00307126">
        <w:rPr>
          <w:rFonts w:ascii="Times New Roman" w:eastAsia="Times New Roman" w:hAnsi="Times New Roman"/>
          <w:bCs/>
          <w:lang w:eastAsia="sk-SK"/>
        </w:rPr>
        <w:t>pri</w:t>
      </w:r>
      <w:r w:rsidR="00F150C6" w:rsidRPr="00307126">
        <w:rPr>
          <w:rFonts w:ascii="Times New Roman" w:eastAsia="Times New Roman" w:hAnsi="Times New Roman"/>
          <w:bCs/>
          <w:lang w:eastAsia="sk-SK"/>
        </w:rPr>
        <w:t xml:space="preserve"> dispozícii s Majetkom </w:t>
      </w:r>
      <w:r w:rsidR="00323829" w:rsidRPr="00307126">
        <w:rPr>
          <w:rFonts w:ascii="Times New Roman" w:eastAsia="Times New Roman" w:hAnsi="Times New Roman"/>
          <w:bCs/>
          <w:lang w:eastAsia="sk-SK"/>
        </w:rPr>
        <w:t xml:space="preserve">nadobudnutým z NFP </w:t>
      </w:r>
      <w:r w:rsidR="00C13FD5" w:rsidRPr="00307126">
        <w:rPr>
          <w:rFonts w:ascii="Times New Roman" w:eastAsia="Times New Roman" w:hAnsi="Times New Roman"/>
          <w:bCs/>
          <w:lang w:eastAsia="sk-SK"/>
        </w:rPr>
        <w:t xml:space="preserve">povinne podlieha </w:t>
      </w:r>
      <w:r w:rsidR="00F20B49" w:rsidRPr="00307126">
        <w:rPr>
          <w:rFonts w:ascii="Times New Roman" w:eastAsia="Times New Roman" w:hAnsi="Times New Roman"/>
          <w:bCs/>
          <w:lang w:eastAsia="sk-SK"/>
        </w:rPr>
        <w:t xml:space="preserve">Verejnému </w:t>
      </w:r>
      <w:r w:rsidR="00C13FD5" w:rsidRPr="00307126">
        <w:rPr>
          <w:rFonts w:ascii="Times New Roman" w:eastAsia="Times New Roman" w:hAnsi="Times New Roman"/>
          <w:bCs/>
          <w:lang w:eastAsia="sk-SK"/>
        </w:rPr>
        <w:t>obstarávaniu</w:t>
      </w:r>
      <w:r w:rsidR="00F150C6" w:rsidRPr="00307126">
        <w:rPr>
          <w:rFonts w:ascii="Times New Roman" w:eastAsia="Times New Roman" w:hAnsi="Times New Roman"/>
          <w:bCs/>
          <w:lang w:eastAsia="sk-SK"/>
        </w:rPr>
        <w:t>, je Prijímateľ povinný postupovať pri tomto obstarávaní v zmysle zákona o VO a pravidiel uvedených v Právnych dokumentoch, pričom Poskytovateľ overí súlad tohto obstarávania so zákonom o VO a pravidlami uvedenými v Právnych dokumentoch ešte pred vydaním písomného súhlasu</w:t>
      </w:r>
      <w:r w:rsidR="000C08F4" w:rsidRPr="00307126">
        <w:rPr>
          <w:rFonts w:ascii="Times New Roman" w:eastAsia="Times New Roman" w:hAnsi="Times New Roman"/>
          <w:bCs/>
          <w:lang w:eastAsia="sk-SK"/>
        </w:rPr>
        <w:t xml:space="preserve">. </w:t>
      </w:r>
      <w:r w:rsidR="00DB174F" w:rsidRPr="00307126">
        <w:rPr>
          <w:rFonts w:ascii="Times New Roman" w:eastAsia="Times New Roman" w:hAnsi="Times New Roman"/>
          <w:bCs/>
          <w:lang w:eastAsia="sk-SK"/>
        </w:rPr>
        <w:t>Poskytovateľ môže udeliť súhlas s tým, že podmienky uvedené v ods</w:t>
      </w:r>
      <w:r w:rsidR="00CE5784" w:rsidRPr="00307126">
        <w:rPr>
          <w:rFonts w:ascii="Times New Roman" w:eastAsia="Times New Roman" w:hAnsi="Times New Roman"/>
          <w:bCs/>
          <w:lang w:eastAsia="sk-SK"/>
        </w:rPr>
        <w:t>ek</w:t>
      </w:r>
      <w:ins w:id="87" w:author="Autor">
        <w:r w:rsidR="002C5193">
          <w:rPr>
            <w:rFonts w:ascii="Times New Roman" w:eastAsia="Times New Roman" w:hAnsi="Times New Roman"/>
            <w:bCs/>
            <w:lang w:eastAsia="sk-SK"/>
          </w:rPr>
          <w:t>u</w:t>
        </w:r>
      </w:ins>
      <w:r w:rsidR="00DB174F" w:rsidRPr="00307126">
        <w:rPr>
          <w:rFonts w:ascii="Times New Roman" w:eastAsia="Times New Roman" w:hAnsi="Times New Roman"/>
          <w:bCs/>
          <w:lang w:eastAsia="sk-SK"/>
        </w:rPr>
        <w:t xml:space="preserve"> 1 písm</w:t>
      </w:r>
      <w:r w:rsidR="000D0602" w:rsidRPr="00307126">
        <w:rPr>
          <w:rFonts w:ascii="Times New Roman" w:eastAsia="Times New Roman" w:hAnsi="Times New Roman"/>
          <w:bCs/>
          <w:lang w:eastAsia="sk-SK"/>
        </w:rPr>
        <w:t>eno</w:t>
      </w:r>
      <w:r w:rsidR="00DB174F" w:rsidRPr="00307126">
        <w:rPr>
          <w:rFonts w:ascii="Times New Roman" w:eastAsia="Times New Roman" w:hAnsi="Times New Roman"/>
          <w:bCs/>
          <w:lang w:eastAsia="sk-SK"/>
        </w:rPr>
        <w:t>. b) bod. (i) a (ii) a v ods</w:t>
      </w:r>
      <w:r w:rsidR="00CE5784" w:rsidRPr="00307126">
        <w:rPr>
          <w:rFonts w:ascii="Times New Roman" w:eastAsia="Times New Roman" w:hAnsi="Times New Roman"/>
          <w:bCs/>
          <w:lang w:eastAsia="sk-SK"/>
        </w:rPr>
        <w:t>eku</w:t>
      </w:r>
      <w:r w:rsidR="00DB174F" w:rsidRPr="00307126">
        <w:rPr>
          <w:rFonts w:ascii="Times New Roman" w:eastAsia="Times New Roman" w:hAnsi="Times New Roman"/>
          <w:bCs/>
          <w:lang w:eastAsia="sk-SK"/>
        </w:rPr>
        <w:t xml:space="preserve"> 2 písm</w:t>
      </w:r>
      <w:r w:rsidR="000D0602" w:rsidRPr="00307126">
        <w:rPr>
          <w:rFonts w:ascii="Times New Roman" w:eastAsia="Times New Roman" w:hAnsi="Times New Roman"/>
          <w:bCs/>
          <w:lang w:eastAsia="sk-SK"/>
        </w:rPr>
        <w:t>ená</w:t>
      </w:r>
      <w:r w:rsidR="00DB174F" w:rsidRPr="00307126">
        <w:rPr>
          <w:rFonts w:ascii="Times New Roman" w:eastAsia="Times New Roman" w:hAnsi="Times New Roman"/>
          <w:bCs/>
          <w:lang w:eastAsia="sk-SK"/>
        </w:rPr>
        <w:t>. a) a b) tohto článku 6 VZP sa budú vzťahovať na určitú časť Majetku nadobudnutého z NFP len v obmedzenej miere</w:t>
      </w:r>
      <w:r w:rsidR="00323829" w:rsidRPr="00307126">
        <w:rPr>
          <w:rFonts w:ascii="Times New Roman" w:eastAsia="Times New Roman" w:hAnsi="Times New Roman"/>
          <w:bCs/>
          <w:lang w:eastAsia="sk-SK"/>
        </w:rPr>
        <w:t>,</w:t>
      </w:r>
      <w:r w:rsidR="00DB174F" w:rsidRPr="00307126">
        <w:rPr>
          <w:rFonts w:ascii="Times New Roman" w:eastAsia="Times New Roman" w:hAnsi="Times New Roman"/>
          <w:bCs/>
          <w:lang w:eastAsia="sk-SK"/>
        </w:rPr>
        <w:t xml:space="preserve"> alebo sa </w:t>
      </w:r>
      <w:r w:rsidR="009F7121" w:rsidRPr="00307126">
        <w:rPr>
          <w:rFonts w:ascii="Times New Roman" w:eastAsia="Times New Roman" w:hAnsi="Times New Roman"/>
          <w:bCs/>
          <w:lang w:eastAsia="sk-SK"/>
        </w:rPr>
        <w:t xml:space="preserve">na neho </w:t>
      </w:r>
      <w:r w:rsidR="00DB174F" w:rsidRPr="00307126">
        <w:rPr>
          <w:rFonts w:ascii="Times New Roman" w:eastAsia="Times New Roman" w:hAnsi="Times New Roman"/>
          <w:bCs/>
          <w:lang w:eastAsia="sk-SK"/>
        </w:rPr>
        <w:t>nebudú vzťahovať vôbec</w:t>
      </w:r>
      <w:r w:rsidR="009F7121" w:rsidRPr="00307126">
        <w:rPr>
          <w:rFonts w:ascii="Times New Roman" w:eastAsia="Times New Roman" w:hAnsi="Times New Roman"/>
          <w:bCs/>
          <w:lang w:eastAsia="sk-SK"/>
        </w:rPr>
        <w:t>. Takýto súhlas môže byť udelený</w:t>
      </w:r>
      <w:r w:rsidR="00323829" w:rsidRPr="00307126">
        <w:rPr>
          <w:rFonts w:ascii="Times New Roman" w:eastAsia="Times New Roman" w:hAnsi="Times New Roman"/>
          <w:bCs/>
          <w:lang w:eastAsia="sk-SK"/>
        </w:rPr>
        <w:t xml:space="preserve"> výlučne</w:t>
      </w:r>
      <w:r w:rsidR="00DB174F" w:rsidRPr="00307126">
        <w:rPr>
          <w:rFonts w:ascii="Times New Roman" w:eastAsia="Times New Roman" w:hAnsi="Times New Roman"/>
          <w:bCs/>
          <w:lang w:eastAsia="sk-SK"/>
        </w:rPr>
        <w:t xml:space="preserve"> v prípade, ak ide o majetok, ktorý je výsledkom investícii nevyhnutne vyvolaných Realizáciou hlavných aktivít Projektu a ktorý z dôvodov uvedených v osobitných </w:t>
      </w:r>
      <w:r w:rsidR="002D5A42" w:rsidRPr="00307126">
        <w:rPr>
          <w:rFonts w:ascii="Times New Roman" w:eastAsia="Times New Roman" w:hAnsi="Times New Roman"/>
          <w:bCs/>
          <w:lang w:eastAsia="sk-SK"/>
        </w:rPr>
        <w:t xml:space="preserve">právnych </w:t>
      </w:r>
      <w:r w:rsidR="00DB174F" w:rsidRPr="00307126">
        <w:rPr>
          <w:rFonts w:ascii="Times New Roman" w:eastAsia="Times New Roman" w:hAnsi="Times New Roman"/>
          <w:bCs/>
          <w:lang w:eastAsia="sk-SK"/>
        </w:rPr>
        <w:t>predpisoch alebo vo Výzve nemôže spĺňať podmienky</w:t>
      </w:r>
      <w:r w:rsidR="009F7121" w:rsidRPr="00307126">
        <w:rPr>
          <w:rFonts w:ascii="Times New Roman" w:eastAsia="Times New Roman" w:hAnsi="Times New Roman"/>
          <w:bCs/>
          <w:lang w:eastAsia="sk-SK"/>
        </w:rPr>
        <w:t xml:space="preserve"> uvedené v ods</w:t>
      </w:r>
      <w:r w:rsidR="000D0602" w:rsidRPr="00307126">
        <w:rPr>
          <w:rFonts w:ascii="Times New Roman" w:eastAsia="Times New Roman" w:hAnsi="Times New Roman"/>
          <w:bCs/>
          <w:lang w:eastAsia="sk-SK"/>
        </w:rPr>
        <w:t>eku</w:t>
      </w:r>
      <w:r w:rsidR="009F7121" w:rsidRPr="00307126">
        <w:rPr>
          <w:rFonts w:ascii="Times New Roman" w:eastAsia="Times New Roman" w:hAnsi="Times New Roman"/>
          <w:bCs/>
          <w:lang w:eastAsia="sk-SK"/>
        </w:rPr>
        <w:t>. 1 písm</w:t>
      </w:r>
      <w:r w:rsidR="000D0602" w:rsidRPr="00307126">
        <w:rPr>
          <w:rFonts w:ascii="Times New Roman" w:eastAsia="Times New Roman" w:hAnsi="Times New Roman"/>
          <w:bCs/>
          <w:lang w:eastAsia="sk-SK"/>
        </w:rPr>
        <w:t>eno</w:t>
      </w:r>
      <w:r w:rsidR="009F7121" w:rsidRPr="00307126">
        <w:rPr>
          <w:rFonts w:ascii="Times New Roman" w:eastAsia="Times New Roman" w:hAnsi="Times New Roman"/>
          <w:bCs/>
          <w:lang w:eastAsia="sk-SK"/>
        </w:rPr>
        <w:t xml:space="preserve"> b) bod. (i) a (ii) a v ods</w:t>
      </w:r>
      <w:r w:rsidR="000D0602" w:rsidRPr="00307126">
        <w:rPr>
          <w:rFonts w:ascii="Times New Roman" w:eastAsia="Times New Roman" w:hAnsi="Times New Roman"/>
          <w:bCs/>
          <w:lang w:eastAsia="sk-SK"/>
        </w:rPr>
        <w:t xml:space="preserve">eku </w:t>
      </w:r>
      <w:r w:rsidR="009F7121" w:rsidRPr="00307126">
        <w:rPr>
          <w:rFonts w:ascii="Times New Roman" w:eastAsia="Times New Roman" w:hAnsi="Times New Roman"/>
          <w:bCs/>
          <w:lang w:eastAsia="sk-SK"/>
        </w:rPr>
        <w:t>2 písm</w:t>
      </w:r>
      <w:r w:rsidR="000D0602" w:rsidRPr="00307126">
        <w:rPr>
          <w:rFonts w:ascii="Times New Roman" w:eastAsia="Times New Roman" w:hAnsi="Times New Roman"/>
          <w:bCs/>
          <w:lang w:eastAsia="sk-SK"/>
        </w:rPr>
        <w:t>ená</w:t>
      </w:r>
      <w:r w:rsidR="009F7121" w:rsidRPr="00307126">
        <w:rPr>
          <w:rFonts w:ascii="Times New Roman" w:eastAsia="Times New Roman" w:hAnsi="Times New Roman"/>
          <w:bCs/>
          <w:lang w:eastAsia="sk-SK"/>
        </w:rPr>
        <w:t xml:space="preserve"> a) a b) tohto článku 6 VZP</w:t>
      </w:r>
      <w:r w:rsidR="00DB174F" w:rsidRPr="00307126">
        <w:rPr>
          <w:rFonts w:ascii="Times New Roman" w:eastAsia="Times New Roman" w:hAnsi="Times New Roman"/>
          <w:bCs/>
          <w:lang w:eastAsia="sk-SK"/>
        </w:rPr>
        <w:t xml:space="preserve">, hoci vykonanie Aktivít v súvislosti s obstaraním tohto Majetku </w:t>
      </w:r>
      <w:r w:rsidR="00323829" w:rsidRPr="00307126">
        <w:rPr>
          <w:rFonts w:ascii="Times New Roman" w:eastAsia="Times New Roman" w:hAnsi="Times New Roman"/>
          <w:bCs/>
          <w:lang w:eastAsia="sk-SK"/>
        </w:rPr>
        <w:t xml:space="preserve">nadobudnutého z NFP </w:t>
      </w:r>
      <w:r w:rsidR="00DB174F" w:rsidRPr="00307126">
        <w:rPr>
          <w:rFonts w:ascii="Times New Roman" w:eastAsia="Times New Roman" w:hAnsi="Times New Roman"/>
          <w:bCs/>
          <w:lang w:eastAsia="sk-SK"/>
        </w:rPr>
        <w:t>je nevyhnutne potrebné pre Realizáciu hlavných aktivít Projektu</w:t>
      </w:r>
      <w:r w:rsidR="002D5A42" w:rsidRPr="00307126">
        <w:rPr>
          <w:rFonts w:ascii="Times New Roman" w:eastAsia="Times New Roman" w:hAnsi="Times New Roman"/>
          <w:bCs/>
          <w:lang w:eastAsia="sk-SK"/>
        </w:rPr>
        <w:t xml:space="preserve"> (ide napríklad o tzv. vyvolané investície)</w:t>
      </w:r>
      <w:r w:rsidR="00DB174F" w:rsidRPr="00307126">
        <w:rPr>
          <w:rFonts w:ascii="Times New Roman" w:eastAsia="Times New Roman" w:hAnsi="Times New Roman"/>
          <w:bCs/>
          <w:lang w:eastAsia="sk-SK"/>
        </w:rPr>
        <w:t xml:space="preserve">. O súhlas podľa </w:t>
      </w:r>
      <w:r w:rsidR="009F7121" w:rsidRPr="00307126">
        <w:rPr>
          <w:rFonts w:ascii="Times New Roman" w:eastAsia="Times New Roman" w:hAnsi="Times New Roman"/>
          <w:bCs/>
          <w:lang w:eastAsia="sk-SK"/>
        </w:rPr>
        <w:t>tohto odseku 3</w:t>
      </w:r>
      <w:r w:rsidR="00DB174F" w:rsidRPr="00307126">
        <w:rPr>
          <w:rFonts w:ascii="Times New Roman" w:eastAsia="Times New Roman" w:hAnsi="Times New Roman"/>
          <w:bCs/>
          <w:lang w:eastAsia="sk-SK"/>
        </w:rPr>
        <w:t xml:space="preserve"> žiada Prijímateľ Poskytovateľa, pričom súčasťou žiadosti je dôsledné vecné odôvodnenie </w:t>
      </w:r>
      <w:r w:rsidR="007D703A" w:rsidRPr="00307126">
        <w:rPr>
          <w:rFonts w:ascii="Times New Roman" w:eastAsia="Times New Roman" w:hAnsi="Times New Roman"/>
          <w:bCs/>
          <w:lang w:eastAsia="sk-SK"/>
        </w:rPr>
        <w:t>splnenia podmienok na udelenie súhlasu</w:t>
      </w:r>
      <w:r w:rsidR="00323829" w:rsidRPr="00307126">
        <w:rPr>
          <w:rFonts w:ascii="Times New Roman" w:eastAsia="Times New Roman" w:hAnsi="Times New Roman"/>
          <w:bCs/>
          <w:lang w:eastAsia="sk-SK"/>
        </w:rPr>
        <w:t>, inak Poskytovateľ žiadosť o súhlas zamietne</w:t>
      </w:r>
      <w:r w:rsidR="007D703A" w:rsidRPr="00307126">
        <w:rPr>
          <w:rFonts w:ascii="Times New Roman" w:eastAsia="Times New Roman" w:hAnsi="Times New Roman"/>
          <w:bCs/>
          <w:lang w:eastAsia="sk-SK"/>
        </w:rPr>
        <w:t xml:space="preserve">. </w:t>
      </w:r>
    </w:p>
    <w:p w14:paraId="4936DE1B" w14:textId="77777777" w:rsidR="009A0EB4" w:rsidRPr="00307126" w:rsidRDefault="009A0EB4" w:rsidP="00C87FFC">
      <w:pPr>
        <w:numPr>
          <w:ilvl w:val="0"/>
          <w:numId w:val="18"/>
        </w:numPr>
        <w:tabs>
          <w:tab w:val="clear" w:pos="720"/>
          <w:tab w:val="num" w:pos="540"/>
        </w:tabs>
        <w:spacing w:before="120" w:after="0" w:line="264" w:lineRule="auto"/>
        <w:ind w:left="567" w:hanging="567"/>
        <w:jc w:val="both"/>
        <w:rPr>
          <w:rFonts w:ascii="Times New Roman" w:eastAsia="Times New Roman" w:hAnsi="Times New Roman"/>
          <w:bCs/>
          <w:lang w:eastAsia="sk-SK"/>
        </w:rPr>
      </w:pPr>
      <w:r w:rsidRPr="00307126">
        <w:rPr>
          <w:rFonts w:ascii="Times New Roman" w:eastAsia="Times New Roman" w:hAnsi="Times New Roman"/>
          <w:bCs/>
          <w:lang w:eastAsia="sk-SK"/>
        </w:rPr>
        <w:lastRenderedPageBreak/>
        <w:t>Porušenie povinnosti Prijímateľa podľa ods</w:t>
      </w:r>
      <w:r w:rsidR="000D0602" w:rsidRPr="00307126">
        <w:rPr>
          <w:rFonts w:ascii="Times New Roman" w:eastAsia="Times New Roman" w:hAnsi="Times New Roman"/>
          <w:bCs/>
          <w:lang w:eastAsia="sk-SK"/>
        </w:rPr>
        <w:t>eku</w:t>
      </w:r>
      <w:r w:rsidRPr="00307126">
        <w:rPr>
          <w:rFonts w:ascii="Times New Roman" w:eastAsia="Times New Roman" w:hAnsi="Times New Roman"/>
          <w:bCs/>
          <w:lang w:eastAsia="sk-SK"/>
        </w:rPr>
        <w:t xml:space="preserve"> 1 písm</w:t>
      </w:r>
      <w:r w:rsidR="000D0602" w:rsidRPr="00307126">
        <w:rPr>
          <w:rFonts w:ascii="Times New Roman" w:eastAsia="Times New Roman" w:hAnsi="Times New Roman"/>
          <w:bCs/>
          <w:lang w:eastAsia="sk-SK"/>
        </w:rPr>
        <w:t xml:space="preserve">eno </w:t>
      </w:r>
      <w:r w:rsidRPr="00307126">
        <w:rPr>
          <w:rFonts w:ascii="Times New Roman" w:eastAsia="Times New Roman" w:hAnsi="Times New Roman"/>
          <w:bCs/>
          <w:lang w:eastAsia="sk-SK"/>
        </w:rPr>
        <w:t>b) body (i) a (ii) a podľa ods</w:t>
      </w:r>
      <w:r w:rsidR="000D0602" w:rsidRPr="00307126">
        <w:rPr>
          <w:rFonts w:ascii="Times New Roman" w:eastAsia="Times New Roman" w:hAnsi="Times New Roman"/>
          <w:bCs/>
          <w:lang w:eastAsia="sk-SK"/>
        </w:rPr>
        <w:t>eku</w:t>
      </w:r>
      <w:r w:rsidRPr="00307126">
        <w:rPr>
          <w:rFonts w:ascii="Times New Roman" w:eastAsia="Times New Roman" w:hAnsi="Times New Roman"/>
          <w:bCs/>
          <w:lang w:eastAsia="sk-SK"/>
        </w:rPr>
        <w:t>. 2 písm</w:t>
      </w:r>
      <w:r w:rsidR="000D0602" w:rsidRPr="00307126">
        <w:rPr>
          <w:rFonts w:ascii="Times New Roman" w:eastAsia="Times New Roman" w:hAnsi="Times New Roman"/>
          <w:bCs/>
          <w:lang w:eastAsia="sk-SK"/>
        </w:rPr>
        <w:t>ená</w:t>
      </w:r>
      <w:r w:rsidRPr="00307126">
        <w:rPr>
          <w:rFonts w:ascii="Times New Roman" w:eastAsia="Times New Roman" w:hAnsi="Times New Roman"/>
          <w:bCs/>
          <w:lang w:eastAsia="sk-SK"/>
        </w:rPr>
        <w:t xml:space="preserve"> a) až </w:t>
      </w:r>
      <w:r w:rsidR="0055539C" w:rsidRPr="00307126">
        <w:rPr>
          <w:rFonts w:ascii="Times New Roman" w:eastAsia="Times New Roman" w:hAnsi="Times New Roman"/>
          <w:bCs/>
          <w:lang w:eastAsia="sk-SK"/>
        </w:rPr>
        <w:t>d</w:t>
      </w:r>
      <w:r w:rsidRPr="00307126">
        <w:rPr>
          <w:rFonts w:ascii="Times New Roman" w:eastAsia="Times New Roman" w:hAnsi="Times New Roman"/>
          <w:bCs/>
          <w:lang w:eastAsia="sk-SK"/>
        </w:rPr>
        <w:t>) tohto článku môž</w:t>
      </w:r>
      <w:r w:rsidR="003C6060" w:rsidRPr="00307126">
        <w:rPr>
          <w:rFonts w:ascii="Times New Roman" w:eastAsia="Times New Roman" w:hAnsi="Times New Roman"/>
          <w:bCs/>
          <w:lang w:eastAsia="sk-SK"/>
        </w:rPr>
        <w:t>e</w:t>
      </w:r>
      <w:r w:rsidRPr="00307126">
        <w:rPr>
          <w:rFonts w:ascii="Times New Roman" w:eastAsia="Times New Roman" w:hAnsi="Times New Roman"/>
          <w:bCs/>
          <w:lang w:eastAsia="sk-SK"/>
        </w:rPr>
        <w:t xml:space="preserve"> v závislosti od rozsahu porušenia a druhu </w:t>
      </w:r>
      <w:r w:rsidR="003C6060" w:rsidRPr="00307126">
        <w:rPr>
          <w:rFonts w:ascii="Times New Roman" w:eastAsia="Times New Roman" w:hAnsi="Times New Roman"/>
          <w:bCs/>
          <w:lang w:eastAsia="sk-SK"/>
        </w:rPr>
        <w:t>M</w:t>
      </w:r>
      <w:r w:rsidRPr="00307126">
        <w:rPr>
          <w:rFonts w:ascii="Times New Roman" w:eastAsia="Times New Roman" w:hAnsi="Times New Roman"/>
          <w:bCs/>
          <w:lang w:eastAsia="sk-SK"/>
        </w:rPr>
        <w:t>ajetku nadobudnutého z NFP, ku ktorému sa porušenie povinnosti viaže, predstavovať Podstatnú zmenu Projektu, s ohľadom na jej definíciu uvedenú v čl</w:t>
      </w:r>
      <w:r w:rsidR="009A4BEE" w:rsidRPr="00307126">
        <w:rPr>
          <w:rFonts w:ascii="Times New Roman" w:eastAsia="Times New Roman" w:hAnsi="Times New Roman"/>
          <w:bCs/>
          <w:lang w:eastAsia="sk-SK"/>
        </w:rPr>
        <w:t>ánku</w:t>
      </w:r>
      <w:r w:rsidRPr="00307126">
        <w:rPr>
          <w:rFonts w:ascii="Times New Roman" w:eastAsia="Times New Roman" w:hAnsi="Times New Roman"/>
          <w:bCs/>
          <w:lang w:eastAsia="sk-SK"/>
        </w:rPr>
        <w:t xml:space="preserve"> </w:t>
      </w:r>
      <w:r w:rsidR="006839FF" w:rsidRPr="00307126">
        <w:rPr>
          <w:rFonts w:ascii="Times New Roman" w:eastAsia="Times New Roman" w:hAnsi="Times New Roman"/>
          <w:bCs/>
          <w:lang w:eastAsia="sk-SK"/>
        </w:rPr>
        <w:t>1 ods</w:t>
      </w:r>
      <w:r w:rsidR="000D0602" w:rsidRPr="00307126">
        <w:rPr>
          <w:rFonts w:ascii="Times New Roman" w:eastAsia="Times New Roman" w:hAnsi="Times New Roman"/>
          <w:bCs/>
          <w:lang w:eastAsia="sk-SK"/>
        </w:rPr>
        <w:t>ek</w:t>
      </w:r>
      <w:r w:rsidR="006839FF" w:rsidRPr="00307126">
        <w:rPr>
          <w:rFonts w:ascii="Times New Roman" w:eastAsia="Times New Roman" w:hAnsi="Times New Roman"/>
          <w:bCs/>
          <w:lang w:eastAsia="sk-SK"/>
        </w:rPr>
        <w:t xml:space="preserve"> </w:t>
      </w:r>
      <w:r w:rsidR="00493202" w:rsidRPr="00307126">
        <w:rPr>
          <w:rFonts w:ascii="Times New Roman" w:eastAsia="Times New Roman" w:hAnsi="Times New Roman"/>
          <w:bCs/>
          <w:lang w:eastAsia="sk-SK"/>
        </w:rPr>
        <w:t>3 VZP</w:t>
      </w:r>
      <w:r w:rsidRPr="00307126">
        <w:rPr>
          <w:rFonts w:ascii="Times New Roman" w:eastAsia="Times New Roman" w:hAnsi="Times New Roman"/>
          <w:bCs/>
          <w:lang w:eastAsia="sk-SK"/>
        </w:rPr>
        <w:t xml:space="preserve">. </w:t>
      </w:r>
    </w:p>
    <w:p w14:paraId="58F393BD" w14:textId="77777777" w:rsidR="00D06185"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hAnsi="Times New Roman"/>
        </w:rPr>
        <w:t>Pri dodržaní podmienok uvedených v odsekoch 1 a</w:t>
      </w:r>
      <w:r w:rsidR="00834F40" w:rsidRPr="00307126">
        <w:rPr>
          <w:rFonts w:ascii="Times New Roman" w:hAnsi="Times New Roman"/>
        </w:rPr>
        <w:t>ž</w:t>
      </w:r>
      <w:r w:rsidRPr="00307126">
        <w:rPr>
          <w:rFonts w:ascii="Times New Roman" w:hAnsi="Times New Roman"/>
        </w:rPr>
        <w:t> </w:t>
      </w:r>
      <w:r w:rsidR="00B87E39" w:rsidRPr="00307126">
        <w:rPr>
          <w:rFonts w:ascii="Times New Roman" w:hAnsi="Times New Roman"/>
        </w:rPr>
        <w:t>3</w:t>
      </w:r>
      <w:r w:rsidRPr="00307126">
        <w:rPr>
          <w:rFonts w:ascii="Times New Roman" w:hAnsi="Times New Roman"/>
        </w:rPr>
        <w:t xml:space="preserve"> tohto článku Prijímateľ zároveň berie na vedomie, že scudzenie</w:t>
      </w:r>
      <w:r w:rsidR="003C6060" w:rsidRPr="00307126">
        <w:rPr>
          <w:rFonts w:ascii="Times New Roman" w:hAnsi="Times New Roman"/>
        </w:rPr>
        <w:t>,</w:t>
      </w:r>
      <w:r w:rsidRPr="00307126">
        <w:rPr>
          <w:rFonts w:ascii="Times New Roman" w:hAnsi="Times New Roman"/>
        </w:rPr>
        <w:t xml:space="preserve"> prenájom alebo akékoľvek iné prenechanie </w:t>
      </w:r>
      <w:r w:rsidR="003C6060" w:rsidRPr="00307126">
        <w:rPr>
          <w:rFonts w:ascii="Times New Roman" w:hAnsi="Times New Roman"/>
        </w:rPr>
        <w:t>M</w:t>
      </w:r>
      <w:r w:rsidRPr="00307126">
        <w:rPr>
          <w:rFonts w:ascii="Times New Roman" w:hAnsi="Times New Roman"/>
        </w:rPr>
        <w:t>ajetku</w:t>
      </w:r>
      <w:r w:rsidR="003C6060" w:rsidRPr="00307126">
        <w:rPr>
          <w:rFonts w:ascii="Times New Roman" w:hAnsi="Times New Roman"/>
        </w:rPr>
        <w:t xml:space="preserve"> nadobudnutého z NFP</w:t>
      </w:r>
      <w:r w:rsidRPr="00307126">
        <w:rPr>
          <w:rFonts w:ascii="Times New Roman" w:hAnsi="Times New Roman"/>
        </w:rPr>
        <w:t xml:space="preserve"> za iných ako trhových podmienok môže zakladať </w:t>
      </w:r>
      <w:r w:rsidR="00F30359" w:rsidRPr="00307126">
        <w:rPr>
          <w:rFonts w:ascii="Times New Roman" w:hAnsi="Times New Roman"/>
        </w:rPr>
        <w:t xml:space="preserve">neoprávnenú </w:t>
      </w:r>
      <w:r w:rsidRPr="00307126">
        <w:rPr>
          <w:rFonts w:ascii="Times New Roman" w:hAnsi="Times New Roman"/>
        </w:rPr>
        <w:t xml:space="preserve">štátnu pomoc v zmysle </w:t>
      </w:r>
      <w:r w:rsidR="000678BB" w:rsidRPr="00307126">
        <w:rPr>
          <w:rFonts w:ascii="Times New Roman" w:hAnsi="Times New Roman"/>
        </w:rPr>
        <w:t>článku</w:t>
      </w:r>
      <w:r w:rsidR="00F30359" w:rsidRPr="00307126">
        <w:rPr>
          <w:rFonts w:ascii="Times New Roman" w:hAnsi="Times New Roman"/>
        </w:rPr>
        <w:t xml:space="preserve"> 107 a </w:t>
      </w:r>
      <w:proofErr w:type="spellStart"/>
      <w:r w:rsidR="00F30359" w:rsidRPr="00307126">
        <w:rPr>
          <w:rFonts w:ascii="Times New Roman" w:hAnsi="Times New Roman"/>
        </w:rPr>
        <w:t>nasl</w:t>
      </w:r>
      <w:proofErr w:type="spellEnd"/>
      <w:r w:rsidR="00F30359" w:rsidRPr="00307126">
        <w:rPr>
          <w:rFonts w:ascii="Times New Roman" w:hAnsi="Times New Roman"/>
        </w:rPr>
        <w:t xml:space="preserve">. Zmluvy o fungovaní EÚ, </w:t>
      </w:r>
      <w:r w:rsidRPr="00307126">
        <w:rPr>
          <w:rFonts w:ascii="Times New Roman" w:hAnsi="Times New Roman"/>
        </w:rPr>
        <w:t xml:space="preserve">príslušných právnych predpisov SR a právnych aktov EÚ, </w:t>
      </w:r>
      <w:r w:rsidR="00F30359" w:rsidRPr="00307126">
        <w:rPr>
          <w:rFonts w:ascii="Times New Roman" w:hAnsi="Times New Roman"/>
        </w:rPr>
        <w:t xml:space="preserve">v dôsledku čoho bude </w:t>
      </w:r>
      <w:r w:rsidRPr="00307126">
        <w:rPr>
          <w:rFonts w:ascii="Times New Roman" w:hAnsi="Times New Roman"/>
        </w:rPr>
        <w:t>Prijímateľ</w:t>
      </w:r>
      <w:r w:rsidR="00F30359" w:rsidRPr="00307126">
        <w:rPr>
          <w:rFonts w:ascii="Times New Roman" w:hAnsi="Times New Roman"/>
        </w:rPr>
        <w:t xml:space="preserve"> povinný vrátiť alebo vymôcť vrátanie takto poskytnutej neoprávnenej štátnej pomoci spolu s úrokmi vo výške, v lehotách a spôsobom vyplývajúcim z uvedených právnych predpisov SR a právnych aktov EÚ</w:t>
      </w:r>
      <w:r w:rsidR="00D06185" w:rsidRPr="00307126">
        <w:rPr>
          <w:rFonts w:ascii="Times New Roman" w:hAnsi="Times New Roman"/>
        </w:rPr>
        <w:t xml:space="preserve">. </w:t>
      </w:r>
      <w:r w:rsidR="00F30359" w:rsidRPr="00307126">
        <w:rPr>
          <w:rFonts w:ascii="Times New Roman" w:hAnsi="Times New Roman"/>
        </w:rPr>
        <w:t>Prijímateľ</w:t>
      </w:r>
      <w:r w:rsidR="00C85BF2" w:rsidRPr="00307126">
        <w:rPr>
          <w:rFonts w:ascii="Times New Roman" w:hAnsi="Times New Roman"/>
        </w:rPr>
        <w:t xml:space="preserve"> je povinný</w:t>
      </w:r>
      <w:r w:rsidR="00F30359" w:rsidRPr="00307126">
        <w:rPr>
          <w:rFonts w:ascii="Times New Roman" w:hAnsi="Times New Roman"/>
        </w:rPr>
        <w:t xml:space="preserve"> vrátiť NFP alebo jeho časť dotknutú konaním alebo opomenutím Prijímateľa </w:t>
      </w:r>
      <w:r w:rsidR="00D06185" w:rsidRPr="00307126">
        <w:rPr>
          <w:rFonts w:ascii="Times New Roman" w:hAnsi="Times New Roman"/>
        </w:rPr>
        <w:t xml:space="preserve">uvedeným v prvej vete tohto odseku </w:t>
      </w:r>
      <w:r w:rsidR="00C85BF2" w:rsidRPr="00307126">
        <w:rPr>
          <w:rFonts w:ascii="Times New Roman" w:hAnsi="Times New Roman"/>
        </w:rPr>
        <w:t>v súlade s čl</w:t>
      </w:r>
      <w:r w:rsidR="009A4BEE" w:rsidRPr="00307126">
        <w:rPr>
          <w:rFonts w:ascii="Times New Roman" w:hAnsi="Times New Roman"/>
        </w:rPr>
        <w:t>ánku</w:t>
      </w:r>
      <w:r w:rsidR="00C85BF2" w:rsidRPr="00307126">
        <w:rPr>
          <w:rFonts w:ascii="Times New Roman" w:hAnsi="Times New Roman"/>
        </w:rPr>
        <w:t xml:space="preserve"> 10 VZP</w:t>
      </w:r>
      <w:r w:rsidR="00D06185" w:rsidRPr="00307126">
        <w:rPr>
          <w:rFonts w:ascii="Times New Roman" w:hAnsi="Times New Roman"/>
        </w:rPr>
        <w:t xml:space="preserve">. </w:t>
      </w:r>
    </w:p>
    <w:p w14:paraId="1377A303" w14:textId="77777777" w:rsidR="00107570" w:rsidRPr="00307126" w:rsidRDefault="00107570" w:rsidP="00C87FFC">
      <w:pPr>
        <w:numPr>
          <w:ilvl w:val="0"/>
          <w:numId w:val="18"/>
        </w:numPr>
        <w:tabs>
          <w:tab w:val="clear" w:pos="720"/>
          <w:tab w:val="num" w:pos="540"/>
        </w:tabs>
        <w:spacing w:before="120" w:after="0" w:line="264" w:lineRule="auto"/>
        <w:ind w:left="567" w:hanging="567"/>
        <w:jc w:val="both"/>
        <w:rPr>
          <w:rFonts w:ascii="Times New Roman" w:hAnsi="Times New Roman"/>
        </w:rPr>
      </w:pPr>
      <w:r w:rsidRPr="00307126">
        <w:rPr>
          <w:rFonts w:ascii="Times New Roman" w:hAnsi="Times New Roman"/>
        </w:rPr>
        <w:t>Prijímateľ sa zaväzuje poskytnúť Poskytovateľovi a príslušným orgánom SR a EÚ všetku dokumentáciu vytvorenú pri alebo v súvislosti s </w:t>
      </w:r>
      <w:r w:rsidR="004A5C39" w:rsidRPr="00307126">
        <w:rPr>
          <w:rFonts w:ascii="Times New Roman" w:hAnsi="Times New Roman"/>
        </w:rPr>
        <w:t>R</w:t>
      </w:r>
      <w:r w:rsidRPr="00307126">
        <w:rPr>
          <w:rFonts w:ascii="Times New Roman" w:hAnsi="Times New Roman"/>
        </w:rPr>
        <w:t xml:space="preserve">ealizáciou aktivít Projektu, a týmto zároveň udeľuje Poskytovateľovi a príslušným orgánom SR a EÚ právo na použitie údajov z tejto dokumentácie na účely súvisiace s touto Zmluvou o poskytnutí NFP pri zohľadnení autorských a priemyselných práv Prijímateľa. </w:t>
      </w:r>
    </w:p>
    <w:p w14:paraId="6FB56C66" w14:textId="77777777" w:rsidR="00107570" w:rsidRPr="00307126" w:rsidRDefault="00102957" w:rsidP="00C87FFC">
      <w:pPr>
        <w:numPr>
          <w:ilvl w:val="0"/>
          <w:numId w:val="18"/>
        </w:numPr>
        <w:tabs>
          <w:tab w:val="clear" w:pos="720"/>
          <w:tab w:val="num" w:pos="540"/>
        </w:tabs>
        <w:spacing w:before="120" w:line="264" w:lineRule="auto"/>
        <w:ind w:left="567" w:hanging="567"/>
        <w:jc w:val="both"/>
        <w:rPr>
          <w:rFonts w:ascii="Times New Roman" w:hAnsi="Times New Roman"/>
        </w:rPr>
      </w:pPr>
      <w:r w:rsidRPr="00307126">
        <w:rPr>
          <w:rFonts w:ascii="Times New Roman" w:hAnsi="Times New Roman"/>
          <w:bCs/>
        </w:rPr>
        <w:t xml:space="preserve">Porušenie </w:t>
      </w:r>
      <w:r w:rsidR="00107570" w:rsidRPr="00307126">
        <w:rPr>
          <w:rFonts w:ascii="Times New Roman" w:hAnsi="Times New Roman"/>
          <w:bCs/>
        </w:rPr>
        <w:t>povinností Prijímateľa uvedených v</w:t>
      </w:r>
      <w:r w:rsidR="00FC27C4" w:rsidRPr="00307126">
        <w:rPr>
          <w:rFonts w:ascii="Times New Roman" w:hAnsi="Times New Roman"/>
          <w:bCs/>
        </w:rPr>
        <w:t> </w:t>
      </w:r>
      <w:r w:rsidR="00107570" w:rsidRPr="00307126">
        <w:rPr>
          <w:rFonts w:ascii="Times New Roman" w:hAnsi="Times New Roman"/>
          <w:bCs/>
        </w:rPr>
        <w:t>odsek</w:t>
      </w:r>
      <w:r w:rsidR="00FC27C4" w:rsidRPr="00307126">
        <w:rPr>
          <w:rFonts w:ascii="Times New Roman" w:hAnsi="Times New Roman"/>
          <w:bCs/>
        </w:rPr>
        <w:t xml:space="preserve">och </w:t>
      </w:r>
      <w:smartTag w:uri="urn:schemas-microsoft-com:office:smarttags" w:element="metricconverter">
        <w:smartTagPr>
          <w:attr w:name="ProductID" w:val="1 a"/>
        </w:smartTagPr>
        <w:r w:rsidR="00FC27C4" w:rsidRPr="00307126">
          <w:rPr>
            <w:rFonts w:ascii="Times New Roman" w:hAnsi="Times New Roman"/>
            <w:bCs/>
          </w:rPr>
          <w:t>1</w:t>
        </w:r>
        <w:r w:rsidRPr="00307126">
          <w:rPr>
            <w:rFonts w:ascii="Times New Roman" w:hAnsi="Times New Roman"/>
            <w:bCs/>
          </w:rPr>
          <w:t xml:space="preserve"> a</w:t>
        </w:r>
      </w:smartTag>
      <w:r w:rsidR="00FC27C4" w:rsidRPr="00307126">
        <w:rPr>
          <w:rFonts w:ascii="Times New Roman" w:hAnsi="Times New Roman"/>
          <w:bCs/>
        </w:rPr>
        <w:t xml:space="preserve"> 2</w:t>
      </w:r>
      <w:r w:rsidRPr="00307126">
        <w:rPr>
          <w:rFonts w:ascii="Times New Roman" w:hAnsi="Times New Roman"/>
          <w:bCs/>
        </w:rPr>
        <w:t xml:space="preserve"> </w:t>
      </w:r>
      <w:r w:rsidR="00107570" w:rsidRPr="00307126">
        <w:rPr>
          <w:rFonts w:ascii="Times New Roman" w:hAnsi="Times New Roman"/>
          <w:bCs/>
        </w:rPr>
        <w:t xml:space="preserve">tohto článku </w:t>
      </w:r>
      <w:r w:rsidRPr="00307126">
        <w:rPr>
          <w:rFonts w:ascii="Times New Roman" w:hAnsi="Times New Roman"/>
          <w:bCs/>
        </w:rPr>
        <w:t>alebo vykonanie právneho úkonu v súvislosti s Majetkom nadobudnutým z NFP bez predchádzajúceho písomného súhlasu Poskytovateľa v zmysle ods</w:t>
      </w:r>
      <w:r w:rsidR="00CE5784" w:rsidRPr="00307126">
        <w:rPr>
          <w:rFonts w:ascii="Times New Roman" w:hAnsi="Times New Roman"/>
          <w:bCs/>
        </w:rPr>
        <w:t>eku</w:t>
      </w:r>
      <w:r w:rsidRPr="00307126">
        <w:rPr>
          <w:rFonts w:ascii="Times New Roman" w:hAnsi="Times New Roman"/>
          <w:bCs/>
        </w:rPr>
        <w:t xml:space="preserve"> 3 tohto článku VZP, </w:t>
      </w:r>
      <w:r w:rsidR="00107570" w:rsidRPr="00307126">
        <w:rPr>
          <w:rFonts w:ascii="Times New Roman" w:hAnsi="Times New Roman"/>
          <w:bCs/>
        </w:rPr>
        <w:t>sa považuj</w:t>
      </w:r>
      <w:r w:rsidRPr="00307126">
        <w:rPr>
          <w:rFonts w:ascii="Times New Roman" w:hAnsi="Times New Roman"/>
          <w:bCs/>
        </w:rPr>
        <w:t>e</w:t>
      </w:r>
      <w:r w:rsidR="00107570" w:rsidRPr="00307126">
        <w:rPr>
          <w:rFonts w:ascii="Times New Roman" w:hAnsi="Times New Roman"/>
          <w:bCs/>
        </w:rPr>
        <w:t xml:space="preserve"> za podstatné porušenie Zmluvy o poskytnutí NFP </w:t>
      </w:r>
      <w:r w:rsidR="00FC27C4" w:rsidRPr="00307126">
        <w:rPr>
          <w:rFonts w:ascii="Times New Roman" w:hAnsi="Times New Roman"/>
          <w:bCs/>
        </w:rPr>
        <w:t xml:space="preserve">a </w:t>
      </w:r>
      <w:r w:rsidR="00FC27C4" w:rsidRPr="00307126">
        <w:rPr>
          <w:rFonts w:ascii="Times New Roman" w:eastAsia="Times New Roman" w:hAnsi="Times New Roman"/>
          <w:bCs/>
          <w:lang w:eastAsia="sk-SK"/>
        </w:rPr>
        <w:t>Prijímateľ je povinný vrátiť NFP alebo jeho časť v</w:t>
      </w:r>
      <w:r w:rsidRPr="00307126">
        <w:rPr>
          <w:rFonts w:ascii="Times New Roman" w:eastAsia="Times New Roman" w:hAnsi="Times New Roman"/>
          <w:bCs/>
          <w:lang w:eastAsia="sk-SK"/>
        </w:rPr>
        <w:t xml:space="preserve"> súlade s </w:t>
      </w:r>
      <w:r w:rsidR="00FC27C4" w:rsidRPr="00307126">
        <w:rPr>
          <w:rFonts w:ascii="Times New Roman" w:eastAsia="Times New Roman" w:hAnsi="Times New Roman"/>
          <w:bCs/>
          <w:lang w:eastAsia="sk-SK"/>
        </w:rPr>
        <w:t>článk</w:t>
      </w:r>
      <w:r w:rsidRPr="00307126">
        <w:rPr>
          <w:rFonts w:ascii="Times New Roman" w:eastAsia="Times New Roman" w:hAnsi="Times New Roman"/>
          <w:bCs/>
          <w:lang w:eastAsia="sk-SK"/>
        </w:rPr>
        <w:t>om</w:t>
      </w:r>
      <w:r w:rsidR="00FC27C4" w:rsidRPr="00307126">
        <w:rPr>
          <w:rFonts w:ascii="Times New Roman" w:eastAsia="Times New Roman" w:hAnsi="Times New Roman"/>
          <w:bCs/>
          <w:lang w:eastAsia="sk-SK"/>
        </w:rPr>
        <w:t xml:space="preserve"> 10 VZP</w:t>
      </w:r>
      <w:r w:rsidR="00107570" w:rsidRPr="00307126">
        <w:rPr>
          <w:rFonts w:ascii="Times New Roman" w:hAnsi="Times New Roman"/>
          <w:bCs/>
        </w:rPr>
        <w:t>.</w:t>
      </w:r>
    </w:p>
    <w:p w14:paraId="1E0C7BBE" w14:textId="77777777" w:rsidR="00843456" w:rsidRPr="00307126" w:rsidRDefault="00843456" w:rsidP="00843456">
      <w:pPr>
        <w:numPr>
          <w:ilvl w:val="0"/>
          <w:numId w:val="18"/>
        </w:numPr>
        <w:tabs>
          <w:tab w:val="clear" w:pos="720"/>
          <w:tab w:val="num" w:pos="567"/>
        </w:tabs>
        <w:ind w:left="567" w:hanging="567"/>
        <w:jc w:val="both"/>
        <w:rPr>
          <w:rFonts w:ascii="Times New Roman" w:hAnsi="Times New Roman"/>
        </w:rPr>
      </w:pPr>
      <w:r w:rsidRPr="00307126">
        <w:rPr>
          <w:rFonts w:ascii="Times New Roman" w:hAnsi="Times New Roman"/>
        </w:rPr>
        <w:t xml:space="preserve">Zmluvné strany sa dohodli a súhlasia, že </w:t>
      </w:r>
      <w:r w:rsidR="001E40F6" w:rsidRPr="00307126">
        <w:rPr>
          <w:rFonts w:ascii="Times New Roman" w:hAnsi="Times New Roman"/>
        </w:rPr>
        <w:t>M</w:t>
      </w:r>
      <w:r w:rsidRPr="00307126">
        <w:rPr>
          <w:rFonts w:ascii="Times New Roman" w:hAnsi="Times New Roman"/>
        </w:rPr>
        <w:t>ajetok nadobudnutý z NFP podlieha výkonu rozhodnutia podľa všeobecne záväzných právnych predpisov SR len v prípade, ak je osobou oprávnenou z výkonu rozhodnutia Poskytovateľ, MF SR</w:t>
      </w:r>
      <w:r w:rsidR="004C0102" w:rsidRPr="00307126">
        <w:rPr>
          <w:rFonts w:ascii="Times New Roman" w:hAnsi="Times New Roman"/>
        </w:rPr>
        <w:t>, Úrad vládneho auditu</w:t>
      </w:r>
      <w:r w:rsidRPr="00307126">
        <w:rPr>
          <w:rFonts w:ascii="Times New Roman" w:hAnsi="Times New Roman"/>
        </w:rPr>
        <w:t xml:space="preserve"> alebo</w:t>
      </w:r>
      <w:r w:rsidR="002618A3" w:rsidRPr="00307126">
        <w:rPr>
          <w:rFonts w:ascii="Times New Roman" w:hAnsi="Times New Roman"/>
        </w:rPr>
        <w:t xml:space="preserve"> Financujúca</w:t>
      </w:r>
      <w:r w:rsidRPr="00307126">
        <w:rPr>
          <w:rFonts w:ascii="Times New Roman" w:hAnsi="Times New Roman"/>
        </w:rPr>
        <w:t xml:space="preserve"> banka.</w:t>
      </w:r>
    </w:p>
    <w:p w14:paraId="5FF3F712" w14:textId="77777777" w:rsidR="00107570" w:rsidRPr="00307126" w:rsidRDefault="00107570" w:rsidP="00A66B02">
      <w:pPr>
        <w:pStyle w:val="Nadpis3"/>
        <w:spacing w:before="120" w:line="264" w:lineRule="auto"/>
        <w:ind w:left="1440" w:hanging="1440"/>
        <w:jc w:val="both"/>
        <w:rPr>
          <w:rFonts w:ascii="Times New Roman" w:hAnsi="Times New Roman"/>
          <w:sz w:val="22"/>
          <w:szCs w:val="22"/>
        </w:rPr>
      </w:pPr>
      <w:r w:rsidRPr="00307126">
        <w:rPr>
          <w:rFonts w:ascii="Times New Roman" w:hAnsi="Times New Roman"/>
          <w:sz w:val="22"/>
          <w:szCs w:val="22"/>
        </w:rPr>
        <w:t>Článok 7</w:t>
      </w:r>
      <w:r w:rsidRPr="00307126">
        <w:rPr>
          <w:rFonts w:ascii="Times New Roman" w:hAnsi="Times New Roman"/>
          <w:sz w:val="22"/>
          <w:szCs w:val="22"/>
        </w:rPr>
        <w:tab/>
        <w:t>PREVOD A PRECHOD PRÁV A POVINNOSTÍ</w:t>
      </w:r>
    </w:p>
    <w:p w14:paraId="2D5A5F95" w14:textId="6EFE5D30" w:rsidR="00107570" w:rsidRPr="00307126" w:rsidRDefault="00107570" w:rsidP="00A66B02">
      <w:pPr>
        <w:numPr>
          <w:ilvl w:val="1"/>
          <w:numId w:val="3"/>
        </w:numPr>
        <w:spacing w:before="120" w:line="264" w:lineRule="auto"/>
        <w:jc w:val="both"/>
        <w:rPr>
          <w:rFonts w:ascii="Times New Roman" w:hAnsi="Times New Roman"/>
          <w:bCs/>
        </w:rPr>
      </w:pPr>
      <w:r w:rsidRPr="00307126">
        <w:rPr>
          <w:rFonts w:ascii="Times New Roman" w:hAnsi="Times New Roman"/>
          <w:bCs/>
        </w:rPr>
        <w:t>Prijímateľ je oprávnený previesť práva a povinnosti z</w:t>
      </w:r>
      <w:r w:rsidR="00B4000D" w:rsidRPr="00307126">
        <w:rPr>
          <w:rFonts w:ascii="Times New Roman" w:hAnsi="Times New Roman"/>
          <w:bCs/>
        </w:rPr>
        <w:t>o</w:t>
      </w:r>
      <w:r w:rsidRPr="00307126">
        <w:rPr>
          <w:rFonts w:ascii="Times New Roman" w:hAnsi="Times New Roman"/>
          <w:bCs/>
        </w:rPr>
        <w:t xml:space="preserve">  Zmluvy </w:t>
      </w:r>
      <w:r w:rsidRPr="00307126">
        <w:rPr>
          <w:rFonts w:ascii="Times New Roman" w:hAnsi="Times New Roman"/>
        </w:rPr>
        <w:t xml:space="preserve">o poskytnutí NFP </w:t>
      </w:r>
      <w:r w:rsidRPr="00307126">
        <w:rPr>
          <w:rFonts w:ascii="Times New Roman" w:hAnsi="Times New Roman"/>
          <w:bCs/>
        </w:rPr>
        <w:t>na iný subjekt</w:t>
      </w:r>
      <w:r w:rsidR="005443BF" w:rsidRPr="00307126">
        <w:rPr>
          <w:rFonts w:ascii="Times New Roman" w:hAnsi="Times New Roman"/>
          <w:bCs/>
        </w:rPr>
        <w:t xml:space="preserve"> iba s predchádzajúcim písomným súhlasom Poskytovateľa postupom podľa článku 6 zmluvy</w:t>
      </w:r>
      <w:r w:rsidR="008D5B71" w:rsidRPr="00307126">
        <w:rPr>
          <w:rFonts w:ascii="Times New Roman" w:hAnsi="Times New Roman"/>
          <w:bCs/>
        </w:rPr>
        <w:t xml:space="preserve"> týkajúceho sa významnejšej zmeny</w:t>
      </w:r>
      <w:r w:rsidR="005443BF" w:rsidRPr="00307126">
        <w:rPr>
          <w:rFonts w:ascii="Times New Roman" w:hAnsi="Times New Roman"/>
          <w:bCs/>
        </w:rPr>
        <w:t>, za súčasného splnenia podmienok uvedených v čl</w:t>
      </w:r>
      <w:r w:rsidR="009A4BEE" w:rsidRPr="00307126">
        <w:rPr>
          <w:rFonts w:ascii="Times New Roman" w:hAnsi="Times New Roman"/>
          <w:bCs/>
        </w:rPr>
        <w:t>ánku</w:t>
      </w:r>
      <w:r w:rsidR="005443BF" w:rsidRPr="00307126">
        <w:rPr>
          <w:rFonts w:ascii="Times New Roman" w:hAnsi="Times New Roman"/>
          <w:bCs/>
        </w:rPr>
        <w:t xml:space="preserve"> 2 ods</w:t>
      </w:r>
      <w:r w:rsidR="00CE5784" w:rsidRPr="00307126">
        <w:rPr>
          <w:rFonts w:ascii="Times New Roman" w:hAnsi="Times New Roman"/>
          <w:bCs/>
        </w:rPr>
        <w:t xml:space="preserve">eky </w:t>
      </w:r>
      <w:r w:rsidR="005443BF" w:rsidRPr="00307126">
        <w:rPr>
          <w:rFonts w:ascii="Times New Roman" w:hAnsi="Times New Roman"/>
          <w:bCs/>
        </w:rPr>
        <w:t>3 a 4 VZP a podmienok uvedených v</w:t>
      </w:r>
      <w:r w:rsidR="00867309" w:rsidRPr="00307126">
        <w:rPr>
          <w:rFonts w:ascii="Times New Roman" w:hAnsi="Times New Roman"/>
          <w:bCs/>
        </w:rPr>
        <w:t> </w:t>
      </w:r>
      <w:commentRangeStart w:id="88"/>
      <w:r w:rsidR="00867309" w:rsidRPr="00307126">
        <w:rPr>
          <w:rFonts w:ascii="Times New Roman" w:hAnsi="Times New Roman"/>
          <w:bCs/>
        </w:rPr>
        <w:t xml:space="preserve">príslušnej kapitole </w:t>
      </w:r>
      <w:commentRangeEnd w:id="88"/>
      <w:r w:rsidR="00867309" w:rsidRPr="00307126">
        <w:rPr>
          <w:rStyle w:val="Odkaznakomentr"/>
          <w:rFonts w:ascii="Times New Roman" w:eastAsia="Times New Roman" w:hAnsi="Times New Roman"/>
          <w:lang w:val="x-none" w:eastAsia="x-none"/>
        </w:rPr>
        <w:commentReference w:id="88"/>
      </w:r>
      <w:r w:rsidR="005443BF" w:rsidRPr="00307126">
        <w:rPr>
          <w:rFonts w:ascii="Times New Roman" w:hAnsi="Times New Roman"/>
          <w:bCs/>
        </w:rPr>
        <w:t xml:space="preserve"> Systému finančného riadenia</w:t>
      </w:r>
      <w:r w:rsidRPr="00307126">
        <w:rPr>
          <w:rFonts w:ascii="Times New Roman" w:hAnsi="Times New Roman"/>
          <w:bCs/>
        </w:rPr>
        <w:t xml:space="preserve">. </w:t>
      </w:r>
      <w:r w:rsidR="005443BF" w:rsidRPr="00307126">
        <w:rPr>
          <w:rFonts w:ascii="Times New Roman" w:hAnsi="Times New Roman"/>
          <w:bCs/>
        </w:rPr>
        <w:t>Prijímateľ spolu s odôvodnenou žiadosťou o súhlas s prevodom práv a povinnost</w:t>
      </w:r>
      <w:r w:rsidR="006E51FC" w:rsidRPr="00307126">
        <w:rPr>
          <w:rFonts w:ascii="Times New Roman" w:hAnsi="Times New Roman"/>
          <w:bCs/>
        </w:rPr>
        <w:t>í</w:t>
      </w:r>
      <w:r w:rsidR="005443BF" w:rsidRPr="00307126">
        <w:rPr>
          <w:rFonts w:ascii="Times New Roman" w:hAnsi="Times New Roman"/>
          <w:bCs/>
        </w:rPr>
        <w:t xml:space="preserve"> z</w:t>
      </w:r>
      <w:r w:rsidR="00B4000D" w:rsidRPr="00307126">
        <w:rPr>
          <w:rFonts w:ascii="Times New Roman" w:hAnsi="Times New Roman"/>
          <w:bCs/>
        </w:rPr>
        <w:t>o</w:t>
      </w:r>
      <w:r w:rsidR="005443BF" w:rsidRPr="00307126">
        <w:rPr>
          <w:rFonts w:ascii="Times New Roman" w:hAnsi="Times New Roman"/>
          <w:bCs/>
        </w:rPr>
        <w:t xml:space="preserve">  Zmluvy o poskytnutí NFP predloží Poskytovateľovi doklady, ktorými preukazuje splnenie podmienok pre udelenie súhlasu. Poskytovateľ je následne oprávnený vyžiadať od Prijímateľa akékoľvek dokumenty alebo požiadať o poskytnutie doplňujúcich informácií a vysvetlení potrebných k preskúmaniu splnenia podmienok pre udelenie súhlasu a Prijímateľ je povinný </w:t>
      </w:r>
      <w:r w:rsidR="00B4000D" w:rsidRPr="00307126">
        <w:rPr>
          <w:rFonts w:ascii="Times New Roman" w:hAnsi="Times New Roman"/>
          <w:bCs/>
        </w:rPr>
        <w:t xml:space="preserve">poskytnúť Poskytovateľovi </w:t>
      </w:r>
      <w:r w:rsidR="005443BF" w:rsidRPr="00307126">
        <w:rPr>
          <w:rFonts w:ascii="Times New Roman" w:hAnsi="Times New Roman"/>
          <w:bCs/>
        </w:rPr>
        <w:t>požadované dokumenty, informácie alebo vysvetlenia v primeranej lehote</w:t>
      </w:r>
      <w:r w:rsidR="00B4000D" w:rsidRPr="00307126">
        <w:rPr>
          <w:rFonts w:ascii="Times New Roman" w:hAnsi="Times New Roman"/>
          <w:bCs/>
        </w:rPr>
        <w:t>, ktorá nesmie byť kratšia ako lehota na Bezodkladné plnenie</w:t>
      </w:r>
      <w:r w:rsidR="005443BF" w:rsidRPr="00307126">
        <w:rPr>
          <w:rFonts w:ascii="Times New Roman" w:hAnsi="Times New Roman"/>
          <w:bCs/>
        </w:rPr>
        <w:t xml:space="preserve"> a spôsobom určeným Poskytovateľom. Ak Prijímateľ neposkytne Poskytovateľovi </w:t>
      </w:r>
      <w:r w:rsidR="00B4000D" w:rsidRPr="00307126">
        <w:rPr>
          <w:rFonts w:ascii="Times New Roman" w:hAnsi="Times New Roman"/>
          <w:bCs/>
        </w:rPr>
        <w:t xml:space="preserve">dokumenty, vysvetlenia a </w:t>
      </w:r>
      <w:r w:rsidR="005443BF" w:rsidRPr="00307126">
        <w:rPr>
          <w:rFonts w:ascii="Times New Roman" w:hAnsi="Times New Roman"/>
          <w:bCs/>
        </w:rPr>
        <w:t>informácie vyžiadan</w:t>
      </w:r>
      <w:r w:rsidR="002166C9" w:rsidRPr="00307126">
        <w:rPr>
          <w:rFonts w:ascii="Times New Roman" w:hAnsi="Times New Roman"/>
          <w:bCs/>
        </w:rPr>
        <w:t>é</w:t>
      </w:r>
      <w:r w:rsidR="005443BF" w:rsidRPr="00307126">
        <w:rPr>
          <w:rFonts w:ascii="Times New Roman" w:hAnsi="Times New Roman"/>
          <w:bCs/>
        </w:rPr>
        <w:t xml:space="preserve"> podľa predchádzajúcej vety v stanovenej lehote, Poskytovateľ súhlas so zmenou v osobe Prijímateľa neudelí. V prípade, ak Poskytovateľ neudelí so zmenou v osobe Prijímateľa súhlas</w:t>
      </w:r>
      <w:r w:rsidR="002166C9" w:rsidRPr="00307126">
        <w:rPr>
          <w:rFonts w:ascii="Times New Roman" w:hAnsi="Times New Roman"/>
          <w:bCs/>
        </w:rPr>
        <w:t>, je zo Zmluvy o poskytnutí NFP voči Poskytovateľovi naďalej v nezmenenom rozsahu a obsahu zaviazaný Prijímateľ v nadväznosti na §531 a </w:t>
      </w:r>
      <w:proofErr w:type="spellStart"/>
      <w:r w:rsidR="002166C9" w:rsidRPr="00307126">
        <w:rPr>
          <w:rFonts w:ascii="Times New Roman" w:hAnsi="Times New Roman"/>
          <w:bCs/>
        </w:rPr>
        <w:t>nasl</w:t>
      </w:r>
      <w:proofErr w:type="spellEnd"/>
      <w:r w:rsidR="002166C9" w:rsidRPr="00307126">
        <w:rPr>
          <w:rFonts w:ascii="Times New Roman" w:hAnsi="Times New Roman"/>
          <w:bCs/>
        </w:rPr>
        <w:t xml:space="preserve">. Občianskeho </w:t>
      </w:r>
      <w:r w:rsidR="002166C9" w:rsidRPr="00307126">
        <w:rPr>
          <w:rFonts w:ascii="Times New Roman" w:hAnsi="Times New Roman"/>
          <w:bCs/>
        </w:rPr>
        <w:lastRenderedPageBreak/>
        <w:t>zákonníka, bez ohľadu na akékoľvek záväzky Prijímateľa voči tretím osobám</w:t>
      </w:r>
      <w:r w:rsidR="00B4000D" w:rsidRPr="00307126">
        <w:rPr>
          <w:rFonts w:ascii="Times New Roman" w:hAnsi="Times New Roman"/>
          <w:bCs/>
        </w:rPr>
        <w:t>, to neplatí, ak by uvedený stav bol v rozpore s právnymi predpismi SR kogentnej povahy. Ak dôjde k prevodu práv a povinností zo Zmluvy o poskytnutí NFP na iný subjekt bez predchádzajúceho súhlasu Poskytovateľa, takéto porušenie povinnosti Prijímateľa sa považuje za podstatné porušenie Zmluvy o poskytnutí NFP a Prijímateľ je povinný vrátiť NFP alebo jeho časť v súlade s článkom 10 VZP</w:t>
      </w:r>
      <w:r w:rsidR="002166C9" w:rsidRPr="00307126">
        <w:rPr>
          <w:rFonts w:ascii="Times New Roman" w:hAnsi="Times New Roman"/>
          <w:bCs/>
        </w:rPr>
        <w:t xml:space="preserve">. </w:t>
      </w:r>
      <w:r w:rsidR="005443BF" w:rsidRPr="00307126">
        <w:rPr>
          <w:rFonts w:ascii="Times New Roman" w:hAnsi="Times New Roman"/>
          <w:bCs/>
        </w:rPr>
        <w:t xml:space="preserve"> </w:t>
      </w:r>
    </w:p>
    <w:p w14:paraId="7F119C22"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 xml:space="preserve">Zmena vlastníckej štruktúry Prijímateľa (napríklad prevod akcií alebo prevod obchodného podielu v obchodnej spoločnosti, ktorá je Prijímateľom) nepredstavuje Podstatnú zmenu Projektu v prípade, ak táto zmena nemá vplyv na </w:t>
      </w:r>
      <w:r w:rsidR="00EF7DCB" w:rsidRPr="00307126">
        <w:rPr>
          <w:rFonts w:ascii="Times New Roman" w:hAnsi="Times New Roman"/>
          <w:bCs/>
        </w:rPr>
        <w:t>podmienk</w:t>
      </w:r>
      <w:r w:rsidR="006E51FC" w:rsidRPr="00307126">
        <w:rPr>
          <w:rFonts w:ascii="Times New Roman" w:hAnsi="Times New Roman"/>
          <w:bCs/>
        </w:rPr>
        <w:t>y</w:t>
      </w:r>
      <w:r w:rsidR="00EF7DCB" w:rsidRPr="00307126">
        <w:rPr>
          <w:rFonts w:ascii="Times New Roman" w:hAnsi="Times New Roman"/>
          <w:bCs/>
        </w:rPr>
        <w:t xml:space="preserve"> poskytnutia príspevku </w:t>
      </w:r>
      <w:r w:rsidR="006E51FC" w:rsidRPr="00307126">
        <w:rPr>
          <w:rFonts w:ascii="Times New Roman" w:hAnsi="Times New Roman"/>
          <w:bCs/>
        </w:rPr>
        <w:t>určené vo Výzve</w:t>
      </w:r>
      <w:r w:rsidRPr="00307126">
        <w:rPr>
          <w:rFonts w:ascii="Times New Roman" w:hAnsi="Times New Roman"/>
          <w:bCs/>
        </w:rPr>
        <w:t xml:space="preserve"> a zároveň táto zmena nebude mať žiaden vplyv na dosiahnutie </w:t>
      </w:r>
      <w:r w:rsidR="00EF7DCB" w:rsidRPr="00307126">
        <w:rPr>
          <w:rFonts w:ascii="Times New Roman" w:hAnsi="Times New Roman"/>
          <w:bCs/>
        </w:rPr>
        <w:t>cieľa</w:t>
      </w:r>
      <w:r w:rsidRPr="00307126">
        <w:rPr>
          <w:rFonts w:ascii="Times New Roman" w:hAnsi="Times New Roman"/>
          <w:bCs/>
        </w:rPr>
        <w:t xml:space="preserve"> Projektu v zmysle článku 2.2 zmluvy. V nadväznosti na článok 6</w:t>
      </w:r>
      <w:r w:rsidR="00EF7DCB" w:rsidRPr="00307126">
        <w:rPr>
          <w:rFonts w:ascii="Times New Roman" w:hAnsi="Times New Roman"/>
          <w:bCs/>
        </w:rPr>
        <w:t xml:space="preserve"> ods</w:t>
      </w:r>
      <w:r w:rsidR="00CE5784" w:rsidRPr="00307126">
        <w:rPr>
          <w:rFonts w:ascii="Times New Roman" w:hAnsi="Times New Roman"/>
          <w:bCs/>
        </w:rPr>
        <w:t>ek</w:t>
      </w:r>
      <w:r w:rsidR="00EF7DCB" w:rsidRPr="00307126">
        <w:rPr>
          <w:rFonts w:ascii="Times New Roman" w:hAnsi="Times New Roman"/>
          <w:bCs/>
        </w:rPr>
        <w:t xml:space="preserve"> 6</w:t>
      </w:r>
      <w:r w:rsidRPr="00307126">
        <w:rPr>
          <w:rFonts w:ascii="Times New Roman" w:hAnsi="Times New Roman"/>
          <w:bCs/>
        </w:rPr>
        <w:t>.</w:t>
      </w:r>
      <w:r w:rsidR="00EF7DCB" w:rsidRPr="00307126">
        <w:rPr>
          <w:rFonts w:ascii="Times New Roman" w:hAnsi="Times New Roman"/>
          <w:bCs/>
        </w:rPr>
        <w:t>1</w:t>
      </w:r>
      <w:r w:rsidRPr="00307126">
        <w:rPr>
          <w:rFonts w:ascii="Times New Roman" w:hAnsi="Times New Roman"/>
          <w:bCs/>
        </w:rPr>
        <w:t xml:space="preserve"> zmluvy je Prijímateľ povinný oznámiť Poskytovateľovi zmenu vo vlastníckej štruktúre Prijímateľa bezodkladne po tom, ako sa o tejto zmene dozvedel, resp. mohol dozvedieť. Poskytovateľ je oprávnený po oznámení takejto zmeny, ako aj z vlastného podnetu vyžiadať od Prijímateľa ak</w:t>
      </w:r>
      <w:r w:rsidR="00C953BB" w:rsidRPr="00307126">
        <w:rPr>
          <w:rFonts w:ascii="Times New Roman" w:hAnsi="Times New Roman"/>
          <w:bCs/>
        </w:rPr>
        <w:t>úkoľvek Dokumentáciu</w:t>
      </w:r>
      <w:r w:rsidRPr="00307126">
        <w:rPr>
          <w:rFonts w:ascii="Times New Roman" w:hAnsi="Times New Roman"/>
          <w:bCs/>
        </w:rPr>
        <w:t xml:space="preserve"> alebo požiadať o poskytnutie doplňujúcich informácií a vysvetlení potrebných k preskúmaniu skutočnosti, či zmenou vlastníckej štruktúry Prijímateľa došlo k </w:t>
      </w:r>
      <w:r w:rsidR="00EF7DCB" w:rsidRPr="00307126">
        <w:rPr>
          <w:rFonts w:ascii="Times New Roman" w:hAnsi="Times New Roman"/>
          <w:bCs/>
        </w:rPr>
        <w:t>P</w:t>
      </w:r>
      <w:r w:rsidRPr="00307126">
        <w:rPr>
          <w:rFonts w:ascii="Times New Roman" w:hAnsi="Times New Roman"/>
          <w:bCs/>
        </w:rPr>
        <w:t>odstatnej zmene Projektu a Prijímateľ je povinný požadovan</w:t>
      </w:r>
      <w:r w:rsidR="00C953BB" w:rsidRPr="00307126">
        <w:rPr>
          <w:rFonts w:ascii="Times New Roman" w:hAnsi="Times New Roman"/>
          <w:bCs/>
        </w:rPr>
        <w:t>ú Dokumentáciu</w:t>
      </w:r>
      <w:r w:rsidRPr="00307126">
        <w:rPr>
          <w:rFonts w:ascii="Times New Roman" w:hAnsi="Times New Roman"/>
          <w:bCs/>
        </w:rPr>
        <w:t xml:space="preserve">, informácie alebo vysvetlenia v primeranej lehote a spôsobom určeným Poskytovateľom tomuto poskytnúť. Neposkytnutie </w:t>
      </w:r>
      <w:r w:rsidR="00C953BB" w:rsidRPr="00307126">
        <w:rPr>
          <w:rFonts w:ascii="Times New Roman" w:hAnsi="Times New Roman"/>
          <w:bCs/>
        </w:rPr>
        <w:t>Dokumentácie</w:t>
      </w:r>
      <w:r w:rsidR="00725BA0" w:rsidRPr="00307126">
        <w:rPr>
          <w:rFonts w:ascii="Times New Roman" w:hAnsi="Times New Roman"/>
          <w:bCs/>
        </w:rPr>
        <w:t xml:space="preserve">, vysvetlení a </w:t>
      </w:r>
      <w:r w:rsidRPr="00307126">
        <w:rPr>
          <w:rFonts w:ascii="Times New Roman" w:hAnsi="Times New Roman"/>
          <w:bCs/>
        </w:rPr>
        <w:t>informácií vyžiadaných podľa predchádzajúcej vety v stanovenej lehote, predstavuje porušenie Zmluvy o poskytnutí NFP</w:t>
      </w:r>
      <w:r w:rsidR="00C953BB" w:rsidRPr="00307126">
        <w:rPr>
          <w:rFonts w:ascii="Times New Roman" w:hAnsi="Times New Roman"/>
          <w:bCs/>
        </w:rPr>
        <w:t>, za ktoré je Poskytovateľ</w:t>
      </w:r>
      <w:r w:rsidR="00725BA0" w:rsidRPr="00307126">
        <w:rPr>
          <w:rFonts w:ascii="Times New Roman" w:hAnsi="Times New Roman"/>
          <w:bCs/>
        </w:rPr>
        <w:t xml:space="preserve"> </w:t>
      </w:r>
      <w:r w:rsidR="00C953BB" w:rsidRPr="00307126">
        <w:rPr>
          <w:rFonts w:ascii="Times New Roman" w:hAnsi="Times New Roman"/>
          <w:bCs/>
        </w:rPr>
        <w:t>oprávnený uplatniť voči Prijímateľovi zmluvnú pokutu podľa článku 13 ods</w:t>
      </w:r>
      <w:r w:rsidR="00CE5784" w:rsidRPr="00307126">
        <w:rPr>
          <w:rFonts w:ascii="Times New Roman" w:hAnsi="Times New Roman"/>
          <w:bCs/>
        </w:rPr>
        <w:t>ek</w:t>
      </w:r>
      <w:r w:rsidR="00C953BB" w:rsidRPr="00307126">
        <w:rPr>
          <w:rFonts w:ascii="Times New Roman" w:hAnsi="Times New Roman"/>
          <w:bCs/>
        </w:rPr>
        <w:t xml:space="preserve"> 5 písm</w:t>
      </w:r>
      <w:r w:rsidR="000D0602" w:rsidRPr="00307126">
        <w:rPr>
          <w:rFonts w:ascii="Times New Roman" w:hAnsi="Times New Roman"/>
          <w:bCs/>
        </w:rPr>
        <w:t>eno</w:t>
      </w:r>
      <w:r w:rsidR="00C953BB" w:rsidRPr="00307126">
        <w:rPr>
          <w:rFonts w:ascii="Times New Roman" w:hAnsi="Times New Roman"/>
          <w:bCs/>
        </w:rPr>
        <w:t xml:space="preserve"> a) VZP.</w:t>
      </w:r>
    </w:p>
    <w:p w14:paraId="619FCFB7"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 xml:space="preserve">Postúpenie pohľadávky Prijímateľa na vyplatenie NFP na tretiu osobu sa vylučuje, bez ohľadu na právny titul, právnu formu alebo spôsob postúpenia. </w:t>
      </w:r>
    </w:p>
    <w:p w14:paraId="4AF099FD" w14:textId="77777777" w:rsidR="00107570"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Prevod správy pohľadávky vyplývajúcej Poskytovateľovi zo Zmluvy o poskytnutí NFP v zmysle právnych predpisov SR nie je nijako obmedzený.</w:t>
      </w:r>
    </w:p>
    <w:p w14:paraId="0B505814" w14:textId="77777777" w:rsidR="00C63DE6" w:rsidRPr="00307126" w:rsidRDefault="00107570" w:rsidP="00E05099">
      <w:pPr>
        <w:numPr>
          <w:ilvl w:val="1"/>
          <w:numId w:val="3"/>
        </w:numPr>
        <w:spacing w:before="120" w:after="0" w:line="264" w:lineRule="auto"/>
        <w:jc w:val="both"/>
        <w:rPr>
          <w:rFonts w:ascii="Times New Roman" w:hAnsi="Times New Roman"/>
          <w:bCs/>
        </w:rPr>
      </w:pPr>
      <w:r w:rsidRPr="00307126">
        <w:rPr>
          <w:rFonts w:ascii="Times New Roman" w:hAnsi="Times New Roman"/>
          <w:bCs/>
        </w:rPr>
        <w:t>V prípade, ak na základe právnych predpisov SR prechádza výkon akýchkoľvek práv a povinností zo Zmluvy o poskytnutí NFP alebo iných zmlúv uzavretých medzi Poskytovateľom a Prijímateľom na základe Zmluvy o poskytnutí NFP (najmä zmluvy o zriadení záložného práva) z Poskytovateľa na iný orgán zastupujúci Slovenskú republiku, tento orgán automaticky vstupuje do všetkých práv a povinností Poskytovateľa zo Zmluvy o poskytnutí NFP, ktorých výkon mu umožňujú príslušné právne predpisy SR upravujúce jeho pôsobnosť a</w:t>
      </w:r>
      <w:r w:rsidR="006006C7" w:rsidRPr="00307126">
        <w:rPr>
          <w:rFonts w:ascii="Times New Roman" w:hAnsi="Times New Roman"/>
          <w:bCs/>
        </w:rPr>
        <w:t> </w:t>
      </w:r>
      <w:r w:rsidRPr="00307126">
        <w:rPr>
          <w:rFonts w:ascii="Times New Roman" w:hAnsi="Times New Roman"/>
          <w:bCs/>
        </w:rPr>
        <w:t>právomoc</w:t>
      </w:r>
      <w:r w:rsidR="006006C7" w:rsidRPr="00307126">
        <w:rPr>
          <w:rFonts w:ascii="Times New Roman" w:hAnsi="Times New Roman"/>
          <w:bCs/>
        </w:rPr>
        <w:t>.</w:t>
      </w:r>
    </w:p>
    <w:p w14:paraId="244FB096" w14:textId="77777777" w:rsidR="00107570" w:rsidRPr="00307126" w:rsidRDefault="00F50214" w:rsidP="00A66B02">
      <w:pPr>
        <w:numPr>
          <w:ilvl w:val="1"/>
          <w:numId w:val="3"/>
        </w:numPr>
        <w:spacing w:before="120" w:line="264" w:lineRule="auto"/>
        <w:jc w:val="both"/>
        <w:rPr>
          <w:rFonts w:ascii="Times New Roman" w:hAnsi="Times New Roman"/>
          <w:bCs/>
        </w:rPr>
      </w:pPr>
      <w:r w:rsidRPr="00307126">
        <w:rPr>
          <w:rFonts w:ascii="Times New Roman" w:hAnsi="Times New Roman"/>
          <w:bCs/>
        </w:rPr>
        <w:t>Podrobnosti spojené s vykonaním jednotlivých úkonov pri prevode alebo prechode práv a povinností sú upravené v Systéme finančného riadenia.</w:t>
      </w:r>
    </w:p>
    <w:p w14:paraId="2036429C" w14:textId="77777777" w:rsidR="00107570" w:rsidRPr="00307126" w:rsidRDefault="00107570" w:rsidP="00A66B02">
      <w:pPr>
        <w:pStyle w:val="Nadpis3"/>
        <w:spacing w:before="120" w:after="200" w:line="264" w:lineRule="auto"/>
        <w:ind w:left="1440" w:hanging="1440"/>
        <w:jc w:val="both"/>
        <w:rPr>
          <w:rFonts w:ascii="Times New Roman" w:hAnsi="Times New Roman"/>
          <w:sz w:val="22"/>
          <w:szCs w:val="22"/>
        </w:rPr>
      </w:pPr>
      <w:r w:rsidRPr="00307126">
        <w:rPr>
          <w:rFonts w:ascii="Times New Roman" w:hAnsi="Times New Roman"/>
          <w:sz w:val="22"/>
          <w:szCs w:val="22"/>
        </w:rPr>
        <w:t>Článok 8</w:t>
      </w:r>
      <w:r w:rsidRPr="00307126">
        <w:rPr>
          <w:rFonts w:ascii="Times New Roman" w:hAnsi="Times New Roman"/>
          <w:sz w:val="22"/>
          <w:szCs w:val="22"/>
        </w:rPr>
        <w:tab/>
        <w:t>REALIZÁCIA AKTIVÍT PROJEKTU</w:t>
      </w:r>
    </w:p>
    <w:p w14:paraId="5CA62586" w14:textId="77777777" w:rsidR="00107570" w:rsidRPr="00307126" w:rsidRDefault="00107570" w:rsidP="00597DFC">
      <w:pPr>
        <w:numPr>
          <w:ilvl w:val="1"/>
          <w:numId w:val="4"/>
        </w:numPr>
        <w:spacing w:before="120" w:line="264" w:lineRule="auto"/>
        <w:jc w:val="both"/>
        <w:rPr>
          <w:rFonts w:ascii="Times New Roman" w:hAnsi="Times New Roman"/>
          <w:bCs/>
        </w:rPr>
      </w:pPr>
      <w:r w:rsidRPr="00307126">
        <w:rPr>
          <w:rFonts w:ascii="Times New Roman" w:hAnsi="Times New Roman"/>
          <w:bCs/>
        </w:rPr>
        <w:t xml:space="preserve">Prijímateľ je povinný zrealizovať schválený Projekt v súlade so Zmluvou </w:t>
      </w:r>
      <w:r w:rsidRPr="00307126">
        <w:rPr>
          <w:rFonts w:ascii="Times New Roman" w:hAnsi="Times New Roman"/>
        </w:rPr>
        <w:t xml:space="preserve">o poskytnutí NFP </w:t>
      </w:r>
      <w:r w:rsidRPr="00307126">
        <w:rPr>
          <w:rFonts w:ascii="Times New Roman" w:hAnsi="Times New Roman"/>
          <w:bCs/>
        </w:rPr>
        <w:t>a </w:t>
      </w:r>
      <w:r w:rsidR="00174CB4" w:rsidRPr="00307126">
        <w:rPr>
          <w:rFonts w:ascii="Times New Roman" w:hAnsi="Times New Roman"/>
          <w:bCs/>
        </w:rPr>
        <w:t>u</w:t>
      </w:r>
      <w:r w:rsidRPr="00307126">
        <w:rPr>
          <w:rFonts w:ascii="Times New Roman" w:hAnsi="Times New Roman"/>
          <w:bCs/>
        </w:rPr>
        <w:t xml:space="preserve">končiť </w:t>
      </w:r>
      <w:r w:rsidR="00174CB4" w:rsidRPr="00307126">
        <w:rPr>
          <w:rFonts w:ascii="Times New Roman" w:hAnsi="Times New Roman"/>
          <w:bCs/>
        </w:rPr>
        <w:t xml:space="preserve">Realizáciu </w:t>
      </w:r>
      <w:r w:rsidR="0090211A" w:rsidRPr="00307126">
        <w:rPr>
          <w:rFonts w:ascii="Times New Roman" w:hAnsi="Times New Roman"/>
          <w:bCs/>
        </w:rPr>
        <w:t xml:space="preserve">hlavných </w:t>
      </w:r>
      <w:r w:rsidR="00174CB4" w:rsidRPr="00307126">
        <w:rPr>
          <w:rFonts w:ascii="Times New Roman" w:hAnsi="Times New Roman"/>
          <w:bCs/>
        </w:rPr>
        <w:t xml:space="preserve">aktivít </w:t>
      </w:r>
      <w:r w:rsidRPr="00307126">
        <w:rPr>
          <w:rFonts w:ascii="Times New Roman" w:hAnsi="Times New Roman"/>
          <w:bCs/>
        </w:rPr>
        <w:t>Projekt</w:t>
      </w:r>
      <w:r w:rsidR="00174CB4" w:rsidRPr="00307126">
        <w:rPr>
          <w:rFonts w:ascii="Times New Roman" w:hAnsi="Times New Roman"/>
          <w:bCs/>
        </w:rPr>
        <w:t>u</w:t>
      </w:r>
      <w:r w:rsidRPr="00307126">
        <w:rPr>
          <w:rFonts w:ascii="Times New Roman" w:hAnsi="Times New Roman"/>
          <w:bCs/>
        </w:rPr>
        <w:t xml:space="preserve"> </w:t>
      </w:r>
      <w:r w:rsidR="00174CB4" w:rsidRPr="00307126">
        <w:rPr>
          <w:rFonts w:ascii="Times New Roman" w:hAnsi="Times New Roman"/>
          <w:bCs/>
        </w:rPr>
        <w:t>R</w:t>
      </w:r>
      <w:r w:rsidRPr="00307126">
        <w:rPr>
          <w:rFonts w:ascii="Times New Roman" w:hAnsi="Times New Roman"/>
          <w:bCs/>
        </w:rPr>
        <w:t>iadne a </w:t>
      </w:r>
      <w:r w:rsidR="00174CB4" w:rsidRPr="00307126">
        <w:rPr>
          <w:rFonts w:ascii="Times New Roman" w:hAnsi="Times New Roman"/>
          <w:bCs/>
        </w:rPr>
        <w:t>V</w:t>
      </w:r>
      <w:r w:rsidRPr="00307126">
        <w:rPr>
          <w:rFonts w:ascii="Times New Roman" w:hAnsi="Times New Roman"/>
          <w:bCs/>
        </w:rPr>
        <w:t xml:space="preserve">čas. </w:t>
      </w:r>
      <w:r w:rsidRPr="00307126">
        <w:rPr>
          <w:rFonts w:ascii="Times New Roman" w:hAnsi="Times New Roman"/>
        </w:rPr>
        <w:t xml:space="preserve">Prijímateľ je povinný </w:t>
      </w:r>
      <w:r w:rsidR="00901F38" w:rsidRPr="00307126">
        <w:rPr>
          <w:rFonts w:ascii="Times New Roman" w:hAnsi="Times New Roman"/>
        </w:rPr>
        <w:t>pri zamýšľanej</w:t>
      </w:r>
      <w:r w:rsidRPr="00307126">
        <w:rPr>
          <w:rFonts w:ascii="Times New Roman" w:hAnsi="Times New Roman"/>
        </w:rPr>
        <w:t xml:space="preserve"> zmen</w:t>
      </w:r>
      <w:r w:rsidR="00901F38" w:rsidRPr="00307126">
        <w:rPr>
          <w:rFonts w:ascii="Times New Roman" w:hAnsi="Times New Roman"/>
        </w:rPr>
        <w:t>e</w:t>
      </w:r>
      <w:r w:rsidRPr="00307126">
        <w:rPr>
          <w:rFonts w:ascii="Times New Roman" w:hAnsi="Times New Roman"/>
        </w:rPr>
        <w:t xml:space="preserve"> termínu </w:t>
      </w:r>
      <w:r w:rsidR="00174CB4" w:rsidRPr="00307126">
        <w:rPr>
          <w:rFonts w:ascii="Times New Roman" w:hAnsi="Times New Roman"/>
          <w:lang w:eastAsia="sk-SK"/>
        </w:rPr>
        <w:t xml:space="preserve">Ukončenia realizácie </w:t>
      </w:r>
      <w:r w:rsidR="00917819" w:rsidRPr="00307126">
        <w:rPr>
          <w:rFonts w:ascii="Times New Roman" w:hAnsi="Times New Roman"/>
          <w:lang w:eastAsia="sk-SK"/>
        </w:rPr>
        <w:t xml:space="preserve">hlavných </w:t>
      </w:r>
      <w:r w:rsidR="00174CB4" w:rsidRPr="00307126">
        <w:rPr>
          <w:rFonts w:ascii="Times New Roman" w:hAnsi="Times New Roman"/>
          <w:lang w:eastAsia="sk-SK"/>
        </w:rPr>
        <w:t>aktivít Projektu</w:t>
      </w:r>
      <w:r w:rsidR="00901F38" w:rsidRPr="00307126">
        <w:rPr>
          <w:rFonts w:ascii="Times New Roman" w:hAnsi="Times New Roman"/>
          <w:lang w:eastAsia="sk-SK"/>
        </w:rPr>
        <w:t xml:space="preserve"> </w:t>
      </w:r>
      <w:commentRangeStart w:id="89"/>
      <w:r w:rsidR="00901F38" w:rsidRPr="00307126">
        <w:rPr>
          <w:rFonts w:ascii="Times New Roman" w:hAnsi="Times New Roman"/>
          <w:lang w:eastAsia="sk-SK"/>
        </w:rPr>
        <w:t>podať žiadosť o zmenu a postupovať v súlade s </w:t>
      </w:r>
      <w:r w:rsidR="00597DFC" w:rsidRPr="00307126">
        <w:rPr>
          <w:rFonts w:ascii="Times New Roman" w:hAnsi="Times New Roman"/>
          <w:lang w:eastAsia="sk-SK"/>
        </w:rPr>
        <w:t xml:space="preserve">článkom </w:t>
      </w:r>
      <w:r w:rsidR="00901F38" w:rsidRPr="00307126">
        <w:rPr>
          <w:rFonts w:ascii="Times New Roman" w:hAnsi="Times New Roman"/>
          <w:lang w:eastAsia="sk-SK"/>
        </w:rPr>
        <w:t>6 ods</w:t>
      </w:r>
      <w:r w:rsidR="000D0602" w:rsidRPr="00307126">
        <w:rPr>
          <w:rFonts w:ascii="Times New Roman" w:hAnsi="Times New Roman"/>
          <w:lang w:eastAsia="sk-SK"/>
        </w:rPr>
        <w:t>eky</w:t>
      </w:r>
      <w:r w:rsidR="00901F38" w:rsidRPr="00307126">
        <w:rPr>
          <w:rFonts w:ascii="Times New Roman" w:hAnsi="Times New Roman"/>
          <w:lang w:eastAsia="sk-SK"/>
        </w:rPr>
        <w:t xml:space="preserve"> 6.3 a 6.9 zmluvy</w:t>
      </w:r>
      <w:r w:rsidRPr="00307126">
        <w:rPr>
          <w:rFonts w:ascii="Times New Roman" w:hAnsi="Times New Roman"/>
        </w:rPr>
        <w:t>.</w:t>
      </w:r>
      <w:r w:rsidR="00597DFC" w:rsidRPr="00307126">
        <w:rPr>
          <w:rFonts w:ascii="Times New Roman" w:hAnsi="Times New Roman"/>
        </w:rPr>
        <w:t xml:space="preserve"> </w:t>
      </w:r>
      <w:commentRangeEnd w:id="89"/>
      <w:r w:rsidR="00A3129A">
        <w:rPr>
          <w:rStyle w:val="Odkaznakomentr"/>
          <w:rFonts w:ascii="Times New Roman" w:eastAsia="Times New Roman" w:hAnsi="Times New Roman"/>
          <w:lang w:val="x-none" w:eastAsia="x-none"/>
        </w:rPr>
        <w:commentReference w:id="89"/>
      </w:r>
      <w:r w:rsidR="00597DFC" w:rsidRPr="00307126">
        <w:rPr>
          <w:rFonts w:ascii="Times New Roman" w:hAnsi="Times New Roman"/>
        </w:rPr>
        <w:t xml:space="preserve">Pri Ukončení realizácie hlavných aktivít Projektu je Prijímateľ povinný preukázať splnenie podmienok Ukončenia realizácie hlavných aktivít Projektu v zmysle podmienok vyplývajúcich z definície Ukončenia realizácie hlavných aktivít Projektu. </w:t>
      </w:r>
    </w:p>
    <w:p w14:paraId="6CFA7120" w14:textId="10149648" w:rsidR="00174CB4" w:rsidRPr="00307126" w:rsidRDefault="00174CB4" w:rsidP="00E05099">
      <w:pPr>
        <w:numPr>
          <w:ilvl w:val="1"/>
          <w:numId w:val="4"/>
        </w:numPr>
        <w:spacing w:before="120" w:after="0" w:line="264" w:lineRule="auto"/>
        <w:jc w:val="both"/>
        <w:rPr>
          <w:rFonts w:ascii="Times New Roman" w:hAnsi="Times New Roman"/>
          <w:bCs/>
        </w:rPr>
      </w:pPr>
      <w:r w:rsidRPr="00307126">
        <w:rPr>
          <w:rFonts w:ascii="Times New Roman" w:hAnsi="Times New Roman"/>
        </w:rPr>
        <w:t xml:space="preserve">Deň Začatia realizácie </w:t>
      </w:r>
      <w:r w:rsidR="00964F77" w:rsidRPr="00307126">
        <w:rPr>
          <w:rFonts w:ascii="Times New Roman" w:hAnsi="Times New Roman"/>
        </w:rPr>
        <w:t xml:space="preserve">hlavných </w:t>
      </w:r>
      <w:r w:rsidRPr="00307126">
        <w:rPr>
          <w:rFonts w:ascii="Times New Roman" w:hAnsi="Times New Roman"/>
        </w:rPr>
        <w:t>aktivít Projektu uvedie Prijímateľ v Hlásení o  realizáci</w:t>
      </w:r>
      <w:r w:rsidR="00067253">
        <w:rPr>
          <w:rFonts w:ascii="Times New Roman" w:hAnsi="Times New Roman"/>
        </w:rPr>
        <w:t>i</w:t>
      </w:r>
      <w:r w:rsidRPr="00307126">
        <w:rPr>
          <w:rFonts w:ascii="Times New Roman" w:hAnsi="Times New Roman"/>
        </w:rPr>
        <w:t xml:space="preserve"> </w:t>
      </w:r>
      <w:r w:rsidR="00FF2DC1" w:rsidRPr="00307126">
        <w:rPr>
          <w:rFonts w:ascii="Times New Roman" w:hAnsi="Times New Roman"/>
        </w:rPr>
        <w:t xml:space="preserve">aktivít </w:t>
      </w:r>
      <w:r w:rsidRPr="00307126">
        <w:rPr>
          <w:rFonts w:ascii="Times New Roman" w:hAnsi="Times New Roman"/>
        </w:rPr>
        <w:t xml:space="preserve">Projektu </w:t>
      </w:r>
      <w:r w:rsidRPr="00307126">
        <w:rPr>
          <w:rFonts w:ascii="Times New Roman" w:hAnsi="Times New Roman"/>
          <w:bCs/>
        </w:rPr>
        <w:t>(</w:t>
      </w:r>
      <w:r w:rsidR="000E6265" w:rsidRPr="00307126">
        <w:rPr>
          <w:rFonts w:ascii="Times New Roman" w:hAnsi="Times New Roman"/>
          <w:bCs/>
        </w:rPr>
        <w:t>formulár v ITMS2014+</w:t>
      </w:r>
      <w:r w:rsidRPr="00307126">
        <w:rPr>
          <w:rFonts w:ascii="Times New Roman" w:hAnsi="Times New Roman"/>
          <w:bCs/>
        </w:rPr>
        <w:t>)</w:t>
      </w:r>
      <w:r w:rsidRPr="00307126">
        <w:rPr>
          <w:rFonts w:ascii="Times New Roman" w:hAnsi="Times New Roman"/>
        </w:rPr>
        <w:t xml:space="preserve">, ktoré je Prijímateľ povinný zaslať </w:t>
      </w:r>
      <w:r w:rsidRPr="00307126">
        <w:rPr>
          <w:rFonts w:ascii="Times New Roman" w:hAnsi="Times New Roman"/>
        </w:rPr>
        <w:lastRenderedPageBreak/>
        <w:t xml:space="preserve">Poskytovateľovi do 20 dní od </w:t>
      </w:r>
      <w:r w:rsidR="00E1237D" w:rsidRPr="00307126">
        <w:rPr>
          <w:rFonts w:ascii="Times New Roman" w:hAnsi="Times New Roman"/>
        </w:rPr>
        <w:t xml:space="preserve">začatia </w:t>
      </w:r>
      <w:r w:rsidRPr="00307126">
        <w:rPr>
          <w:rFonts w:ascii="Times New Roman" w:hAnsi="Times New Roman"/>
        </w:rPr>
        <w:t xml:space="preserve">prvej </w:t>
      </w:r>
      <w:r w:rsidR="00964F77" w:rsidRPr="00307126">
        <w:rPr>
          <w:rFonts w:ascii="Times New Roman" w:hAnsi="Times New Roman"/>
        </w:rPr>
        <w:t xml:space="preserve">hlavnej </w:t>
      </w:r>
      <w:r w:rsidRPr="00307126">
        <w:rPr>
          <w:rFonts w:ascii="Times New Roman" w:hAnsi="Times New Roman"/>
        </w:rPr>
        <w:t xml:space="preserve">Aktivity uvedenej v bodoch (i) až (v) definície Začatia realizácie </w:t>
      </w:r>
      <w:r w:rsidR="00964F77" w:rsidRPr="00307126">
        <w:rPr>
          <w:rFonts w:ascii="Times New Roman" w:hAnsi="Times New Roman"/>
        </w:rPr>
        <w:t xml:space="preserve">hlavných </w:t>
      </w:r>
      <w:r w:rsidRPr="00307126">
        <w:rPr>
          <w:rFonts w:ascii="Times New Roman" w:hAnsi="Times New Roman"/>
        </w:rPr>
        <w:t xml:space="preserve">aktivít Projektu uvedenej v článku </w:t>
      </w:r>
      <w:r w:rsidR="00C24F50" w:rsidRPr="00307126">
        <w:rPr>
          <w:rFonts w:ascii="Times New Roman" w:hAnsi="Times New Roman"/>
        </w:rPr>
        <w:t>1 ods</w:t>
      </w:r>
      <w:r w:rsidR="00CE5784" w:rsidRPr="00307126">
        <w:rPr>
          <w:rFonts w:ascii="Times New Roman" w:hAnsi="Times New Roman"/>
        </w:rPr>
        <w:t>ek</w:t>
      </w:r>
      <w:r w:rsidR="00C24F50" w:rsidRPr="00307126">
        <w:rPr>
          <w:rFonts w:ascii="Times New Roman" w:hAnsi="Times New Roman"/>
        </w:rPr>
        <w:t xml:space="preserve"> 3 </w:t>
      </w:r>
      <w:r w:rsidR="00493202" w:rsidRPr="00307126">
        <w:rPr>
          <w:rFonts w:ascii="Times New Roman" w:hAnsi="Times New Roman"/>
        </w:rPr>
        <w:t>VZP</w:t>
      </w:r>
      <w:r w:rsidRPr="00307126">
        <w:rPr>
          <w:rFonts w:ascii="Times New Roman" w:hAnsi="Times New Roman"/>
        </w:rPr>
        <w:t xml:space="preserve">. Ak Výzva umožňuje Začatie realizácie </w:t>
      </w:r>
      <w:r w:rsidR="00964F77" w:rsidRPr="00307126">
        <w:rPr>
          <w:rFonts w:ascii="Times New Roman" w:hAnsi="Times New Roman"/>
        </w:rPr>
        <w:t xml:space="preserve">hlavných </w:t>
      </w:r>
      <w:r w:rsidRPr="00307126">
        <w:rPr>
          <w:rFonts w:ascii="Times New Roman" w:hAnsi="Times New Roman"/>
        </w:rPr>
        <w:t xml:space="preserve">aktivít Projektu v čase predchádzajúcom účinnosti Zmluvy o poskytnutí NFP a Prijímateľ skutočne začal s Realizáciou </w:t>
      </w:r>
      <w:r w:rsidR="00964F77" w:rsidRPr="00307126">
        <w:rPr>
          <w:rFonts w:ascii="Times New Roman" w:hAnsi="Times New Roman"/>
        </w:rPr>
        <w:t xml:space="preserve">hlavných </w:t>
      </w:r>
      <w:r w:rsidRPr="00307126">
        <w:rPr>
          <w:rFonts w:ascii="Times New Roman" w:hAnsi="Times New Roman"/>
        </w:rPr>
        <w:t xml:space="preserve">aktivít Projektu pred účinnosťou Zmluvy o poskytnutí NFP, je povinný zaslať Poskytovateľovi </w:t>
      </w:r>
      <w:commentRangeStart w:id="90"/>
      <w:r w:rsidRPr="00307126">
        <w:rPr>
          <w:rFonts w:ascii="Times New Roman" w:hAnsi="Times New Roman"/>
        </w:rPr>
        <w:t>Hlásenie o realizáci</w:t>
      </w:r>
      <w:r w:rsidR="007A6C01" w:rsidRPr="00307126">
        <w:rPr>
          <w:rFonts w:ascii="Times New Roman" w:hAnsi="Times New Roman"/>
        </w:rPr>
        <w:t>i</w:t>
      </w:r>
      <w:r w:rsidRPr="00307126">
        <w:rPr>
          <w:rFonts w:ascii="Times New Roman" w:hAnsi="Times New Roman"/>
        </w:rPr>
        <w:t xml:space="preserve"> aktivít Projektu</w:t>
      </w:r>
      <w:commentRangeEnd w:id="90"/>
      <w:r w:rsidR="00332024" w:rsidRPr="00307126">
        <w:rPr>
          <w:rStyle w:val="Odkaznakomentr"/>
          <w:rFonts w:ascii="Times New Roman" w:eastAsia="Times New Roman" w:hAnsi="Times New Roman"/>
          <w:lang w:val="x-none" w:eastAsia="x-none"/>
        </w:rPr>
        <w:commentReference w:id="90"/>
      </w:r>
      <w:r w:rsidRPr="00307126">
        <w:rPr>
          <w:rFonts w:ascii="Times New Roman" w:hAnsi="Times New Roman"/>
        </w:rPr>
        <w:t xml:space="preserve"> </w:t>
      </w:r>
      <w:r w:rsidR="007A6C01" w:rsidRPr="00307126">
        <w:rPr>
          <w:rFonts w:ascii="Times New Roman" w:hAnsi="Times New Roman"/>
        </w:rPr>
        <w:t xml:space="preserve">prostredníctvom formulára v ITMS2014+ </w:t>
      </w:r>
      <w:r w:rsidRPr="00307126">
        <w:rPr>
          <w:rFonts w:ascii="Times New Roman" w:hAnsi="Times New Roman"/>
        </w:rPr>
        <w:t>do 20 dní od</w:t>
      </w:r>
      <w:r w:rsidR="00A46992" w:rsidRPr="00307126">
        <w:rPr>
          <w:rFonts w:ascii="Times New Roman" w:hAnsi="Times New Roman"/>
        </w:rPr>
        <w:t>o dňa nadobudnutia</w:t>
      </w:r>
      <w:r w:rsidRPr="00307126">
        <w:rPr>
          <w:rFonts w:ascii="Times New Roman" w:hAnsi="Times New Roman"/>
        </w:rPr>
        <w:t xml:space="preserve"> účinnosti Zmluvy o poskytnutí NFP. </w:t>
      </w:r>
    </w:p>
    <w:p w14:paraId="5ED2C498" w14:textId="64498132" w:rsidR="00174CB4" w:rsidRPr="00307126" w:rsidRDefault="00174CB4" w:rsidP="00E05099">
      <w:pPr>
        <w:pStyle w:val="AODefPara"/>
        <w:numPr>
          <w:ilvl w:val="0"/>
          <w:numId w:val="0"/>
        </w:numPr>
        <w:spacing w:line="264" w:lineRule="auto"/>
        <w:ind w:left="540"/>
      </w:pPr>
      <w:r w:rsidRPr="00307126">
        <w:t xml:space="preserve">V prípade, ak Prijímateľ poruší svoju povinnosť oznámiť Poskytovateľovi Začatie realizácie </w:t>
      </w:r>
      <w:r w:rsidR="00D54576" w:rsidRPr="00307126">
        <w:t xml:space="preserve">hlavných </w:t>
      </w:r>
      <w:r w:rsidRPr="00307126">
        <w:t xml:space="preserve">aktivít Projektu prostredníctvom zaslania </w:t>
      </w:r>
      <w:commentRangeStart w:id="91"/>
      <w:r w:rsidRPr="00307126">
        <w:t>Hlásenia o realizáci</w:t>
      </w:r>
      <w:r w:rsidR="007A6C01" w:rsidRPr="00307126">
        <w:t>i</w:t>
      </w:r>
      <w:r w:rsidRPr="00307126">
        <w:t xml:space="preserve"> </w:t>
      </w:r>
      <w:r w:rsidR="00FF2DC1" w:rsidRPr="00307126">
        <w:t xml:space="preserve">aktivít </w:t>
      </w:r>
      <w:r w:rsidRPr="00307126">
        <w:t>Projektu</w:t>
      </w:r>
      <w:r w:rsidR="007A6C01" w:rsidRPr="00307126">
        <w:t xml:space="preserve"> </w:t>
      </w:r>
      <w:commentRangeEnd w:id="91"/>
      <w:r w:rsidR="00332024" w:rsidRPr="00307126">
        <w:rPr>
          <w:rStyle w:val="Odkaznakomentr"/>
          <w:rFonts w:eastAsia="Times New Roman"/>
          <w:lang w:val="x-none" w:eastAsia="x-none"/>
        </w:rPr>
        <w:commentReference w:id="91"/>
      </w:r>
      <w:r w:rsidR="007A6C01" w:rsidRPr="00307126">
        <w:t>v ITMS 2014+</w:t>
      </w:r>
      <w:r w:rsidRPr="00307126">
        <w:t xml:space="preserve">, za Začatie realizácie </w:t>
      </w:r>
      <w:r w:rsidR="00D54576" w:rsidRPr="00307126">
        <w:t xml:space="preserve">hlavných </w:t>
      </w:r>
      <w:r w:rsidRPr="00307126">
        <w:t>aktivít Projektu sa považuje deň</w:t>
      </w:r>
      <w:r w:rsidR="007327BC" w:rsidRPr="00307126">
        <w:t xml:space="preserve">, ktorý </w:t>
      </w:r>
      <w:r w:rsidR="00153FF1" w:rsidRPr="00307126">
        <w:t>je</w:t>
      </w:r>
      <w:r w:rsidR="007327BC" w:rsidRPr="00307126">
        <w:t xml:space="preserve"> uvedený v</w:t>
      </w:r>
      <w:r w:rsidR="00153FF1" w:rsidRPr="00307126">
        <w:t xml:space="preserve"> tabuľke č. 4 prílohy č. 2 Zmluvy o poskytnutí NFP </w:t>
      </w:r>
      <w:r w:rsidR="007327BC" w:rsidRPr="00307126">
        <w:t xml:space="preserve">ako plánovaný deň </w:t>
      </w:r>
      <w:r w:rsidR="00384C7C" w:rsidRPr="00307126">
        <w:t>Z</w:t>
      </w:r>
      <w:r w:rsidR="007327BC" w:rsidRPr="00307126">
        <w:t xml:space="preserve">ačatia </w:t>
      </w:r>
      <w:r w:rsidR="00384C7C" w:rsidRPr="00307126">
        <w:t>r</w:t>
      </w:r>
      <w:r w:rsidR="007327BC" w:rsidRPr="00307126">
        <w:t>ealizácie hlavných aktivít Projektu</w:t>
      </w:r>
      <w:r w:rsidRPr="00307126">
        <w:t>,</w:t>
      </w:r>
      <w:r w:rsidR="00153FF1" w:rsidRPr="00307126">
        <w:t>(prvý deň kalendárneho mesiaca)</w:t>
      </w:r>
      <w:r w:rsidRPr="00307126">
        <w:t xml:space="preserve"> a to bez ohľadu na to, kedy s</w:t>
      </w:r>
      <w:r w:rsidR="00D54576" w:rsidRPr="00307126">
        <w:t> </w:t>
      </w:r>
      <w:r w:rsidRPr="00307126">
        <w:t>Realizáciou</w:t>
      </w:r>
      <w:r w:rsidR="00D54576" w:rsidRPr="00307126">
        <w:t xml:space="preserve"> hlavných</w:t>
      </w:r>
      <w:r w:rsidRPr="00307126">
        <w:t xml:space="preserve"> aktivít Projektu Prijímateľ skutočne začal.</w:t>
      </w:r>
      <w:r w:rsidR="00403342" w:rsidRPr="00307126">
        <w:t xml:space="preserve"> </w:t>
      </w:r>
      <w:r w:rsidR="00AA7132" w:rsidRPr="00307126">
        <w:t xml:space="preserve"> </w:t>
      </w:r>
    </w:p>
    <w:p w14:paraId="56CCF1AE" w14:textId="19FB44AD"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Prijímateľ je oprávnený pozastaviť </w:t>
      </w:r>
      <w:r w:rsidR="004167D9"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 xml:space="preserve">aktivít </w:t>
      </w:r>
      <w:r w:rsidRPr="004B23D9">
        <w:rPr>
          <w:rFonts w:ascii="Times New Roman" w:hAnsi="Times New Roman"/>
          <w:bCs/>
        </w:rPr>
        <w:t xml:space="preserve">Projektu, ak </w:t>
      </w:r>
      <w:r w:rsidR="004167D9" w:rsidRPr="004B23D9">
        <w:rPr>
          <w:rFonts w:ascii="Times New Roman" w:hAnsi="Times New Roman"/>
          <w:bCs/>
        </w:rPr>
        <w:t>R</w:t>
      </w:r>
      <w:r w:rsidRPr="004B23D9">
        <w:rPr>
          <w:rFonts w:ascii="Times New Roman" w:hAnsi="Times New Roman"/>
          <w:bCs/>
        </w:rPr>
        <w:t xml:space="preserve">ealizácii </w:t>
      </w:r>
      <w:r w:rsidR="00C24F50" w:rsidRPr="004B23D9">
        <w:rPr>
          <w:rFonts w:ascii="Times New Roman" w:hAnsi="Times New Roman"/>
          <w:bCs/>
        </w:rPr>
        <w:t xml:space="preserve">hlavných </w:t>
      </w:r>
      <w:r w:rsidRPr="004B23D9">
        <w:rPr>
          <w:rFonts w:ascii="Times New Roman" w:hAnsi="Times New Roman"/>
          <w:bCs/>
        </w:rPr>
        <w:t xml:space="preserve">aktivít Projektu bráni </w:t>
      </w:r>
      <w:r w:rsidR="0045542C" w:rsidRPr="004B23D9">
        <w:rPr>
          <w:rFonts w:ascii="Times New Roman" w:hAnsi="Times New Roman"/>
          <w:bCs/>
        </w:rPr>
        <w:t>O</w:t>
      </w:r>
      <w:r w:rsidRPr="004B23D9">
        <w:rPr>
          <w:rFonts w:ascii="Times New Roman" w:hAnsi="Times New Roman"/>
          <w:bCs/>
        </w:rPr>
        <w:t>kolnosť vylučujúca zodp</w:t>
      </w:r>
      <w:r w:rsidR="004167D9" w:rsidRPr="004B23D9">
        <w:rPr>
          <w:rFonts w:ascii="Times New Roman" w:hAnsi="Times New Roman"/>
          <w:bCs/>
        </w:rPr>
        <w:t>ovednosť</w:t>
      </w:r>
      <w:ins w:id="92" w:author="Autor">
        <w:r w:rsidR="00BA66E3" w:rsidRPr="004B23D9">
          <w:rPr>
            <w:rFonts w:ascii="Times New Roman" w:hAnsi="Times New Roman"/>
            <w:bCs/>
          </w:rPr>
          <w:t xml:space="preserve"> (ďalej len „OVZ“)</w:t>
        </w:r>
      </w:ins>
      <w:r w:rsidR="004167D9" w:rsidRPr="004B23D9">
        <w:rPr>
          <w:rFonts w:ascii="Times New Roman" w:hAnsi="Times New Roman"/>
          <w:bCs/>
        </w:rPr>
        <w:t>,</w:t>
      </w:r>
      <w:r w:rsidR="004167D9" w:rsidRPr="00307126">
        <w:rPr>
          <w:rFonts w:ascii="Times New Roman" w:hAnsi="Times New Roman"/>
          <w:bCs/>
        </w:rPr>
        <w:t xml:space="preserve"> a to po dobu trvania OVZ</w:t>
      </w:r>
      <w:r w:rsidRPr="00307126">
        <w:rPr>
          <w:rFonts w:ascii="Times New Roman" w:hAnsi="Times New Roman"/>
          <w:bCs/>
        </w:rPr>
        <w:t>.</w:t>
      </w:r>
      <w:r w:rsidR="003E793F" w:rsidRPr="00307126">
        <w:rPr>
          <w:rFonts w:ascii="Times New Roman" w:hAnsi="Times New Roman"/>
          <w:bCs/>
        </w:rPr>
        <w:t xml:space="preserve"> </w:t>
      </w:r>
      <w:r w:rsidRPr="00307126">
        <w:rPr>
          <w:rFonts w:ascii="Times New Roman" w:hAnsi="Times New Roman"/>
          <w:bCs/>
        </w:rPr>
        <w:t xml:space="preserve">Čas trvania </w:t>
      </w:r>
      <w:r w:rsidR="004167D9" w:rsidRPr="00307126">
        <w:rPr>
          <w:rFonts w:ascii="Times New Roman" w:hAnsi="Times New Roman"/>
          <w:bCs/>
        </w:rPr>
        <w:t>OVZ</w:t>
      </w:r>
      <w:r w:rsidRPr="00307126">
        <w:rPr>
          <w:rFonts w:ascii="Times New Roman" w:hAnsi="Times New Roman"/>
          <w:bCs/>
        </w:rPr>
        <w:t xml:space="preserve"> sa nezapočítava do doby </w:t>
      </w:r>
      <w:r w:rsidR="004167D9" w:rsidRPr="00307126">
        <w:rPr>
          <w:rFonts w:ascii="Times New Roman" w:hAnsi="Times New Roman"/>
          <w:bCs/>
        </w:rPr>
        <w:t xml:space="preserve">Realizácie </w:t>
      </w:r>
      <w:r w:rsidR="00C24F50" w:rsidRPr="00307126">
        <w:rPr>
          <w:rFonts w:ascii="Times New Roman" w:hAnsi="Times New Roman"/>
          <w:bCs/>
        </w:rPr>
        <w:t xml:space="preserve">hlavných </w:t>
      </w:r>
      <w:r w:rsidR="004167D9" w:rsidRPr="00307126">
        <w:rPr>
          <w:rFonts w:ascii="Times New Roman" w:hAnsi="Times New Roman"/>
          <w:bCs/>
        </w:rPr>
        <w:t>aktivít Projektu</w:t>
      </w:r>
      <w:r w:rsidRPr="00307126">
        <w:rPr>
          <w:rFonts w:ascii="Times New Roman" w:hAnsi="Times New Roman"/>
          <w:bCs/>
        </w:rPr>
        <w:t xml:space="preserve">, pričom však </w:t>
      </w:r>
      <w:r w:rsidR="004167D9" w:rsidRPr="00307126">
        <w:rPr>
          <w:rFonts w:ascii="Times New Roman" w:hAnsi="Times New Roman"/>
          <w:bCs/>
        </w:rPr>
        <w:t>R</w:t>
      </w:r>
      <w:r w:rsidRPr="00307126">
        <w:rPr>
          <w:rFonts w:ascii="Times New Roman" w:hAnsi="Times New Roman"/>
          <w:bCs/>
        </w:rPr>
        <w:t xml:space="preserve">ealizácia </w:t>
      </w:r>
      <w:r w:rsidR="00C24F50" w:rsidRPr="00307126">
        <w:rPr>
          <w:rFonts w:ascii="Times New Roman" w:hAnsi="Times New Roman"/>
          <w:bCs/>
        </w:rPr>
        <w:t xml:space="preserve">hlavných </w:t>
      </w:r>
      <w:r w:rsidRPr="00307126">
        <w:rPr>
          <w:rFonts w:ascii="Times New Roman" w:hAnsi="Times New Roman"/>
          <w:bCs/>
        </w:rPr>
        <w:t xml:space="preserve">aktivít Projektu musí byť ukončená najneskôr do uplynutia stanoveného obdobia oprávnenosti podľa právnych aktov  EÚ, t.j. do 31. decembra </w:t>
      </w:r>
      <w:r w:rsidR="004167D9" w:rsidRPr="00307126">
        <w:rPr>
          <w:rFonts w:ascii="Times New Roman" w:hAnsi="Times New Roman"/>
          <w:bCs/>
        </w:rPr>
        <w:t>2023</w:t>
      </w:r>
      <w:r w:rsidRPr="00307126">
        <w:rPr>
          <w:rFonts w:ascii="Times New Roman" w:hAnsi="Times New Roman"/>
          <w:bCs/>
        </w:rPr>
        <w:t xml:space="preserve">. </w:t>
      </w:r>
      <w:r w:rsidR="00074079" w:rsidRPr="00307126">
        <w:rPr>
          <w:rFonts w:ascii="Times New Roman" w:hAnsi="Times New Roman"/>
          <w:bCs/>
        </w:rPr>
        <w:t xml:space="preserve">Poskytovateľ na základe oznámenia Prijímateľa o pominutí OVZ zabezpečí úpravu </w:t>
      </w:r>
      <w:r w:rsidRPr="00307126">
        <w:rPr>
          <w:rFonts w:ascii="Times New Roman" w:hAnsi="Times New Roman"/>
          <w:bCs/>
        </w:rPr>
        <w:t xml:space="preserve">harmonogramu Projektu </w:t>
      </w:r>
      <w:r w:rsidR="00074079" w:rsidRPr="00307126">
        <w:rPr>
          <w:rFonts w:ascii="Times New Roman" w:hAnsi="Times New Roman"/>
          <w:bCs/>
        </w:rPr>
        <w:t xml:space="preserve">uvedeného v Prílohe č. 2 </w:t>
      </w:r>
      <w:r w:rsidR="00E1237D" w:rsidRPr="00307126">
        <w:rPr>
          <w:rFonts w:ascii="Times New Roman" w:hAnsi="Times New Roman"/>
          <w:bCs/>
        </w:rPr>
        <w:t xml:space="preserve">Zmluvy o poskytnutí NFP </w:t>
      </w:r>
      <w:r w:rsidR="00074079" w:rsidRPr="00307126">
        <w:rPr>
          <w:rFonts w:ascii="Times New Roman" w:hAnsi="Times New Roman"/>
          <w:bCs/>
        </w:rPr>
        <w:t>(Predmet podpory NFP</w:t>
      </w:r>
      <w:r w:rsidR="0055539C" w:rsidRPr="00307126">
        <w:rPr>
          <w:rFonts w:ascii="Times New Roman" w:hAnsi="Times New Roman"/>
          <w:bCs/>
        </w:rPr>
        <w:t>)</w:t>
      </w:r>
      <w:r w:rsidR="00074079" w:rsidRPr="00307126">
        <w:rPr>
          <w:rFonts w:ascii="Times New Roman" w:hAnsi="Times New Roman"/>
          <w:bCs/>
        </w:rPr>
        <w:t xml:space="preserve">. </w:t>
      </w:r>
      <w:r w:rsidRPr="00307126">
        <w:rPr>
          <w:rFonts w:ascii="Times New Roman" w:hAnsi="Times New Roman"/>
          <w:bCs/>
        </w:rPr>
        <w:t>Postup podľa tohto ods</w:t>
      </w:r>
      <w:r w:rsidR="00CE5784" w:rsidRPr="00307126">
        <w:rPr>
          <w:rFonts w:ascii="Times New Roman" w:hAnsi="Times New Roman"/>
          <w:bCs/>
        </w:rPr>
        <w:t>ek</w:t>
      </w:r>
      <w:r w:rsidRPr="00307126">
        <w:rPr>
          <w:rFonts w:ascii="Times New Roman" w:hAnsi="Times New Roman"/>
          <w:bCs/>
        </w:rPr>
        <w:t xml:space="preserve"> </w:t>
      </w:r>
      <w:r w:rsidR="004167D9" w:rsidRPr="00307126">
        <w:rPr>
          <w:rFonts w:ascii="Times New Roman" w:hAnsi="Times New Roman"/>
          <w:bCs/>
        </w:rPr>
        <w:t>3</w:t>
      </w:r>
      <w:r w:rsidRPr="00307126">
        <w:rPr>
          <w:rFonts w:ascii="Times New Roman" w:hAnsi="Times New Roman"/>
          <w:bCs/>
        </w:rPr>
        <w:t xml:space="preserve"> sa bude analogicky aplikovať aj v prípade, ak Poskytovateľ pozastaví poskytovanie NFP z dôvodu </w:t>
      </w:r>
      <w:r w:rsidR="004167D9" w:rsidRPr="00307126">
        <w:rPr>
          <w:rFonts w:ascii="Times New Roman" w:hAnsi="Times New Roman"/>
          <w:bCs/>
        </w:rPr>
        <w:t>OVZ</w:t>
      </w:r>
      <w:r w:rsidRPr="00307126">
        <w:rPr>
          <w:rFonts w:ascii="Times New Roman" w:hAnsi="Times New Roman"/>
          <w:bCs/>
        </w:rPr>
        <w:t xml:space="preserve"> (ods. </w:t>
      </w:r>
      <w:r w:rsidR="004167D9" w:rsidRPr="00307126">
        <w:rPr>
          <w:rFonts w:ascii="Times New Roman" w:hAnsi="Times New Roman"/>
          <w:bCs/>
        </w:rPr>
        <w:t>6</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c) v spojení s ods</w:t>
      </w:r>
      <w:r w:rsidR="00CE5784" w:rsidRPr="00307126">
        <w:rPr>
          <w:rFonts w:ascii="Times New Roman" w:hAnsi="Times New Roman"/>
          <w:bCs/>
        </w:rPr>
        <w:t>ekom</w:t>
      </w:r>
      <w:r w:rsidRPr="00307126">
        <w:rPr>
          <w:rFonts w:ascii="Times New Roman" w:hAnsi="Times New Roman"/>
          <w:bCs/>
        </w:rPr>
        <w:t xml:space="preserve">. </w:t>
      </w:r>
      <w:r w:rsidR="004167D9" w:rsidRPr="00307126">
        <w:rPr>
          <w:rFonts w:ascii="Times New Roman" w:hAnsi="Times New Roman"/>
          <w:bCs/>
        </w:rPr>
        <w:t>11</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b) tohto článku VZP). </w:t>
      </w:r>
    </w:p>
    <w:p w14:paraId="0F6080B9" w14:textId="77777777" w:rsidR="004167D9" w:rsidRPr="00307126" w:rsidRDefault="00107570" w:rsidP="00203BEB">
      <w:pPr>
        <w:numPr>
          <w:ilvl w:val="1"/>
          <w:numId w:val="4"/>
        </w:numPr>
        <w:spacing w:before="120" w:after="0" w:line="264" w:lineRule="auto"/>
        <w:jc w:val="both"/>
        <w:rPr>
          <w:rFonts w:ascii="Times New Roman" w:hAnsi="Times New Roman"/>
          <w:bCs/>
          <w:lang w:eastAsia="sk-SK"/>
        </w:rPr>
      </w:pPr>
      <w:r w:rsidRPr="00307126">
        <w:rPr>
          <w:rFonts w:ascii="Times New Roman" w:hAnsi="Times New Roman"/>
          <w:bCs/>
        </w:rPr>
        <w:t xml:space="preserve">Prijímateľ je oprávnený pozastaviť </w:t>
      </w:r>
      <w:r w:rsidR="00C24F50" w:rsidRPr="00307126">
        <w:rPr>
          <w:rFonts w:ascii="Times New Roman" w:hAnsi="Times New Roman"/>
          <w:bCs/>
        </w:rPr>
        <w:t>R</w:t>
      </w:r>
      <w:r w:rsidRPr="00307126">
        <w:rPr>
          <w:rFonts w:ascii="Times New Roman" w:hAnsi="Times New Roman"/>
          <w:bCs/>
        </w:rPr>
        <w:t xml:space="preserve">ealizáciu </w:t>
      </w:r>
      <w:r w:rsidR="00C24F50" w:rsidRPr="00307126">
        <w:rPr>
          <w:rFonts w:ascii="Times New Roman" w:hAnsi="Times New Roman"/>
          <w:bCs/>
        </w:rPr>
        <w:t xml:space="preserve">hlavných </w:t>
      </w:r>
      <w:r w:rsidRPr="00307126">
        <w:rPr>
          <w:rFonts w:ascii="Times New Roman" w:hAnsi="Times New Roman"/>
          <w:bCs/>
        </w:rPr>
        <w:t>aktivít Projektu aj v prípade, ak sa Poskytovateľ dostane do omeškania</w:t>
      </w:r>
      <w:r w:rsidR="004167D9" w:rsidRPr="00307126">
        <w:rPr>
          <w:rFonts w:ascii="Times New Roman" w:hAnsi="Times New Roman"/>
          <w:bCs/>
        </w:rPr>
        <w:t xml:space="preserve">: </w:t>
      </w:r>
    </w:p>
    <w:p w14:paraId="0436EAE3" w14:textId="236AD1D3" w:rsidR="00DA0CBF" w:rsidRPr="00307126" w:rsidRDefault="004167D9"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s vykonaním úkonu alebo postupu, ktorý realizuje podľa tejto Zmluvy</w:t>
      </w:r>
      <w:r w:rsidR="006E51FC" w:rsidRPr="00307126">
        <w:rPr>
          <w:rFonts w:ascii="Times New Roman" w:hAnsi="Times New Roman"/>
          <w:bCs/>
          <w:lang w:eastAsia="sk-SK"/>
        </w:rPr>
        <w:t xml:space="preserve"> o poskytnutí NFP</w:t>
      </w:r>
      <w:r w:rsidRPr="00307126">
        <w:rPr>
          <w:rFonts w:ascii="Times New Roman" w:hAnsi="Times New Roman"/>
          <w:bCs/>
          <w:lang w:eastAsia="sk-SK"/>
        </w:rPr>
        <w:t xml:space="preserve"> alebo na jej základe sám alebo ho realizuje iný na to oprávnený subjekt </w:t>
      </w:r>
      <w:r w:rsidRPr="00307126">
        <w:rPr>
          <w:rFonts w:ascii="Times New Roman" w:hAnsi="Times New Roman"/>
          <w:lang w:eastAsia="sk-SK"/>
        </w:rPr>
        <w:t xml:space="preserve">o viac ako 30 </w:t>
      </w:r>
      <w:r w:rsidR="00FC73FB">
        <w:rPr>
          <w:rFonts w:ascii="Times New Roman" w:hAnsi="Times New Roman"/>
          <w:lang w:eastAsia="sk-SK"/>
        </w:rPr>
        <w:t xml:space="preserve">kalendárnych </w:t>
      </w:r>
      <w:r w:rsidRPr="00307126">
        <w:rPr>
          <w:rFonts w:ascii="Times New Roman" w:hAnsi="Times New Roman"/>
          <w:lang w:eastAsia="sk-SK"/>
        </w:rPr>
        <w:t>dní</w:t>
      </w:r>
      <w:r w:rsidRPr="00307126">
        <w:rPr>
          <w:rFonts w:ascii="Times New Roman" w:hAnsi="Times New Roman"/>
          <w:bCs/>
          <w:lang w:eastAsia="sk-SK"/>
        </w:rPr>
        <w:t xml:space="preserve">, a to po dobu omeškania Poskytovateľa; v prípade, ak táto </w:t>
      </w:r>
      <w:r w:rsidR="00E1237D" w:rsidRPr="00307126">
        <w:rPr>
          <w:rFonts w:ascii="Times New Roman" w:hAnsi="Times New Roman"/>
          <w:bCs/>
        </w:rPr>
        <w:t>Zmluva o poskytnutí NFP</w:t>
      </w:r>
      <w:r w:rsidRPr="00307126">
        <w:rPr>
          <w:rFonts w:ascii="Times New Roman" w:hAnsi="Times New Roman"/>
          <w:bCs/>
          <w:lang w:eastAsia="sk-SK"/>
        </w:rPr>
        <w:t xml:space="preserve"> alebo Právne dokumenty a/alebo Právne predpisy SR alebo právne akty EÚ nestanovujú lehotu na vykonanie úkonu alebo postupu, Prijímateľ je oprávnený pozastaviť Realizáciu </w:t>
      </w:r>
      <w:r w:rsidR="00C24F50"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po márnom uplynutí 30 </w:t>
      </w:r>
      <w:r w:rsidR="00FC73FB">
        <w:rPr>
          <w:rFonts w:ascii="Times New Roman" w:hAnsi="Times New Roman"/>
          <w:bCs/>
          <w:lang w:eastAsia="sk-SK"/>
        </w:rPr>
        <w:t xml:space="preserve">kalendárnych </w:t>
      </w:r>
      <w:r w:rsidRPr="00307126">
        <w:rPr>
          <w:rFonts w:ascii="Times New Roman" w:hAnsi="Times New Roman"/>
          <w:bCs/>
          <w:lang w:eastAsia="sk-SK"/>
        </w:rPr>
        <w:t>dní, odkedy mal Poskytovateľ povinnosť začať konať.</w:t>
      </w:r>
      <w:r w:rsidR="00884F67" w:rsidRPr="00307126">
        <w:rPr>
          <w:rFonts w:ascii="Times New Roman" w:hAnsi="Times New Roman"/>
          <w:bCs/>
          <w:lang w:eastAsia="sk-SK"/>
        </w:rPr>
        <w:t xml:space="preserve"> V prípade </w:t>
      </w:r>
      <w:proofErr w:type="spellStart"/>
      <w:r w:rsidR="00884F67" w:rsidRPr="00307126">
        <w:rPr>
          <w:rFonts w:ascii="Times New Roman" w:hAnsi="Times New Roman"/>
          <w:bCs/>
          <w:lang w:eastAsia="sk-SK"/>
        </w:rPr>
        <w:t>ŽoP</w:t>
      </w:r>
      <w:proofErr w:type="spellEnd"/>
      <w:r w:rsidR="00203BEB" w:rsidRPr="00307126">
        <w:rPr>
          <w:rFonts w:ascii="Times New Roman" w:hAnsi="Times New Roman"/>
          <w:bCs/>
          <w:lang w:eastAsia="sk-SK"/>
        </w:rPr>
        <w:t xml:space="preserve"> sa lehota uvedená v predchádzajúcej ve</w:t>
      </w:r>
      <w:r w:rsidR="00884F67" w:rsidRPr="00307126">
        <w:rPr>
          <w:rFonts w:ascii="Times New Roman" w:hAnsi="Times New Roman"/>
          <w:bCs/>
          <w:lang w:eastAsia="sk-SK"/>
        </w:rPr>
        <w:t xml:space="preserve">te počíta </w:t>
      </w:r>
      <w:r w:rsidR="00884F67" w:rsidRPr="00DC7E17">
        <w:rPr>
          <w:rFonts w:ascii="Times New Roman" w:hAnsi="Times New Roman"/>
          <w:bCs/>
          <w:lang w:eastAsia="sk-SK"/>
        </w:rPr>
        <w:t xml:space="preserve">odo dňa splatnosti </w:t>
      </w:r>
      <w:proofErr w:type="spellStart"/>
      <w:r w:rsidR="00884F67" w:rsidRPr="00DC7E17">
        <w:rPr>
          <w:rFonts w:ascii="Times New Roman" w:hAnsi="Times New Roman"/>
          <w:bCs/>
          <w:lang w:eastAsia="sk-SK"/>
        </w:rPr>
        <w:t>ŽoP</w:t>
      </w:r>
      <w:proofErr w:type="spellEnd"/>
      <w:r w:rsidR="00203BEB" w:rsidRPr="0044260F">
        <w:rPr>
          <w:rFonts w:ascii="Times New Roman" w:hAnsi="Times New Roman"/>
          <w:bCs/>
          <w:lang w:eastAsia="sk-SK"/>
        </w:rPr>
        <w:t xml:space="preserve"> uvedenej</w:t>
      </w:r>
      <w:r w:rsidR="00203BEB" w:rsidRPr="00307126">
        <w:rPr>
          <w:rFonts w:ascii="Times New Roman" w:hAnsi="Times New Roman"/>
          <w:bCs/>
          <w:lang w:eastAsia="sk-SK"/>
        </w:rPr>
        <w:t xml:space="preserve"> v článku 132 všeobecného nariadenia.</w:t>
      </w:r>
      <w:r w:rsidRPr="00307126">
        <w:rPr>
          <w:rFonts w:ascii="Times New Roman" w:hAnsi="Times New Roman"/>
          <w:bCs/>
          <w:lang w:eastAsia="sk-SK"/>
        </w:rPr>
        <w:t xml:space="preserve"> Uvedené neplatí, ak bolo omeškanie Poskytovateľa zavinené Prijímateľom. V prípade, že Poskytovateľ vykoná predmetný úkon alebo postup, dňom, kedy sa dozvedel o vykonaní tohto úkonu alebo postupu je Prijímateľ povinný pokračovať v Realizácii </w:t>
      </w:r>
      <w:r w:rsidR="00C24F50" w:rsidRPr="00307126">
        <w:rPr>
          <w:rFonts w:ascii="Times New Roman" w:hAnsi="Times New Roman"/>
          <w:bCs/>
          <w:lang w:eastAsia="sk-SK"/>
        </w:rPr>
        <w:t xml:space="preserve">hlavných </w:t>
      </w:r>
      <w:r w:rsidRPr="00307126">
        <w:rPr>
          <w:rFonts w:ascii="Times New Roman" w:hAnsi="Times New Roman"/>
          <w:bCs/>
          <w:lang w:eastAsia="sk-SK"/>
        </w:rPr>
        <w:t>aktivít Projektu</w:t>
      </w:r>
      <w:r w:rsidR="00DA0CBF" w:rsidRPr="00307126">
        <w:rPr>
          <w:rFonts w:ascii="Times New Roman" w:hAnsi="Times New Roman"/>
          <w:bCs/>
          <w:lang w:eastAsia="sk-SK"/>
        </w:rPr>
        <w:t xml:space="preserve"> alebo</w:t>
      </w:r>
    </w:p>
    <w:p w14:paraId="49DDCA59" w14:textId="77777777" w:rsidR="004167D9" w:rsidRPr="00307126" w:rsidRDefault="00DA0CBF" w:rsidP="00C255D0">
      <w:pPr>
        <w:numPr>
          <w:ilvl w:val="5"/>
          <w:numId w:val="8"/>
        </w:numPr>
        <w:tabs>
          <w:tab w:val="clear" w:pos="4140"/>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s výkonom </w:t>
      </w:r>
      <w:r w:rsidR="00FA48DE" w:rsidRPr="00307126">
        <w:rPr>
          <w:rFonts w:ascii="Times New Roman" w:hAnsi="Times New Roman"/>
          <w:bCs/>
          <w:lang w:eastAsia="sk-SK"/>
        </w:rPr>
        <w:t xml:space="preserve">finančnej </w:t>
      </w:r>
      <w:r w:rsidRPr="00307126">
        <w:rPr>
          <w:rFonts w:ascii="Times New Roman" w:hAnsi="Times New Roman"/>
          <w:bCs/>
          <w:lang w:eastAsia="sk-SK"/>
        </w:rPr>
        <w:t>kontroly verejného obstarávania podľa čl</w:t>
      </w:r>
      <w:r w:rsidR="009A4BEE" w:rsidRPr="00307126">
        <w:rPr>
          <w:rFonts w:ascii="Times New Roman" w:hAnsi="Times New Roman"/>
          <w:bCs/>
          <w:lang w:eastAsia="sk-SK"/>
        </w:rPr>
        <w:t>ánku</w:t>
      </w:r>
      <w:r w:rsidRPr="00307126">
        <w:rPr>
          <w:rFonts w:ascii="Times New Roman" w:hAnsi="Times New Roman"/>
          <w:bCs/>
          <w:lang w:eastAsia="sk-SK"/>
        </w:rPr>
        <w:t xml:space="preserve"> 3 VZP</w:t>
      </w:r>
      <w:r w:rsidR="006D1B30" w:rsidRPr="00307126">
        <w:rPr>
          <w:rFonts w:ascii="Times New Roman" w:hAnsi="Times New Roman"/>
          <w:lang w:eastAsia="sk-SK"/>
        </w:rPr>
        <w:t>, a to po dobu omeškania Poskytovateľa</w:t>
      </w:r>
      <w:r w:rsidR="004167D9" w:rsidRPr="00307126">
        <w:rPr>
          <w:rFonts w:ascii="Times New Roman" w:hAnsi="Times New Roman"/>
          <w:bCs/>
          <w:lang w:eastAsia="sk-SK"/>
        </w:rPr>
        <w:t xml:space="preserve">. </w:t>
      </w:r>
    </w:p>
    <w:p w14:paraId="5CA8A7E6" w14:textId="77777777" w:rsidR="00107570" w:rsidRPr="00307126" w:rsidRDefault="004167D9" w:rsidP="00E05099">
      <w:pPr>
        <w:spacing w:before="120" w:after="0" w:line="264" w:lineRule="auto"/>
        <w:ind w:left="540"/>
        <w:jc w:val="both"/>
        <w:rPr>
          <w:rFonts w:ascii="Times New Roman" w:hAnsi="Times New Roman"/>
          <w:bCs/>
        </w:rPr>
      </w:pPr>
      <w:r w:rsidRPr="00307126">
        <w:rPr>
          <w:rFonts w:ascii="Times New Roman" w:hAnsi="Times New Roman"/>
          <w:lang w:eastAsia="sk-SK"/>
        </w:rPr>
        <w:t xml:space="preserve">Doba Realizácie </w:t>
      </w:r>
      <w:r w:rsidR="006C64AA" w:rsidRPr="00307126">
        <w:rPr>
          <w:rFonts w:ascii="Times New Roman" w:hAnsi="Times New Roman"/>
          <w:lang w:eastAsia="sk-SK"/>
        </w:rPr>
        <w:t xml:space="preserve">hlavných </w:t>
      </w:r>
      <w:r w:rsidRPr="00307126">
        <w:rPr>
          <w:rFonts w:ascii="Times New Roman" w:hAnsi="Times New Roman"/>
          <w:lang w:eastAsia="sk-SK"/>
        </w:rPr>
        <w:t>aktivít Projektu sa v prípadoch uvedených v písm</w:t>
      </w:r>
      <w:r w:rsidR="000D0602" w:rsidRPr="00307126">
        <w:rPr>
          <w:rFonts w:ascii="Times New Roman" w:hAnsi="Times New Roman"/>
          <w:lang w:eastAsia="sk-SK"/>
        </w:rPr>
        <w:t>ene</w:t>
      </w:r>
      <w:r w:rsidRPr="00307126">
        <w:rPr>
          <w:rFonts w:ascii="Times New Roman" w:hAnsi="Times New Roman"/>
          <w:lang w:eastAsia="sk-SK"/>
        </w:rPr>
        <w:t xml:space="preserve"> a) a v písm</w:t>
      </w:r>
      <w:r w:rsidR="000D0602" w:rsidRPr="00307126">
        <w:rPr>
          <w:rFonts w:ascii="Times New Roman" w:hAnsi="Times New Roman"/>
          <w:lang w:eastAsia="sk-SK"/>
        </w:rPr>
        <w:t>ene</w:t>
      </w:r>
      <w:r w:rsidRPr="00307126">
        <w:rPr>
          <w:rFonts w:ascii="Times New Roman" w:hAnsi="Times New Roman"/>
          <w:lang w:eastAsia="sk-SK"/>
        </w:rPr>
        <w:t xml:space="preserve"> b) vyššie predĺži o čas omeškania Poskytovateľa, </w:t>
      </w:r>
      <w:r w:rsidR="00107570" w:rsidRPr="00307126">
        <w:rPr>
          <w:rFonts w:ascii="Times New Roman" w:hAnsi="Times New Roman"/>
          <w:bCs/>
        </w:rPr>
        <w:t xml:space="preserve">pričom však </w:t>
      </w:r>
      <w:r w:rsidRPr="00307126">
        <w:rPr>
          <w:rFonts w:ascii="Times New Roman" w:hAnsi="Times New Roman"/>
          <w:bCs/>
        </w:rPr>
        <w:t>R</w:t>
      </w:r>
      <w:r w:rsidR="00107570" w:rsidRPr="00307126">
        <w:rPr>
          <w:rFonts w:ascii="Times New Roman" w:hAnsi="Times New Roman"/>
          <w:bCs/>
        </w:rPr>
        <w:t xml:space="preserve">ealizácia </w:t>
      </w:r>
      <w:r w:rsidR="009006FB" w:rsidRPr="00307126">
        <w:rPr>
          <w:rFonts w:ascii="Times New Roman" w:hAnsi="Times New Roman"/>
          <w:bCs/>
        </w:rPr>
        <w:t xml:space="preserve">hlavných </w:t>
      </w:r>
      <w:r w:rsidR="00107570" w:rsidRPr="00307126">
        <w:rPr>
          <w:rFonts w:ascii="Times New Roman" w:hAnsi="Times New Roman"/>
          <w:bCs/>
        </w:rPr>
        <w:t>aktivít Projektu musí byť ukončená najneskôr do uplynutia stanoveného obdobia oprávnenosti  podľa právnych aktov EÚ, t.j. do 31. decembra 20</w:t>
      </w:r>
      <w:r w:rsidRPr="00307126">
        <w:rPr>
          <w:rFonts w:ascii="Times New Roman" w:hAnsi="Times New Roman"/>
          <w:bCs/>
        </w:rPr>
        <w:t>23</w:t>
      </w:r>
      <w:r w:rsidR="00107570" w:rsidRPr="00307126">
        <w:rPr>
          <w:rFonts w:ascii="Times New Roman" w:hAnsi="Times New Roman"/>
          <w:bCs/>
        </w:rPr>
        <w:t xml:space="preserve">. </w:t>
      </w:r>
    </w:p>
    <w:p w14:paraId="4D3E0E27" w14:textId="37E0FFB5" w:rsidR="00B00D87"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Prijímateľ </w:t>
      </w:r>
      <w:r w:rsidR="006D1B30" w:rsidRPr="00307126">
        <w:rPr>
          <w:rFonts w:ascii="Times New Roman" w:hAnsi="Times New Roman"/>
          <w:bCs/>
        </w:rPr>
        <w:t xml:space="preserve">Bezodkladne </w:t>
      </w:r>
      <w:r w:rsidR="003E793F" w:rsidRPr="00307126">
        <w:rPr>
          <w:rFonts w:ascii="Times New Roman" w:hAnsi="Times New Roman"/>
          <w:bCs/>
        </w:rPr>
        <w:t xml:space="preserve">po vzniku OVZ alebo po tom, čo sa </w:t>
      </w:r>
      <w:r w:rsidR="00BA6F3F" w:rsidRPr="00307126">
        <w:rPr>
          <w:rFonts w:ascii="Times New Roman" w:hAnsi="Times New Roman"/>
          <w:bCs/>
        </w:rPr>
        <w:t>o</w:t>
      </w:r>
      <w:r w:rsidR="003E793F" w:rsidRPr="00307126">
        <w:rPr>
          <w:rFonts w:ascii="Times New Roman" w:hAnsi="Times New Roman"/>
          <w:bCs/>
        </w:rPr>
        <w:t xml:space="preserve"> ich vzniku dozvedel</w:t>
      </w:r>
      <w:r w:rsidR="006D1B30" w:rsidRPr="00307126">
        <w:rPr>
          <w:rFonts w:ascii="Times New Roman" w:hAnsi="Times New Roman"/>
          <w:bCs/>
        </w:rPr>
        <w:t>,</w:t>
      </w:r>
      <w:r w:rsidR="003E793F" w:rsidRPr="00307126">
        <w:rPr>
          <w:rFonts w:ascii="Times New Roman" w:hAnsi="Times New Roman"/>
          <w:bCs/>
        </w:rPr>
        <w:t xml:space="preserve"> </w:t>
      </w:r>
      <w:r w:rsidR="009809B8" w:rsidRPr="00307126">
        <w:rPr>
          <w:rFonts w:ascii="Times New Roman" w:hAnsi="Times New Roman"/>
          <w:bCs/>
        </w:rPr>
        <w:t>alebo po tom, ako nastala skutočnosť podľa odseku 4 tohto článku V</w:t>
      </w:r>
      <w:r w:rsidR="00597DFC" w:rsidRPr="00307126">
        <w:rPr>
          <w:rFonts w:ascii="Times New Roman" w:hAnsi="Times New Roman"/>
          <w:bCs/>
        </w:rPr>
        <w:t>Z</w:t>
      </w:r>
      <w:r w:rsidR="009809B8" w:rsidRPr="00307126">
        <w:rPr>
          <w:rFonts w:ascii="Times New Roman" w:hAnsi="Times New Roman"/>
          <w:bCs/>
        </w:rPr>
        <w:t>P</w:t>
      </w:r>
      <w:r w:rsidR="009809B8" w:rsidRPr="00773D77">
        <w:rPr>
          <w:rFonts w:ascii="Times New Roman" w:hAnsi="Times New Roman"/>
        </w:rPr>
        <w:t xml:space="preserve">, </w:t>
      </w:r>
      <w:r w:rsidRPr="00307126">
        <w:rPr>
          <w:rFonts w:ascii="Times New Roman" w:hAnsi="Times New Roman"/>
          <w:bCs/>
        </w:rPr>
        <w:t xml:space="preserve">písomne oznámi Poskytovateľovi pozastavenie </w:t>
      </w:r>
      <w:r w:rsidR="006D1B30" w:rsidRPr="00307126">
        <w:rPr>
          <w:rFonts w:ascii="Times New Roman" w:hAnsi="Times New Roman"/>
          <w:bCs/>
        </w:rPr>
        <w:t xml:space="preserve">Realizácie </w:t>
      </w:r>
      <w:r w:rsidR="009006FB" w:rsidRPr="00307126">
        <w:rPr>
          <w:rFonts w:ascii="Times New Roman" w:hAnsi="Times New Roman"/>
          <w:bCs/>
        </w:rPr>
        <w:t xml:space="preserve">hlavných </w:t>
      </w:r>
      <w:r w:rsidRPr="00307126">
        <w:rPr>
          <w:rFonts w:ascii="Times New Roman" w:hAnsi="Times New Roman"/>
          <w:bCs/>
        </w:rPr>
        <w:t xml:space="preserve">aktivít Projektu spolu s uvedením </w:t>
      </w:r>
      <w:r w:rsidRPr="00307126">
        <w:rPr>
          <w:rFonts w:ascii="Times New Roman" w:hAnsi="Times New Roman"/>
          <w:bCs/>
        </w:rPr>
        <w:lastRenderedPageBreak/>
        <w:t xml:space="preserve">dôvodov pozastavenia podľa odseku </w:t>
      </w:r>
      <w:r w:rsidR="004167D9" w:rsidRPr="00307126">
        <w:rPr>
          <w:rFonts w:ascii="Times New Roman" w:hAnsi="Times New Roman"/>
          <w:bCs/>
        </w:rPr>
        <w:t>3</w:t>
      </w:r>
      <w:r w:rsidRPr="00307126">
        <w:rPr>
          <w:rFonts w:ascii="Times New Roman" w:hAnsi="Times New Roman"/>
          <w:bCs/>
        </w:rPr>
        <w:t xml:space="preserve"> alebo </w:t>
      </w:r>
      <w:r w:rsidR="004167D9" w:rsidRPr="00307126">
        <w:rPr>
          <w:rFonts w:ascii="Times New Roman" w:hAnsi="Times New Roman"/>
          <w:bCs/>
        </w:rPr>
        <w:t>4</w:t>
      </w:r>
      <w:r w:rsidRPr="00307126">
        <w:rPr>
          <w:rFonts w:ascii="Times New Roman" w:hAnsi="Times New Roman"/>
          <w:bCs/>
        </w:rPr>
        <w:t xml:space="preserve"> tohto článku VZP. </w:t>
      </w:r>
      <w:r w:rsidR="00074079" w:rsidRPr="00307126">
        <w:rPr>
          <w:rFonts w:ascii="Times New Roman" w:hAnsi="Times New Roman"/>
          <w:bCs/>
        </w:rPr>
        <w:t xml:space="preserve">V prípade vzniku OVZ podľa odseku </w:t>
      </w:r>
      <w:r w:rsidR="00B00D87" w:rsidRPr="00307126">
        <w:rPr>
          <w:rFonts w:ascii="Times New Roman" w:hAnsi="Times New Roman"/>
          <w:bCs/>
        </w:rPr>
        <w:t>3</w:t>
      </w:r>
      <w:r w:rsidR="00074079" w:rsidRPr="00307126">
        <w:rPr>
          <w:rFonts w:ascii="Times New Roman" w:hAnsi="Times New Roman"/>
          <w:bCs/>
        </w:rPr>
        <w:t xml:space="preserve"> </w:t>
      </w:r>
      <w:r w:rsidR="006E51FC" w:rsidRPr="00307126">
        <w:rPr>
          <w:rFonts w:ascii="Times New Roman" w:hAnsi="Times New Roman"/>
          <w:bCs/>
        </w:rPr>
        <w:t>a</w:t>
      </w:r>
      <w:r w:rsidR="00FC73FB">
        <w:rPr>
          <w:rFonts w:ascii="Times New Roman" w:hAnsi="Times New Roman"/>
          <w:bCs/>
        </w:rPr>
        <w:t>/alebo</w:t>
      </w:r>
      <w:r w:rsidR="00896B8F">
        <w:rPr>
          <w:rFonts w:ascii="Times New Roman" w:hAnsi="Times New Roman"/>
          <w:bCs/>
        </w:rPr>
        <w:t xml:space="preserve"> skutočností podľa odseku </w:t>
      </w:r>
      <w:r w:rsidR="006E51FC" w:rsidRPr="00307126">
        <w:rPr>
          <w:rFonts w:ascii="Times New Roman" w:hAnsi="Times New Roman"/>
          <w:bCs/>
        </w:rPr>
        <w:t xml:space="preserve">4 </w:t>
      </w:r>
      <w:r w:rsidR="00074079" w:rsidRPr="00307126">
        <w:rPr>
          <w:rFonts w:ascii="Times New Roman" w:hAnsi="Times New Roman"/>
          <w:bCs/>
        </w:rPr>
        <w:t>tohto článku Prijímateľ v písomnom oznámení uvedie skutočnosti, ktoré viedli k vzniku OVZ</w:t>
      </w:r>
      <w:r w:rsidR="00896B8F">
        <w:rPr>
          <w:rFonts w:ascii="Times New Roman" w:hAnsi="Times New Roman"/>
          <w:bCs/>
        </w:rPr>
        <w:t xml:space="preserve"> alebo skutočností podľa odseku </w:t>
      </w:r>
      <w:r w:rsidR="00896B8F" w:rsidRPr="00307126">
        <w:rPr>
          <w:rFonts w:ascii="Times New Roman" w:hAnsi="Times New Roman"/>
          <w:bCs/>
        </w:rPr>
        <w:t>4</w:t>
      </w:r>
      <w:r w:rsidR="00074079" w:rsidRPr="00307126">
        <w:rPr>
          <w:rFonts w:ascii="Times New Roman" w:hAnsi="Times New Roman"/>
          <w:bCs/>
        </w:rPr>
        <w:t>, dátum vzniku OVZ</w:t>
      </w:r>
      <w:r w:rsidR="00896B8F">
        <w:rPr>
          <w:rFonts w:ascii="Times New Roman" w:hAnsi="Times New Roman"/>
          <w:bCs/>
        </w:rPr>
        <w:t xml:space="preserve"> alebo skutočností podľa odseku </w:t>
      </w:r>
      <w:r w:rsidR="00896B8F" w:rsidRPr="00307126">
        <w:rPr>
          <w:rFonts w:ascii="Times New Roman" w:hAnsi="Times New Roman"/>
          <w:bCs/>
        </w:rPr>
        <w:t>4</w:t>
      </w:r>
      <w:r w:rsidR="00074079" w:rsidRPr="00307126">
        <w:rPr>
          <w:rFonts w:ascii="Times New Roman" w:hAnsi="Times New Roman"/>
          <w:bCs/>
        </w:rPr>
        <w:t>, k čomu priloží príslušnú dokumentáciu preukazujúcu vznik OVZ</w:t>
      </w:r>
      <w:r w:rsidR="00896B8F">
        <w:rPr>
          <w:rFonts w:ascii="Times New Roman" w:hAnsi="Times New Roman"/>
          <w:bCs/>
        </w:rPr>
        <w:t xml:space="preserve"> alebo skutočností podľa odseku </w:t>
      </w:r>
      <w:r w:rsidR="00896B8F" w:rsidRPr="00307126">
        <w:rPr>
          <w:rFonts w:ascii="Times New Roman" w:hAnsi="Times New Roman"/>
          <w:bCs/>
        </w:rPr>
        <w:t>4</w:t>
      </w:r>
      <w:r w:rsidR="00074079" w:rsidRPr="00307126">
        <w:rPr>
          <w:rFonts w:ascii="Times New Roman" w:hAnsi="Times New Roman"/>
          <w:bCs/>
        </w:rPr>
        <w:t xml:space="preserve">. </w:t>
      </w:r>
      <w:r w:rsidRPr="00307126">
        <w:rPr>
          <w:rFonts w:ascii="Times New Roman" w:hAnsi="Times New Roman"/>
          <w:bCs/>
        </w:rPr>
        <w:t xml:space="preserve">Doručením tohto oznámenia Poskytovateľovi nastávajú účinky pozastavenia </w:t>
      </w:r>
      <w:r w:rsidR="006D1B30" w:rsidRPr="00307126">
        <w:rPr>
          <w:rFonts w:ascii="Times New Roman" w:hAnsi="Times New Roman"/>
          <w:bCs/>
        </w:rPr>
        <w:t xml:space="preserve">Realizácie </w:t>
      </w:r>
      <w:r w:rsidR="009006FB" w:rsidRPr="00307126">
        <w:rPr>
          <w:rFonts w:ascii="Times New Roman" w:hAnsi="Times New Roman"/>
          <w:bCs/>
        </w:rPr>
        <w:t xml:space="preserve">hlavných </w:t>
      </w:r>
      <w:r w:rsidR="003E793F" w:rsidRPr="00307126">
        <w:rPr>
          <w:rFonts w:ascii="Times New Roman" w:hAnsi="Times New Roman"/>
          <w:bCs/>
        </w:rPr>
        <w:t xml:space="preserve">aktivít </w:t>
      </w:r>
      <w:r w:rsidRPr="00307126">
        <w:rPr>
          <w:rFonts w:ascii="Times New Roman" w:hAnsi="Times New Roman"/>
          <w:bCs/>
        </w:rPr>
        <w:t xml:space="preserve">Projektu, </w:t>
      </w:r>
      <w:r w:rsidR="004059ED" w:rsidRPr="00307126">
        <w:rPr>
          <w:rFonts w:ascii="Times New Roman" w:hAnsi="Times New Roman"/>
          <w:bCs/>
        </w:rPr>
        <w:t>ak</w:t>
      </w:r>
      <w:r w:rsidRPr="00307126">
        <w:rPr>
          <w:rFonts w:ascii="Times New Roman" w:hAnsi="Times New Roman"/>
          <w:bCs/>
        </w:rPr>
        <w:t xml:space="preserve"> boli splnené podmienky podľa odseku </w:t>
      </w:r>
      <w:r w:rsidR="00B00D87" w:rsidRPr="00307126">
        <w:rPr>
          <w:rFonts w:ascii="Times New Roman" w:hAnsi="Times New Roman"/>
          <w:bCs/>
        </w:rPr>
        <w:t>3</w:t>
      </w:r>
      <w:r w:rsidRPr="00307126">
        <w:rPr>
          <w:rFonts w:ascii="Times New Roman" w:hAnsi="Times New Roman"/>
          <w:bCs/>
        </w:rPr>
        <w:t xml:space="preserve"> alebo </w:t>
      </w:r>
      <w:r w:rsidR="00B00D87" w:rsidRPr="00307126">
        <w:rPr>
          <w:rFonts w:ascii="Times New Roman" w:hAnsi="Times New Roman"/>
          <w:bCs/>
        </w:rPr>
        <w:t>4</w:t>
      </w:r>
      <w:r w:rsidRPr="00307126">
        <w:rPr>
          <w:rFonts w:ascii="Times New Roman" w:hAnsi="Times New Roman"/>
          <w:bCs/>
        </w:rPr>
        <w:t xml:space="preserve"> tohto článku VZP</w:t>
      </w:r>
      <w:r w:rsidR="00BA6F3F" w:rsidRPr="00307126">
        <w:rPr>
          <w:rFonts w:ascii="Times New Roman" w:hAnsi="Times New Roman"/>
          <w:bCs/>
        </w:rPr>
        <w:t>, to však neplatí v nasledovných prípadoch</w:t>
      </w:r>
      <w:r w:rsidR="00B00D87" w:rsidRPr="00307126">
        <w:rPr>
          <w:rFonts w:ascii="Times New Roman" w:hAnsi="Times New Roman"/>
          <w:bCs/>
        </w:rPr>
        <w:t xml:space="preserve">: </w:t>
      </w:r>
    </w:p>
    <w:p w14:paraId="60B1C1B6" w14:textId="77777777"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dôvodov pozastavenia podľa odseku 3 tohto článku, Prijímateľ Poskytovateľovi jednoznačne preukáže skorší vznik OVZ a Poskytovateľ tento skorší vznik písomne akceptuje. V oznámení o pozastavení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z dôvodov podľa odseku 3 tohto článku </w:t>
      </w:r>
      <w:r w:rsidR="003F426E" w:rsidRPr="00307126">
        <w:rPr>
          <w:rFonts w:ascii="Times New Roman" w:hAnsi="Times New Roman"/>
          <w:bCs/>
          <w:lang w:eastAsia="sk-SK"/>
        </w:rPr>
        <w:t xml:space="preserve">VZP </w:t>
      </w:r>
      <w:r w:rsidRPr="00307126">
        <w:rPr>
          <w:rFonts w:ascii="Times New Roman" w:hAnsi="Times New Roman"/>
          <w:bCs/>
          <w:lang w:eastAsia="sk-SK"/>
        </w:rPr>
        <w:t xml:space="preserve">Prijímateľ uvedie, či sa pozastavenie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týka </w:t>
      </w:r>
      <w:r w:rsidR="00905C78" w:rsidRPr="00307126">
        <w:rPr>
          <w:rFonts w:ascii="Times New Roman" w:hAnsi="Times New Roman"/>
          <w:bCs/>
          <w:lang w:eastAsia="sk-SK"/>
        </w:rPr>
        <w:t>všetkých</w:t>
      </w:r>
      <w:r w:rsidR="003F426E" w:rsidRPr="00307126">
        <w:rPr>
          <w:rFonts w:ascii="Times New Roman" w:hAnsi="Times New Roman"/>
          <w:bCs/>
          <w:lang w:eastAsia="sk-SK"/>
        </w:rPr>
        <w:t xml:space="preserve"> hlavných</w:t>
      </w:r>
      <w:r w:rsidR="00905C78" w:rsidRPr="00307126">
        <w:rPr>
          <w:rFonts w:ascii="Times New Roman" w:hAnsi="Times New Roman"/>
          <w:bCs/>
          <w:lang w:eastAsia="sk-SK"/>
        </w:rPr>
        <w:t xml:space="preserve"> </w:t>
      </w:r>
      <w:r w:rsidR="003F426E" w:rsidRPr="00307126">
        <w:rPr>
          <w:rFonts w:ascii="Times New Roman" w:hAnsi="Times New Roman"/>
          <w:bCs/>
          <w:lang w:eastAsia="sk-SK"/>
        </w:rPr>
        <w:t>a</w:t>
      </w:r>
      <w:r w:rsidR="00905C78" w:rsidRPr="00307126">
        <w:rPr>
          <w:rFonts w:ascii="Times New Roman" w:hAnsi="Times New Roman"/>
          <w:bCs/>
          <w:lang w:eastAsia="sk-SK"/>
        </w:rPr>
        <w:t xml:space="preserve">ktivít </w:t>
      </w:r>
      <w:r w:rsidRPr="00307126">
        <w:rPr>
          <w:rFonts w:ascii="Times New Roman" w:hAnsi="Times New Roman"/>
          <w:bCs/>
          <w:lang w:eastAsia="sk-SK"/>
        </w:rPr>
        <w:t xml:space="preserve">Projektu alebo </w:t>
      </w:r>
      <w:r w:rsidR="00905C78" w:rsidRPr="00307126">
        <w:rPr>
          <w:rFonts w:ascii="Times New Roman" w:hAnsi="Times New Roman"/>
          <w:bCs/>
          <w:lang w:eastAsia="sk-SK"/>
        </w:rPr>
        <w:t xml:space="preserve">iba niektorých </w:t>
      </w:r>
      <w:r w:rsidR="003F426E" w:rsidRPr="00307126">
        <w:rPr>
          <w:rFonts w:ascii="Times New Roman" w:hAnsi="Times New Roman"/>
          <w:bCs/>
          <w:lang w:eastAsia="sk-SK"/>
        </w:rPr>
        <w:t>hlavných a</w:t>
      </w:r>
      <w:r w:rsidR="00905C78" w:rsidRPr="00307126">
        <w:rPr>
          <w:rFonts w:ascii="Times New Roman" w:hAnsi="Times New Roman"/>
          <w:bCs/>
          <w:lang w:eastAsia="sk-SK"/>
        </w:rPr>
        <w:t>ktivít Projektu</w:t>
      </w:r>
      <w:r w:rsidRPr="00307126">
        <w:rPr>
          <w:rFonts w:ascii="Times New Roman" w:hAnsi="Times New Roman"/>
          <w:bCs/>
          <w:lang w:eastAsia="sk-SK"/>
        </w:rPr>
        <w:t xml:space="preserve">; v prípade, že sa pozastavenie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týka len </w:t>
      </w:r>
      <w:r w:rsidR="00905C78" w:rsidRPr="00307126">
        <w:rPr>
          <w:rFonts w:ascii="Times New Roman" w:hAnsi="Times New Roman"/>
          <w:bCs/>
          <w:lang w:eastAsia="sk-SK"/>
        </w:rPr>
        <w:t xml:space="preserve">niektorých </w:t>
      </w:r>
      <w:r w:rsidR="003F426E" w:rsidRPr="00307126">
        <w:rPr>
          <w:rFonts w:ascii="Times New Roman" w:hAnsi="Times New Roman"/>
          <w:bCs/>
          <w:lang w:eastAsia="sk-SK"/>
        </w:rPr>
        <w:t>hlavných a</w:t>
      </w:r>
      <w:r w:rsidR="00905C78" w:rsidRPr="00307126">
        <w:rPr>
          <w:rFonts w:ascii="Times New Roman" w:hAnsi="Times New Roman"/>
          <w:bCs/>
          <w:lang w:eastAsia="sk-SK"/>
        </w:rPr>
        <w:t>ktivít Projektu</w:t>
      </w:r>
      <w:r w:rsidRPr="00307126">
        <w:rPr>
          <w:rFonts w:ascii="Times New Roman" w:hAnsi="Times New Roman"/>
          <w:bCs/>
          <w:lang w:eastAsia="sk-SK"/>
        </w:rPr>
        <w:t xml:space="preserve">, Prijímateľ v oznámení uvedie názov jednotlivých </w:t>
      </w:r>
      <w:r w:rsidR="003F426E" w:rsidRPr="00307126">
        <w:rPr>
          <w:rFonts w:ascii="Times New Roman" w:hAnsi="Times New Roman"/>
          <w:bCs/>
          <w:lang w:eastAsia="sk-SK"/>
        </w:rPr>
        <w:t>hlavných a</w:t>
      </w:r>
      <w:r w:rsidRPr="00307126">
        <w:rPr>
          <w:rFonts w:ascii="Times New Roman" w:hAnsi="Times New Roman"/>
          <w:bCs/>
          <w:lang w:eastAsia="sk-SK"/>
        </w:rPr>
        <w:t xml:space="preserve">ktivít, ktorých sa pozastavenie týka podľa názvu jednotlivých </w:t>
      </w:r>
      <w:r w:rsidR="003F426E" w:rsidRPr="00307126">
        <w:rPr>
          <w:rFonts w:ascii="Times New Roman" w:hAnsi="Times New Roman"/>
          <w:bCs/>
          <w:lang w:eastAsia="sk-SK"/>
        </w:rPr>
        <w:t>hlavných a</w:t>
      </w:r>
      <w:r w:rsidRPr="00307126">
        <w:rPr>
          <w:rFonts w:ascii="Times New Roman" w:hAnsi="Times New Roman"/>
          <w:bCs/>
          <w:lang w:eastAsia="sk-SK"/>
        </w:rPr>
        <w:t>ktivít uvedených v Rozpočte Projektu ako tvorí prílohu tejto zmluvy o poskytnutí NFP a v tabuľke č. 6 v </w:t>
      </w:r>
      <w:r w:rsidR="00E1237D" w:rsidRPr="00307126">
        <w:rPr>
          <w:rFonts w:ascii="Times New Roman" w:hAnsi="Times New Roman"/>
          <w:bCs/>
          <w:lang w:eastAsia="sk-SK"/>
        </w:rPr>
        <w:t xml:space="preserve">Prílohe </w:t>
      </w:r>
      <w:r w:rsidR="00566EAB" w:rsidRPr="00307126">
        <w:rPr>
          <w:rFonts w:ascii="Times New Roman" w:hAnsi="Times New Roman"/>
          <w:bCs/>
          <w:lang w:eastAsia="sk-SK"/>
        </w:rPr>
        <w:t xml:space="preserve">          </w:t>
      </w:r>
      <w:r w:rsidRPr="00307126">
        <w:rPr>
          <w:rFonts w:ascii="Times New Roman" w:hAnsi="Times New Roman"/>
          <w:bCs/>
          <w:lang w:eastAsia="sk-SK"/>
        </w:rPr>
        <w:t xml:space="preserve">č. 2 Zmluvy o poskytnutí NFP (Predmet podpory). Ak v oznámení o pozastavení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 xml:space="preserve">aktivít Projektu nie sú špecifikované žiadne </w:t>
      </w:r>
      <w:r w:rsidR="003F426E" w:rsidRPr="00307126">
        <w:rPr>
          <w:rFonts w:ascii="Times New Roman" w:hAnsi="Times New Roman"/>
          <w:bCs/>
          <w:lang w:eastAsia="sk-SK"/>
        </w:rPr>
        <w:t>hlavné a</w:t>
      </w:r>
      <w:r w:rsidRPr="00307126">
        <w:rPr>
          <w:rFonts w:ascii="Times New Roman" w:hAnsi="Times New Roman"/>
          <w:bCs/>
          <w:lang w:eastAsia="sk-SK"/>
        </w:rPr>
        <w:t xml:space="preserve">ktivity, má sa za to, že pozastavenie sa týka </w:t>
      </w:r>
      <w:r w:rsidR="00905C78" w:rsidRPr="00307126">
        <w:rPr>
          <w:rFonts w:ascii="Times New Roman" w:hAnsi="Times New Roman"/>
          <w:bCs/>
          <w:lang w:eastAsia="sk-SK"/>
        </w:rPr>
        <w:t xml:space="preserve">všetkých </w:t>
      </w:r>
      <w:r w:rsidR="003F426E" w:rsidRPr="00307126">
        <w:rPr>
          <w:rFonts w:ascii="Times New Roman" w:hAnsi="Times New Roman"/>
          <w:bCs/>
          <w:lang w:eastAsia="sk-SK"/>
        </w:rPr>
        <w:t>hlavných a</w:t>
      </w:r>
      <w:r w:rsidR="00905C78" w:rsidRPr="00307126">
        <w:rPr>
          <w:rFonts w:ascii="Times New Roman" w:hAnsi="Times New Roman"/>
          <w:bCs/>
          <w:lang w:eastAsia="sk-SK"/>
        </w:rPr>
        <w:t xml:space="preserve">ktivít </w:t>
      </w:r>
      <w:r w:rsidRPr="00307126">
        <w:rPr>
          <w:rFonts w:ascii="Times New Roman" w:hAnsi="Times New Roman"/>
          <w:bCs/>
          <w:lang w:eastAsia="sk-SK"/>
        </w:rPr>
        <w:t>Projektu, na základe čoho z hľadiska oprávnenosti výdavkov nastávajú účinky uvedené v ods</w:t>
      </w:r>
      <w:r w:rsidR="00CE5784" w:rsidRPr="00307126">
        <w:rPr>
          <w:rFonts w:ascii="Times New Roman" w:hAnsi="Times New Roman"/>
          <w:bCs/>
          <w:lang w:eastAsia="sk-SK"/>
        </w:rPr>
        <w:t>eku</w:t>
      </w:r>
      <w:r w:rsidRPr="00307126">
        <w:rPr>
          <w:rFonts w:ascii="Times New Roman" w:hAnsi="Times New Roman"/>
          <w:bCs/>
          <w:lang w:eastAsia="sk-SK"/>
        </w:rPr>
        <w:t xml:space="preserve"> 10 prvá veta tohto článku;</w:t>
      </w:r>
    </w:p>
    <w:p w14:paraId="1E615144" w14:textId="576E673D" w:rsidR="00B00D87" w:rsidRPr="00307126"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pozastavenia Realizácie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aktivít Projektu podľa ods</w:t>
      </w:r>
      <w:r w:rsidR="00CE5784" w:rsidRPr="00307126">
        <w:rPr>
          <w:rFonts w:ascii="Times New Roman" w:hAnsi="Times New Roman"/>
          <w:bCs/>
          <w:lang w:eastAsia="sk-SK"/>
        </w:rPr>
        <w:t>eku</w:t>
      </w:r>
      <w:r w:rsidRPr="00307126">
        <w:rPr>
          <w:rFonts w:ascii="Times New Roman" w:hAnsi="Times New Roman"/>
          <w:bCs/>
          <w:lang w:eastAsia="sk-SK"/>
        </w:rPr>
        <w:t xml:space="preserve"> 4 písm</w:t>
      </w:r>
      <w:r w:rsidR="000D0602" w:rsidRPr="00307126">
        <w:rPr>
          <w:rFonts w:ascii="Times New Roman" w:hAnsi="Times New Roman"/>
          <w:bCs/>
          <w:lang w:eastAsia="sk-SK"/>
        </w:rPr>
        <w:t>eno</w:t>
      </w:r>
      <w:r w:rsidRPr="00307126">
        <w:rPr>
          <w:rFonts w:ascii="Times New Roman" w:hAnsi="Times New Roman"/>
          <w:bCs/>
          <w:lang w:eastAsia="sk-SK"/>
        </w:rPr>
        <w:t xml:space="preserve"> a) tohto článku, došlo k uplynutiu lehôt na preplatenie podanej </w:t>
      </w:r>
      <w:proofErr w:type="spellStart"/>
      <w:r w:rsidRPr="00307126">
        <w:rPr>
          <w:rFonts w:ascii="Times New Roman" w:hAnsi="Times New Roman"/>
          <w:bCs/>
          <w:lang w:eastAsia="sk-SK"/>
        </w:rPr>
        <w:t>ŽoP</w:t>
      </w:r>
      <w:proofErr w:type="spellEnd"/>
      <w:r w:rsidRPr="00307126">
        <w:rPr>
          <w:rFonts w:ascii="Times New Roman" w:hAnsi="Times New Roman"/>
          <w:bCs/>
          <w:lang w:eastAsia="sk-SK"/>
        </w:rPr>
        <w:t>, ktoré sú stanovené v</w:t>
      </w:r>
      <w:r w:rsidR="00592F77" w:rsidRPr="00307126">
        <w:rPr>
          <w:rFonts w:ascii="Times New Roman" w:hAnsi="Times New Roman"/>
          <w:bCs/>
          <w:lang w:eastAsia="sk-SK"/>
        </w:rPr>
        <w:t> Zmluve o poskytnutí NFP</w:t>
      </w:r>
      <w:r w:rsidRPr="00307126">
        <w:rPr>
          <w:rFonts w:ascii="Times New Roman" w:hAnsi="Times New Roman"/>
          <w:bCs/>
          <w:lang w:eastAsia="sk-SK"/>
        </w:rPr>
        <w:t xml:space="preserve"> a Prijímateľ si v oznámení uplatnil ako deň pozastavenia tridsiaty prvý </w:t>
      </w:r>
      <w:r w:rsidR="00E17045">
        <w:rPr>
          <w:rFonts w:ascii="Times New Roman" w:hAnsi="Times New Roman"/>
          <w:bCs/>
          <w:lang w:eastAsia="sk-SK"/>
        </w:rPr>
        <w:t xml:space="preserve">kalendárny </w:t>
      </w:r>
      <w:r w:rsidRPr="00307126">
        <w:rPr>
          <w:rFonts w:ascii="Times New Roman" w:hAnsi="Times New Roman"/>
          <w:bCs/>
          <w:lang w:eastAsia="sk-SK"/>
        </w:rPr>
        <w:t xml:space="preserve">deň po uplynutí lehôt na preplatenie podanej </w:t>
      </w:r>
      <w:proofErr w:type="spellStart"/>
      <w:r w:rsidRPr="00307126">
        <w:rPr>
          <w:rFonts w:ascii="Times New Roman" w:hAnsi="Times New Roman"/>
          <w:bCs/>
          <w:lang w:eastAsia="sk-SK"/>
        </w:rPr>
        <w:t>ŽoP</w:t>
      </w:r>
      <w:proofErr w:type="spellEnd"/>
      <w:r w:rsidRPr="00307126">
        <w:rPr>
          <w:rFonts w:ascii="Times New Roman" w:hAnsi="Times New Roman"/>
          <w:bCs/>
          <w:lang w:eastAsia="sk-SK"/>
        </w:rPr>
        <w:t>;</w:t>
      </w:r>
    </w:p>
    <w:p w14:paraId="211BA910" w14:textId="1DFD38CE" w:rsidR="00984040" w:rsidRDefault="00B00D87"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sidRPr="00307126">
        <w:rPr>
          <w:rFonts w:ascii="Times New Roman" w:hAnsi="Times New Roman"/>
          <w:bCs/>
          <w:lang w:eastAsia="sk-SK"/>
        </w:rPr>
        <w:t xml:space="preserve">v prípade pozastavenia </w:t>
      </w:r>
      <w:r w:rsidR="003F426E" w:rsidRPr="00307126">
        <w:rPr>
          <w:rFonts w:ascii="Times New Roman" w:hAnsi="Times New Roman"/>
          <w:bCs/>
          <w:lang w:eastAsia="sk-SK"/>
        </w:rPr>
        <w:t>R</w:t>
      </w:r>
      <w:r w:rsidRPr="00307126">
        <w:rPr>
          <w:rFonts w:ascii="Times New Roman" w:hAnsi="Times New Roman"/>
          <w:bCs/>
          <w:lang w:eastAsia="sk-SK"/>
        </w:rPr>
        <w:t xml:space="preserve">ealizácie </w:t>
      </w:r>
      <w:r w:rsidR="003F426E" w:rsidRPr="00307126">
        <w:rPr>
          <w:rFonts w:ascii="Times New Roman" w:hAnsi="Times New Roman"/>
          <w:bCs/>
          <w:lang w:eastAsia="sk-SK"/>
        </w:rPr>
        <w:t xml:space="preserve">hlavných </w:t>
      </w:r>
      <w:r w:rsidRPr="00307126">
        <w:rPr>
          <w:rFonts w:ascii="Times New Roman" w:hAnsi="Times New Roman"/>
          <w:bCs/>
          <w:lang w:eastAsia="sk-SK"/>
        </w:rPr>
        <w:t>aktivít Projektu podľa ods</w:t>
      </w:r>
      <w:r w:rsidR="00CE5784" w:rsidRPr="00307126">
        <w:rPr>
          <w:rFonts w:ascii="Times New Roman" w:hAnsi="Times New Roman"/>
          <w:bCs/>
          <w:lang w:eastAsia="sk-SK"/>
        </w:rPr>
        <w:t>eku</w:t>
      </w:r>
      <w:r w:rsidRPr="00307126">
        <w:rPr>
          <w:rFonts w:ascii="Times New Roman" w:hAnsi="Times New Roman"/>
          <w:bCs/>
          <w:lang w:eastAsia="sk-SK"/>
        </w:rPr>
        <w:t xml:space="preserve"> 4 písm</w:t>
      </w:r>
      <w:r w:rsidR="000D0602" w:rsidRPr="00307126">
        <w:rPr>
          <w:rFonts w:ascii="Times New Roman" w:hAnsi="Times New Roman"/>
          <w:bCs/>
          <w:lang w:eastAsia="sk-SK"/>
        </w:rPr>
        <w:t>eno</w:t>
      </w:r>
      <w:r w:rsidR="00EA681A" w:rsidRPr="00307126">
        <w:rPr>
          <w:rFonts w:ascii="Times New Roman" w:hAnsi="Times New Roman"/>
          <w:bCs/>
          <w:lang w:eastAsia="sk-SK"/>
        </w:rPr>
        <w:t xml:space="preserve"> a) </w:t>
      </w:r>
      <w:r w:rsidR="00735610">
        <w:rPr>
          <w:rFonts w:ascii="Times New Roman" w:hAnsi="Times New Roman"/>
          <w:bCs/>
          <w:lang w:eastAsia="sk-SK"/>
        </w:rPr>
        <w:t xml:space="preserve">tohto článku </w:t>
      </w:r>
      <w:r w:rsidR="00EA681A" w:rsidRPr="00307126">
        <w:rPr>
          <w:rFonts w:ascii="Times New Roman" w:hAnsi="Times New Roman"/>
          <w:bCs/>
          <w:lang w:eastAsia="sk-SK"/>
        </w:rPr>
        <w:t xml:space="preserve">v prípadoch nesúvisiacich so </w:t>
      </w:r>
      <w:proofErr w:type="spellStart"/>
      <w:r w:rsidR="00EA681A" w:rsidRPr="00307126">
        <w:rPr>
          <w:rFonts w:ascii="Times New Roman" w:hAnsi="Times New Roman"/>
          <w:bCs/>
          <w:lang w:eastAsia="sk-SK"/>
        </w:rPr>
        <w:t>ŽoP</w:t>
      </w:r>
      <w:proofErr w:type="spellEnd"/>
      <w:r w:rsidR="00EA681A" w:rsidRPr="00307126">
        <w:rPr>
          <w:rFonts w:ascii="Times New Roman" w:hAnsi="Times New Roman"/>
          <w:bCs/>
          <w:lang w:eastAsia="sk-SK"/>
        </w:rPr>
        <w:t xml:space="preserve"> </w:t>
      </w:r>
      <w:r w:rsidRPr="00307126">
        <w:rPr>
          <w:rFonts w:ascii="Times New Roman" w:hAnsi="Times New Roman"/>
          <w:bCs/>
          <w:lang w:eastAsia="sk-SK"/>
        </w:rPr>
        <w:t xml:space="preserve">došlo k uplynutiu lehôt stanovených Zmluvou </w:t>
      </w:r>
      <w:r w:rsidR="00E17045">
        <w:rPr>
          <w:rFonts w:ascii="Times New Roman" w:hAnsi="Times New Roman"/>
          <w:bCs/>
          <w:lang w:eastAsia="sk-SK"/>
        </w:rPr>
        <w:t xml:space="preserve">o poskytnutí NFP </w:t>
      </w:r>
      <w:r w:rsidRPr="00307126">
        <w:rPr>
          <w:rFonts w:ascii="Times New Roman" w:hAnsi="Times New Roman"/>
          <w:bCs/>
          <w:lang w:eastAsia="sk-SK"/>
        </w:rPr>
        <w:t xml:space="preserve">alebo Právnymi dokumentmi na vykonanie zodpovedajúceho úkonu alebo postupu a Prijímateľ si v oznámení uplatnil ako deň pozastavenia tridsiaty prvý </w:t>
      </w:r>
      <w:r w:rsidR="00E17045">
        <w:rPr>
          <w:rFonts w:ascii="Times New Roman" w:hAnsi="Times New Roman"/>
          <w:bCs/>
          <w:lang w:eastAsia="sk-SK"/>
        </w:rPr>
        <w:t xml:space="preserve">kalendárny </w:t>
      </w:r>
      <w:r w:rsidRPr="00307126">
        <w:rPr>
          <w:rFonts w:ascii="Times New Roman" w:hAnsi="Times New Roman"/>
          <w:bCs/>
          <w:lang w:eastAsia="sk-SK"/>
        </w:rPr>
        <w:t>deň po uplynutí týchto lehôt</w:t>
      </w:r>
      <w:r w:rsidR="00984040">
        <w:rPr>
          <w:rFonts w:ascii="Times New Roman" w:hAnsi="Times New Roman"/>
          <w:bCs/>
          <w:lang w:eastAsia="sk-SK"/>
        </w:rPr>
        <w:t>;</w:t>
      </w:r>
    </w:p>
    <w:p w14:paraId="167751A2" w14:textId="32AC0AB7" w:rsidR="00B00D87" w:rsidRPr="00307126" w:rsidRDefault="00984040" w:rsidP="00C87FFC">
      <w:pPr>
        <w:numPr>
          <w:ilvl w:val="2"/>
          <w:numId w:val="15"/>
        </w:numPr>
        <w:tabs>
          <w:tab w:val="clear" w:pos="2688"/>
          <w:tab w:val="num" w:pos="900"/>
        </w:tabs>
        <w:spacing w:before="120" w:after="0" w:line="264" w:lineRule="auto"/>
        <w:ind w:left="900"/>
        <w:jc w:val="both"/>
        <w:rPr>
          <w:rFonts w:ascii="Times New Roman" w:hAnsi="Times New Roman"/>
          <w:bCs/>
          <w:lang w:eastAsia="sk-SK"/>
        </w:rPr>
      </w:pPr>
      <w:r>
        <w:rPr>
          <w:rFonts w:ascii="Times New Roman" w:hAnsi="Times New Roman"/>
          <w:bCs/>
          <w:lang w:eastAsia="sk-SK"/>
        </w:rPr>
        <w:t xml:space="preserve"> </w:t>
      </w:r>
      <w:r w:rsidRPr="00307126">
        <w:rPr>
          <w:rFonts w:ascii="Times New Roman" w:hAnsi="Times New Roman"/>
          <w:bCs/>
          <w:lang w:eastAsia="sk-SK"/>
        </w:rPr>
        <w:t xml:space="preserve">v prípade pozastavenia Realizácie hlavných aktivít Projektu podľa odseku 4 písmeno b) </w:t>
      </w:r>
      <w:r w:rsidR="00735610">
        <w:rPr>
          <w:rFonts w:ascii="Times New Roman" w:hAnsi="Times New Roman"/>
          <w:bCs/>
          <w:lang w:eastAsia="sk-SK"/>
        </w:rPr>
        <w:t xml:space="preserve">tohto článku </w:t>
      </w:r>
      <w:r w:rsidRPr="00307126">
        <w:rPr>
          <w:rFonts w:ascii="Times New Roman" w:hAnsi="Times New Roman"/>
          <w:bCs/>
          <w:lang w:eastAsia="sk-SK"/>
        </w:rPr>
        <w:t xml:space="preserve">došlo k uplynutiu lehôt stanovených Zmluvou </w:t>
      </w:r>
      <w:r w:rsidR="00E17045">
        <w:rPr>
          <w:rFonts w:ascii="Times New Roman" w:hAnsi="Times New Roman"/>
          <w:bCs/>
          <w:lang w:eastAsia="sk-SK"/>
        </w:rPr>
        <w:t xml:space="preserve">o poskytnutí NFP </w:t>
      </w:r>
      <w:r w:rsidRPr="00307126">
        <w:rPr>
          <w:rFonts w:ascii="Times New Roman" w:hAnsi="Times New Roman"/>
          <w:bCs/>
          <w:lang w:eastAsia="sk-SK"/>
        </w:rPr>
        <w:t xml:space="preserve">alebo Právnymi dokumentmi na vykonanie zodpovedajúceho úkonu alebo postupu a Prijímateľ si v oznámení uplatnil ako deň pozastavenia prvý </w:t>
      </w:r>
      <w:r w:rsidR="00E17045">
        <w:rPr>
          <w:rFonts w:ascii="Times New Roman" w:hAnsi="Times New Roman"/>
          <w:bCs/>
          <w:lang w:eastAsia="sk-SK"/>
        </w:rPr>
        <w:t xml:space="preserve">kalendárny </w:t>
      </w:r>
      <w:r w:rsidRPr="00307126">
        <w:rPr>
          <w:rFonts w:ascii="Times New Roman" w:hAnsi="Times New Roman"/>
          <w:bCs/>
          <w:lang w:eastAsia="sk-SK"/>
        </w:rPr>
        <w:t>deň po uplynutí týchto lehôt</w:t>
      </w:r>
      <w:r>
        <w:rPr>
          <w:rFonts w:ascii="Times New Roman" w:hAnsi="Times New Roman"/>
          <w:bCs/>
          <w:lang w:eastAsia="sk-SK"/>
        </w:rPr>
        <w:t xml:space="preserve"> (prvý deň omeškania Poskytovateľa)</w:t>
      </w:r>
      <w:r w:rsidRPr="00307126">
        <w:rPr>
          <w:rFonts w:ascii="Times New Roman" w:hAnsi="Times New Roman"/>
          <w:bCs/>
          <w:lang w:eastAsia="sk-SK"/>
        </w:rPr>
        <w:t>.</w:t>
      </w:r>
      <w:r w:rsidR="00B00D87" w:rsidRPr="00307126">
        <w:rPr>
          <w:rFonts w:ascii="Times New Roman" w:hAnsi="Times New Roman"/>
          <w:bCs/>
          <w:lang w:eastAsia="sk-SK"/>
        </w:rPr>
        <w:t xml:space="preserve">  </w:t>
      </w:r>
    </w:p>
    <w:p w14:paraId="7A83629B" w14:textId="77777777" w:rsidR="00107570" w:rsidRPr="00307126" w:rsidRDefault="00632BF1" w:rsidP="00E05099">
      <w:pPr>
        <w:spacing w:before="120" w:after="0" w:line="264" w:lineRule="auto"/>
        <w:ind w:left="540"/>
        <w:jc w:val="both"/>
        <w:rPr>
          <w:rFonts w:ascii="Times New Roman" w:hAnsi="Times New Roman"/>
          <w:bCs/>
        </w:rPr>
      </w:pPr>
      <w:r w:rsidRPr="00307126">
        <w:rPr>
          <w:rFonts w:ascii="Times New Roman" w:hAnsi="Times New Roman"/>
          <w:bCs/>
        </w:rPr>
        <w:t xml:space="preserve">V prípade, že nejde o OVZ Poskytovateľ písomne oznámi Prijímateľovi, že vznik OVZ </w:t>
      </w:r>
      <w:r w:rsidR="00435A09" w:rsidRPr="00307126">
        <w:rPr>
          <w:rFonts w:ascii="Times New Roman" w:hAnsi="Times New Roman"/>
          <w:bCs/>
        </w:rPr>
        <w:t xml:space="preserve">z dôvodov uvedených v oznámení </w:t>
      </w:r>
      <w:r w:rsidRPr="00307126">
        <w:rPr>
          <w:rFonts w:ascii="Times New Roman" w:hAnsi="Times New Roman"/>
          <w:bCs/>
        </w:rPr>
        <w:t xml:space="preserve">neakceptuje, v dôsledku čoho k pozastaveniu Realizácie </w:t>
      </w:r>
      <w:r w:rsidR="003F426E" w:rsidRPr="00307126">
        <w:rPr>
          <w:rFonts w:ascii="Times New Roman" w:hAnsi="Times New Roman"/>
          <w:bCs/>
        </w:rPr>
        <w:t xml:space="preserve">hlavných </w:t>
      </w:r>
      <w:r w:rsidRPr="00307126">
        <w:rPr>
          <w:rFonts w:ascii="Times New Roman" w:hAnsi="Times New Roman"/>
          <w:bCs/>
        </w:rPr>
        <w:t>aktivít Projektu nedošlo.</w:t>
      </w:r>
    </w:p>
    <w:p w14:paraId="1D6ABB56"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Poskytovateľ je oprávnený pozastaviť poskytovanie NFP:</w:t>
      </w:r>
    </w:p>
    <w:p w14:paraId="22A1A2CB"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nepodstatného porušenia Zmluvy </w:t>
      </w:r>
      <w:r w:rsidRPr="00307126">
        <w:rPr>
          <w:rFonts w:ascii="Times New Roman" w:hAnsi="Times New Roman"/>
        </w:rPr>
        <w:t xml:space="preserve">o poskytnutí NFP </w:t>
      </w:r>
      <w:r w:rsidRPr="00307126">
        <w:rPr>
          <w:rFonts w:ascii="Times New Roman" w:hAnsi="Times New Roman"/>
          <w:bCs/>
        </w:rPr>
        <w:t>Prijímateľom, a to až do doby odstránenia tohto porušenia zo strany Prijímateľa,</w:t>
      </w:r>
    </w:p>
    <w:p w14:paraId="2DEF0357"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lastRenderedPageBreak/>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 xml:space="preserve">Prijímateľom, </w:t>
      </w:r>
      <w:r w:rsidR="004059ED" w:rsidRPr="00307126">
        <w:rPr>
          <w:rFonts w:ascii="Times New Roman" w:hAnsi="Times New Roman"/>
          <w:bCs/>
        </w:rPr>
        <w:t>ak</w:t>
      </w:r>
      <w:r w:rsidRPr="00307126">
        <w:rPr>
          <w:rFonts w:ascii="Times New Roman" w:hAnsi="Times New Roman"/>
          <w:bCs/>
        </w:rPr>
        <w:t xml:space="preserve"> Poskytovateľ neodstúpil od Zmluvy </w:t>
      </w:r>
      <w:r w:rsidRPr="00307126">
        <w:rPr>
          <w:rFonts w:ascii="Times New Roman" w:hAnsi="Times New Roman"/>
        </w:rPr>
        <w:t>o poskytnutí NFP</w:t>
      </w:r>
      <w:r w:rsidRPr="00307126">
        <w:rPr>
          <w:rFonts w:ascii="Times New Roman" w:hAnsi="Times New Roman"/>
          <w:bCs/>
        </w:rPr>
        <w:t xml:space="preserve">, a to až do doby odstránenia tohto porušenia zo strany Prijímateľa, </w:t>
      </w:r>
    </w:p>
    <w:p w14:paraId="455FDFEB"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ak poskytnutiu NFP bráni </w:t>
      </w:r>
      <w:r w:rsidR="00B00D87" w:rsidRPr="00307126">
        <w:rPr>
          <w:rFonts w:ascii="Times New Roman" w:hAnsi="Times New Roman"/>
          <w:bCs/>
        </w:rPr>
        <w:t>OVZ</w:t>
      </w:r>
      <w:r w:rsidR="00F95970" w:rsidRPr="00307126">
        <w:rPr>
          <w:rFonts w:ascii="Times New Roman" w:hAnsi="Times New Roman"/>
          <w:bCs/>
        </w:rPr>
        <w:t xml:space="preserve"> na strane Prijímateľa</w:t>
      </w:r>
      <w:r w:rsidRPr="00307126">
        <w:rPr>
          <w:rFonts w:ascii="Times New Roman" w:hAnsi="Times New Roman"/>
          <w:bCs/>
        </w:rPr>
        <w:t>, a to až do doby zániku tejto okolnosti; toto písm</w:t>
      </w:r>
      <w:r w:rsidR="000D0602" w:rsidRPr="00307126">
        <w:rPr>
          <w:rFonts w:ascii="Times New Roman" w:hAnsi="Times New Roman"/>
          <w:bCs/>
        </w:rPr>
        <w:t>eno</w:t>
      </w:r>
      <w:r w:rsidRPr="00307126">
        <w:rPr>
          <w:rFonts w:ascii="Times New Roman" w:hAnsi="Times New Roman"/>
          <w:bCs/>
        </w:rPr>
        <w:t xml:space="preserve"> c) sa neuplatní na prípady, kedy je predmetom </w:t>
      </w:r>
      <w:proofErr w:type="spellStart"/>
      <w:r w:rsidRPr="00307126">
        <w:rPr>
          <w:rFonts w:ascii="Times New Roman" w:hAnsi="Times New Roman"/>
          <w:bCs/>
        </w:rPr>
        <w:t>ŽoP</w:t>
      </w:r>
      <w:proofErr w:type="spellEnd"/>
      <w:r w:rsidRPr="00307126">
        <w:rPr>
          <w:rFonts w:ascii="Times New Roman" w:hAnsi="Times New Roman"/>
          <w:bCs/>
        </w:rPr>
        <w:t xml:space="preserve"> výdavok vzťahujúci sa na aktivitu </w:t>
      </w:r>
      <w:r w:rsidR="003F1EF2" w:rsidRPr="00307126">
        <w:rPr>
          <w:rFonts w:ascii="Times New Roman" w:hAnsi="Times New Roman"/>
          <w:bCs/>
        </w:rPr>
        <w:t xml:space="preserve">alebo jej časť </w:t>
      </w:r>
      <w:r w:rsidRPr="00307126">
        <w:rPr>
          <w:rFonts w:ascii="Times New Roman" w:hAnsi="Times New Roman"/>
          <w:bCs/>
        </w:rPr>
        <w:t xml:space="preserve">vykonanú v rámci </w:t>
      </w:r>
      <w:r w:rsidR="005001FB" w:rsidRPr="00307126">
        <w:rPr>
          <w:rFonts w:ascii="Times New Roman" w:hAnsi="Times New Roman"/>
          <w:bCs/>
        </w:rPr>
        <w:t xml:space="preserve">Realizácie </w:t>
      </w:r>
      <w:r w:rsidRPr="00307126">
        <w:rPr>
          <w:rFonts w:ascii="Times New Roman" w:hAnsi="Times New Roman"/>
          <w:bCs/>
        </w:rPr>
        <w:t>aktivít Projektu pred tým, ako došlo k účinkom pozastavenia Projektu podľa ods</w:t>
      </w:r>
      <w:r w:rsidR="00CE5784" w:rsidRPr="00307126">
        <w:rPr>
          <w:rFonts w:ascii="Times New Roman" w:hAnsi="Times New Roman"/>
          <w:bCs/>
        </w:rPr>
        <w:t>eku</w:t>
      </w:r>
      <w:r w:rsidRPr="00307126">
        <w:rPr>
          <w:rFonts w:ascii="Times New Roman" w:hAnsi="Times New Roman"/>
          <w:bCs/>
        </w:rPr>
        <w:t xml:space="preserve"> </w:t>
      </w:r>
      <w:r w:rsidR="00B00D87" w:rsidRPr="00307126">
        <w:rPr>
          <w:rFonts w:ascii="Times New Roman" w:hAnsi="Times New Roman"/>
          <w:bCs/>
        </w:rPr>
        <w:t>5</w:t>
      </w:r>
      <w:r w:rsidRPr="00307126">
        <w:rPr>
          <w:rFonts w:ascii="Times New Roman" w:hAnsi="Times New Roman"/>
          <w:bCs/>
        </w:rPr>
        <w:t xml:space="preserve"> tohto článku, a to aj v prípade, že k </w:t>
      </w:r>
      <w:r w:rsidR="003F1EF2" w:rsidRPr="00307126">
        <w:rPr>
          <w:rFonts w:ascii="Times New Roman" w:hAnsi="Times New Roman"/>
          <w:bCs/>
        </w:rPr>
        <w:t>vynaloženiu</w:t>
      </w:r>
      <w:r w:rsidRPr="00307126">
        <w:rPr>
          <w:rFonts w:ascii="Times New Roman" w:hAnsi="Times New Roman"/>
          <w:bCs/>
        </w:rPr>
        <w:t xml:space="preserve"> takéhoto výdavku Dodávateľovi došlo až v čase po vzniku účinkov pozastavenia Projektu podľa ods</w:t>
      </w:r>
      <w:r w:rsidR="00CE5784" w:rsidRPr="00307126">
        <w:rPr>
          <w:rFonts w:ascii="Times New Roman" w:hAnsi="Times New Roman"/>
          <w:bCs/>
        </w:rPr>
        <w:t>eku</w:t>
      </w:r>
      <w:r w:rsidRPr="00307126">
        <w:rPr>
          <w:rFonts w:ascii="Times New Roman" w:hAnsi="Times New Roman"/>
          <w:bCs/>
        </w:rPr>
        <w:t xml:space="preserve"> </w:t>
      </w:r>
      <w:r w:rsidR="00B00D87" w:rsidRPr="00307126">
        <w:rPr>
          <w:rFonts w:ascii="Times New Roman" w:hAnsi="Times New Roman"/>
          <w:bCs/>
        </w:rPr>
        <w:t>5</w:t>
      </w:r>
      <w:r w:rsidRPr="00307126">
        <w:rPr>
          <w:rFonts w:ascii="Times New Roman" w:hAnsi="Times New Roman"/>
          <w:bCs/>
        </w:rPr>
        <w:t xml:space="preserve"> tohto článku</w:t>
      </w:r>
      <w:r w:rsidR="005001FB" w:rsidRPr="00307126">
        <w:rPr>
          <w:rFonts w:ascii="Times New Roman" w:hAnsi="Times New Roman"/>
          <w:bCs/>
        </w:rPr>
        <w:t xml:space="preserve">,  </w:t>
      </w:r>
    </w:p>
    <w:p w14:paraId="0A1E26DF" w14:textId="77777777" w:rsidR="003F1EF2" w:rsidRPr="00307126" w:rsidRDefault="003F1EF2" w:rsidP="00C87FFC">
      <w:pPr>
        <w:numPr>
          <w:ilvl w:val="0"/>
          <w:numId w:val="13"/>
        </w:numPr>
        <w:spacing w:before="120" w:after="0" w:line="264" w:lineRule="auto"/>
        <w:ind w:left="714" w:hanging="357"/>
        <w:jc w:val="both"/>
        <w:rPr>
          <w:rFonts w:ascii="Times New Roman" w:hAnsi="Times New Roman"/>
          <w:bCs/>
        </w:rPr>
      </w:pPr>
      <w:r w:rsidRPr="00307126">
        <w:rPr>
          <w:rFonts w:ascii="Times New Roman" w:hAnsi="Times New Roman"/>
          <w:bCs/>
        </w:rPr>
        <w:t xml:space="preserve">až do doby, kým vznikne riadne zabezpečenie záväzkov voči Poskytovateľovi súvisiacich s Realizáciou aktivít Projektu v zmysle článku </w:t>
      </w:r>
      <w:r w:rsidR="00066A58" w:rsidRPr="00307126">
        <w:rPr>
          <w:rFonts w:ascii="Times New Roman" w:hAnsi="Times New Roman"/>
          <w:bCs/>
        </w:rPr>
        <w:t>13</w:t>
      </w:r>
      <w:r w:rsidRPr="00307126">
        <w:rPr>
          <w:rFonts w:ascii="Times New Roman" w:hAnsi="Times New Roman"/>
          <w:bCs/>
        </w:rPr>
        <w:t xml:space="preserve"> ods</w:t>
      </w:r>
      <w:r w:rsidR="00CE5784" w:rsidRPr="00307126">
        <w:rPr>
          <w:rFonts w:ascii="Times New Roman" w:hAnsi="Times New Roman"/>
          <w:bCs/>
        </w:rPr>
        <w:t>ek</w:t>
      </w:r>
      <w:r w:rsidRPr="00307126">
        <w:rPr>
          <w:rFonts w:ascii="Times New Roman" w:hAnsi="Times New Roman"/>
          <w:bCs/>
        </w:rPr>
        <w:t xml:space="preserve"> </w:t>
      </w:r>
      <w:r w:rsidR="00EA681A" w:rsidRPr="00307126">
        <w:rPr>
          <w:rFonts w:ascii="Times New Roman" w:hAnsi="Times New Roman"/>
          <w:bCs/>
        </w:rPr>
        <w:t xml:space="preserve">1 </w:t>
      </w:r>
      <w:r w:rsidRPr="00307126">
        <w:rPr>
          <w:rFonts w:ascii="Times New Roman" w:hAnsi="Times New Roman"/>
          <w:bCs/>
        </w:rPr>
        <w:t xml:space="preserve">VZP, </w:t>
      </w:r>
    </w:p>
    <w:p w14:paraId="41C5ED16" w14:textId="77777777" w:rsidR="00107570"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začatia trestného stíhania</w:t>
      </w:r>
      <w:r w:rsidR="00B00D87" w:rsidRPr="00307126">
        <w:rPr>
          <w:rFonts w:ascii="Times New Roman" w:hAnsi="Times New Roman"/>
          <w:bCs/>
        </w:rPr>
        <w:t xml:space="preserve"> </w:t>
      </w:r>
      <w:r w:rsidR="00F20A4E" w:rsidRPr="00307126">
        <w:rPr>
          <w:rFonts w:ascii="Times New Roman" w:hAnsi="Times New Roman"/>
          <w:bCs/>
        </w:rPr>
        <w:t xml:space="preserve">za skutok súvisiaci s Realizáciou </w:t>
      </w:r>
      <w:r w:rsidR="00066A58" w:rsidRPr="00307126">
        <w:rPr>
          <w:rFonts w:ascii="Times New Roman" w:hAnsi="Times New Roman"/>
          <w:bCs/>
        </w:rPr>
        <w:t xml:space="preserve">aktivít </w:t>
      </w:r>
      <w:r w:rsidR="00F20A4E" w:rsidRPr="00307126">
        <w:rPr>
          <w:rFonts w:ascii="Times New Roman" w:hAnsi="Times New Roman"/>
          <w:bCs/>
        </w:rPr>
        <w:t>Projektu alebo s konaním o</w:t>
      </w:r>
      <w:r w:rsidR="00E1237D" w:rsidRPr="00307126">
        <w:rPr>
          <w:rFonts w:ascii="Times New Roman" w:hAnsi="Times New Roman"/>
          <w:bCs/>
        </w:rPr>
        <w:t> </w:t>
      </w:r>
      <w:r w:rsidR="00F20A4E" w:rsidRPr="00307126">
        <w:rPr>
          <w:rFonts w:ascii="Times New Roman" w:hAnsi="Times New Roman"/>
          <w:bCs/>
        </w:rPr>
        <w:t>žiadosti</w:t>
      </w:r>
      <w:r w:rsidR="00E1237D" w:rsidRPr="00307126">
        <w:rPr>
          <w:rFonts w:ascii="Times New Roman" w:hAnsi="Times New Roman"/>
          <w:bCs/>
        </w:rPr>
        <w:t xml:space="preserve"> o NFP</w:t>
      </w:r>
      <w:r w:rsidR="00F20A4E" w:rsidRPr="00307126">
        <w:rPr>
          <w:rFonts w:ascii="Times New Roman" w:hAnsi="Times New Roman"/>
          <w:bCs/>
        </w:rPr>
        <w:t xml:space="preserve">, ktoré viedlo k uzavretiu Zmluvy o poskytnutí NFP na Realizáciu </w:t>
      </w:r>
      <w:r w:rsidR="00066A58" w:rsidRPr="00307126">
        <w:rPr>
          <w:rFonts w:ascii="Times New Roman" w:hAnsi="Times New Roman"/>
          <w:bCs/>
        </w:rPr>
        <w:t xml:space="preserve">aktivít </w:t>
      </w:r>
      <w:r w:rsidR="00F20A4E" w:rsidRPr="00307126">
        <w:rPr>
          <w:rFonts w:ascii="Times New Roman" w:hAnsi="Times New Roman"/>
          <w:bCs/>
        </w:rPr>
        <w:t xml:space="preserve">Projektu alebo v prípade vznesenia obvinenia voči Prijímateľovi, osobám konajúcim </w:t>
      </w:r>
      <w:r w:rsidRPr="00307126">
        <w:rPr>
          <w:rFonts w:ascii="Times New Roman" w:hAnsi="Times New Roman"/>
          <w:bCs/>
        </w:rPr>
        <w:t>v mene Prijímateľa</w:t>
      </w:r>
      <w:r w:rsidR="00F20A4E" w:rsidRPr="00307126">
        <w:rPr>
          <w:rFonts w:ascii="Times New Roman" w:hAnsi="Times New Roman"/>
          <w:bCs/>
        </w:rPr>
        <w:t xml:space="preserve"> alebo iným  osobám v priamej  súvislosti s Projektom</w:t>
      </w:r>
      <w:r w:rsidR="00355838" w:rsidRPr="00307126">
        <w:rPr>
          <w:rFonts w:ascii="Times New Roman" w:hAnsi="Times New Roman"/>
          <w:bCs/>
        </w:rPr>
        <w:t>,</w:t>
      </w:r>
    </w:p>
    <w:p w14:paraId="6125480C" w14:textId="77777777" w:rsidR="000135C4" w:rsidRPr="00307126" w:rsidRDefault="00107570"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 xml:space="preserve">v prípade, ak vznikne </w:t>
      </w:r>
      <w:r w:rsidR="00355838" w:rsidRPr="00307126">
        <w:rPr>
          <w:rFonts w:ascii="Times New Roman" w:hAnsi="Times New Roman"/>
          <w:bCs/>
        </w:rPr>
        <w:t>N</w:t>
      </w:r>
      <w:r w:rsidRPr="00307126">
        <w:rPr>
          <w:rFonts w:ascii="Times New Roman" w:hAnsi="Times New Roman"/>
          <w:bCs/>
        </w:rPr>
        <w:t>ezrovnalosť alebo podozrenie z </w:t>
      </w:r>
      <w:r w:rsidR="00355838" w:rsidRPr="00307126">
        <w:rPr>
          <w:rFonts w:ascii="Times New Roman" w:hAnsi="Times New Roman"/>
          <w:bCs/>
        </w:rPr>
        <w:t>N</w:t>
      </w:r>
      <w:r w:rsidRPr="00307126">
        <w:rPr>
          <w:rFonts w:ascii="Times New Roman" w:hAnsi="Times New Roman"/>
          <w:bCs/>
        </w:rPr>
        <w:t>ezrovnalosti na úrovni konkrétnej Výzvy, v rámci ktorej Prijímateľ podal žiadosť o NFP, bez ohľadu na porušenie právnej povinnosti Prijímateľom</w:t>
      </w:r>
      <w:r w:rsidR="000135C4" w:rsidRPr="00307126">
        <w:rPr>
          <w:rFonts w:ascii="Times New Roman" w:hAnsi="Times New Roman"/>
          <w:bCs/>
        </w:rPr>
        <w:t>,</w:t>
      </w:r>
    </w:p>
    <w:p w14:paraId="6E49D324" w14:textId="77777777" w:rsidR="005F6AEC" w:rsidRPr="00307126" w:rsidRDefault="000135C4"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ak je</w:t>
      </w:r>
      <w:r w:rsidR="00F22377" w:rsidRPr="00307126">
        <w:rPr>
          <w:rFonts w:ascii="Times New Roman" w:hAnsi="Times New Roman"/>
          <w:bCs/>
        </w:rPr>
        <w:t xml:space="preserve"> alebo bol</w:t>
      </w:r>
      <w:r w:rsidRPr="00307126">
        <w:rPr>
          <w:rFonts w:ascii="Times New Roman" w:hAnsi="Times New Roman"/>
          <w:bCs/>
        </w:rPr>
        <w:t xml:space="preserve"> Projekt predmetom výkonu auditu alebo kontroly </w:t>
      </w:r>
      <w:r w:rsidR="00B13419" w:rsidRPr="00307126">
        <w:rPr>
          <w:rFonts w:ascii="Times New Roman" w:hAnsi="Times New Roman"/>
          <w:bCs/>
        </w:rPr>
        <w:t>zo strany subjektov podľa článku 12 ods</w:t>
      </w:r>
      <w:r w:rsidR="00CE5784" w:rsidRPr="00307126">
        <w:rPr>
          <w:rFonts w:ascii="Times New Roman" w:hAnsi="Times New Roman"/>
          <w:bCs/>
        </w:rPr>
        <w:t>ek</w:t>
      </w:r>
      <w:r w:rsidR="00B13419" w:rsidRPr="00307126">
        <w:rPr>
          <w:rFonts w:ascii="Times New Roman" w:hAnsi="Times New Roman"/>
          <w:bCs/>
        </w:rPr>
        <w:t xml:space="preserve"> 1 VZP</w:t>
      </w:r>
      <w:r w:rsidRPr="00307126">
        <w:rPr>
          <w:rFonts w:ascii="Times New Roman" w:hAnsi="Times New Roman"/>
          <w:bCs/>
        </w:rPr>
        <w:t xml:space="preserve"> a zistenia auditu/kontroly predbežne obsahujú zistenia, ktoré vyžadujú dočasne pozastavenie poskytovania NFP, bez ohľadu na </w:t>
      </w:r>
      <w:r w:rsidR="00B13419" w:rsidRPr="00307126">
        <w:rPr>
          <w:rFonts w:ascii="Times New Roman" w:hAnsi="Times New Roman"/>
          <w:bCs/>
        </w:rPr>
        <w:t xml:space="preserve">preukázanie </w:t>
      </w:r>
      <w:r w:rsidRPr="00307126">
        <w:rPr>
          <w:rFonts w:ascii="Times New Roman" w:hAnsi="Times New Roman"/>
          <w:bCs/>
        </w:rPr>
        <w:t>porušeni</w:t>
      </w:r>
      <w:r w:rsidR="00B13419" w:rsidRPr="00307126">
        <w:rPr>
          <w:rFonts w:ascii="Times New Roman" w:hAnsi="Times New Roman"/>
          <w:bCs/>
        </w:rPr>
        <w:t>a</w:t>
      </w:r>
      <w:r w:rsidRPr="00307126">
        <w:rPr>
          <w:rFonts w:ascii="Times New Roman" w:hAnsi="Times New Roman"/>
          <w:bCs/>
        </w:rPr>
        <w:t xml:space="preserve"> právnej povinnosti Prijímateľom</w:t>
      </w:r>
      <w:r w:rsidR="005F6AEC" w:rsidRPr="00307126">
        <w:rPr>
          <w:rFonts w:ascii="Times New Roman" w:hAnsi="Times New Roman"/>
          <w:bCs/>
        </w:rPr>
        <w:t xml:space="preserve">, </w:t>
      </w:r>
    </w:p>
    <w:p w14:paraId="213603AA" w14:textId="77777777" w:rsidR="009809B8" w:rsidRPr="00307126" w:rsidRDefault="005F6AEC" w:rsidP="00E05099">
      <w:pPr>
        <w:numPr>
          <w:ilvl w:val="0"/>
          <w:numId w:val="13"/>
        </w:numPr>
        <w:spacing w:before="120" w:after="0" w:line="264" w:lineRule="auto"/>
        <w:jc w:val="both"/>
        <w:rPr>
          <w:rFonts w:ascii="Times New Roman" w:hAnsi="Times New Roman"/>
          <w:bCs/>
        </w:rPr>
      </w:pPr>
      <w:r w:rsidRPr="00307126">
        <w:rPr>
          <w:rFonts w:ascii="Times New Roman" w:hAnsi="Times New Roman"/>
          <w:bCs/>
        </w:rPr>
        <w:t>v prípade, ak došlo k </w:t>
      </w:r>
      <w:r w:rsidR="00F56596" w:rsidRPr="00307126">
        <w:rPr>
          <w:rFonts w:ascii="Times New Roman" w:hAnsi="Times New Roman"/>
          <w:bCs/>
        </w:rPr>
        <w:t xml:space="preserve">začatiu konania týkajúceho sa poskytnutia pomoci nezlučiteľnej s vnútorným trhom alebo neoprávnenej pomoci v nadväznosti na </w:t>
      </w:r>
      <w:r w:rsidR="000678BB" w:rsidRPr="00307126">
        <w:rPr>
          <w:rFonts w:ascii="Times New Roman" w:hAnsi="Times New Roman"/>
          <w:bCs/>
        </w:rPr>
        <w:t>článok</w:t>
      </w:r>
      <w:r w:rsidR="00F56596" w:rsidRPr="00307126">
        <w:rPr>
          <w:rFonts w:ascii="Times New Roman" w:hAnsi="Times New Roman"/>
          <w:bCs/>
        </w:rPr>
        <w:t xml:space="preserve"> 108 Zmluvy o fungovaní EÚ, najmä konania týkajúceho sa neoznámenej alebo protiprávnej pomoci podľa </w:t>
      </w:r>
      <w:r w:rsidR="000678BB" w:rsidRPr="00307126">
        <w:rPr>
          <w:rFonts w:ascii="Times New Roman" w:hAnsi="Times New Roman"/>
          <w:bCs/>
        </w:rPr>
        <w:t>článku</w:t>
      </w:r>
      <w:r w:rsidR="00F56596" w:rsidRPr="00307126">
        <w:rPr>
          <w:rFonts w:ascii="Times New Roman" w:hAnsi="Times New Roman"/>
          <w:bCs/>
        </w:rPr>
        <w:t xml:space="preserve"> 4 ods</w:t>
      </w:r>
      <w:r w:rsidR="00CE5784" w:rsidRPr="00307126">
        <w:rPr>
          <w:rFonts w:ascii="Times New Roman" w:hAnsi="Times New Roman"/>
          <w:bCs/>
        </w:rPr>
        <w:t>ek</w:t>
      </w:r>
      <w:r w:rsidR="00F56596" w:rsidRPr="00307126">
        <w:rPr>
          <w:rFonts w:ascii="Times New Roman" w:hAnsi="Times New Roman"/>
          <w:bCs/>
        </w:rPr>
        <w:t xml:space="preserve"> </w:t>
      </w:r>
      <w:r w:rsidR="00E1237D" w:rsidRPr="00307126">
        <w:rPr>
          <w:rFonts w:ascii="Times New Roman" w:hAnsi="Times New Roman"/>
          <w:bCs/>
        </w:rPr>
        <w:t xml:space="preserve">4 </w:t>
      </w:r>
      <w:r w:rsidR="00F56596" w:rsidRPr="00307126">
        <w:rPr>
          <w:rFonts w:ascii="Times New Roman" w:hAnsi="Times New Roman"/>
          <w:bCs/>
        </w:rPr>
        <w:t>Nariadenia Rady (</w:t>
      </w:r>
      <w:r w:rsidR="00E1237D" w:rsidRPr="00307126">
        <w:rPr>
          <w:rFonts w:ascii="Times New Roman" w:hAnsi="Times New Roman"/>
          <w:bCs/>
        </w:rPr>
        <w:t>EÚ</w:t>
      </w:r>
      <w:r w:rsidR="00F56596" w:rsidRPr="00307126">
        <w:rPr>
          <w:rFonts w:ascii="Times New Roman" w:hAnsi="Times New Roman"/>
          <w:bCs/>
        </w:rPr>
        <w:t xml:space="preserve">) č. </w:t>
      </w:r>
      <w:r w:rsidR="00E1237D" w:rsidRPr="00307126">
        <w:rPr>
          <w:rFonts w:ascii="Times New Roman" w:hAnsi="Times New Roman"/>
          <w:bCs/>
        </w:rPr>
        <w:t>2015/1589</w:t>
      </w:r>
      <w:r w:rsidR="00F56596" w:rsidRPr="00307126">
        <w:rPr>
          <w:rFonts w:ascii="Times New Roman" w:hAnsi="Times New Roman"/>
          <w:bCs/>
        </w:rPr>
        <w:t xml:space="preserve">, ktorým sa ustanovujú podrobné pravidlá na uplatňovanie článku 108 zmluvy o fungovaní Európskej únie, </w:t>
      </w:r>
      <w:r w:rsidR="00F13D96" w:rsidRPr="00307126">
        <w:rPr>
          <w:rFonts w:ascii="Times New Roman" w:hAnsi="Times New Roman"/>
          <w:bCs/>
        </w:rPr>
        <w:t>alebo v prípade, ak Komisia prijala rozhodnutie, ktorým prikázala členskému štátu pozastaviť akúkoľvek protiprávnu pomoc, kým Komisia neprijme rozhodnutie o zlučiteľnosti pomoci so spoločným trhom</w:t>
      </w:r>
      <w:r w:rsidR="009809B8" w:rsidRPr="00307126">
        <w:rPr>
          <w:rFonts w:ascii="Times New Roman" w:hAnsi="Times New Roman"/>
          <w:bCs/>
        </w:rPr>
        <w:t xml:space="preserve">, </w:t>
      </w:r>
    </w:p>
    <w:p w14:paraId="303766B4" w14:textId="77777777" w:rsidR="00107570" w:rsidRPr="00307126" w:rsidRDefault="009809B8" w:rsidP="00C87FFC">
      <w:pPr>
        <w:numPr>
          <w:ilvl w:val="0"/>
          <w:numId w:val="13"/>
        </w:numPr>
        <w:tabs>
          <w:tab w:val="clear" w:pos="720"/>
        </w:tabs>
        <w:spacing w:before="120" w:after="120" w:line="240" w:lineRule="auto"/>
        <w:ind w:left="851" w:hanging="425"/>
        <w:jc w:val="both"/>
        <w:rPr>
          <w:rFonts w:ascii="Times New Roman" w:hAnsi="Times New Roman"/>
          <w:bCs/>
        </w:rPr>
      </w:pPr>
      <w:r w:rsidRPr="00307126">
        <w:rPr>
          <w:rFonts w:ascii="Times New Roman" w:hAnsi="Times New Roman"/>
          <w:bCs/>
        </w:rPr>
        <w:t>v prípade, ak poskytnutiu NFP bráni uzatvorenie Štátnej pokladnice na prelome kalendárnych rokov</w:t>
      </w:r>
      <w:r w:rsidR="00F13D96" w:rsidRPr="00307126">
        <w:rPr>
          <w:rFonts w:ascii="Times New Roman" w:hAnsi="Times New Roman"/>
          <w:bCs/>
        </w:rPr>
        <w:t xml:space="preserve">. </w:t>
      </w:r>
    </w:p>
    <w:p w14:paraId="586BC7FA"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Poskytovateľ môže pozastaviť poskytovanie NFP, vrátane všetkých procesov s tým súvisiacich, v prípade vzniku </w:t>
      </w:r>
      <w:r w:rsidR="007C25BD" w:rsidRPr="00307126">
        <w:rPr>
          <w:rFonts w:ascii="Times New Roman" w:hAnsi="Times New Roman"/>
          <w:bCs/>
        </w:rPr>
        <w:t>N</w:t>
      </w:r>
      <w:r w:rsidRPr="00307126">
        <w:rPr>
          <w:rFonts w:ascii="Times New Roman" w:hAnsi="Times New Roman"/>
          <w:bCs/>
        </w:rPr>
        <w:t>ezrovnalosti až do jej odstránenia a ak k odstráneniu nedôjde, Poskytovateľ je oprávnený v súlade s</w:t>
      </w:r>
      <w:r w:rsidR="00FE0A57" w:rsidRPr="00307126">
        <w:rPr>
          <w:rFonts w:ascii="Times New Roman" w:hAnsi="Times New Roman"/>
          <w:bCs/>
        </w:rPr>
        <w:t>o všeobecným n</w:t>
      </w:r>
      <w:r w:rsidRPr="00307126">
        <w:rPr>
          <w:rFonts w:ascii="Times New Roman" w:hAnsi="Times New Roman"/>
          <w:bCs/>
        </w:rPr>
        <w:t>ariadením</w:t>
      </w:r>
      <w:r w:rsidR="00FE0A57" w:rsidRPr="00307126">
        <w:rPr>
          <w:rFonts w:ascii="Times New Roman" w:hAnsi="Times New Roman"/>
          <w:bCs/>
        </w:rPr>
        <w:t>,</w:t>
      </w:r>
      <w:r w:rsidRPr="00307126">
        <w:rPr>
          <w:rFonts w:ascii="Times New Roman" w:hAnsi="Times New Roman"/>
          <w:bCs/>
        </w:rPr>
        <w:t xml:space="preserve"> Systémom finančného riadenia a na to nadväzujúcimi </w:t>
      </w:r>
      <w:r w:rsidR="00FE0A57" w:rsidRPr="00307126">
        <w:rPr>
          <w:rFonts w:ascii="Times New Roman" w:hAnsi="Times New Roman"/>
          <w:bCs/>
        </w:rPr>
        <w:t>P</w:t>
      </w:r>
      <w:r w:rsidRPr="00307126">
        <w:rPr>
          <w:rFonts w:ascii="Times New Roman" w:hAnsi="Times New Roman"/>
          <w:bCs/>
        </w:rPr>
        <w:t xml:space="preserve">rávnymi dokumentmi odstúpiť od Zmluvy </w:t>
      </w:r>
      <w:r w:rsidRPr="00307126">
        <w:rPr>
          <w:rFonts w:ascii="Times New Roman" w:hAnsi="Times New Roman"/>
        </w:rPr>
        <w:t xml:space="preserve">o poskytnutí NFP </w:t>
      </w:r>
      <w:r w:rsidRPr="00307126">
        <w:rPr>
          <w:rFonts w:ascii="Times New Roman" w:hAnsi="Times New Roman"/>
          <w:bCs/>
        </w:rPr>
        <w:t xml:space="preserve">pre podstatné porušenie Zmluvy </w:t>
      </w:r>
      <w:r w:rsidRPr="00307126">
        <w:rPr>
          <w:rFonts w:ascii="Times New Roman" w:hAnsi="Times New Roman"/>
        </w:rPr>
        <w:t xml:space="preserve">o poskytnutí NFP </w:t>
      </w:r>
      <w:r w:rsidRPr="00307126">
        <w:rPr>
          <w:rFonts w:ascii="Times New Roman" w:hAnsi="Times New Roman"/>
          <w:bCs/>
        </w:rPr>
        <w:t xml:space="preserve">alebo vykonať finančnú opravu časti NFP. </w:t>
      </w:r>
    </w:p>
    <w:p w14:paraId="39E3B1B0" w14:textId="77777777" w:rsidR="00FE0A57" w:rsidRPr="00307126" w:rsidRDefault="00FE0A57" w:rsidP="00E05099">
      <w:pPr>
        <w:numPr>
          <w:ilvl w:val="1"/>
          <w:numId w:val="4"/>
        </w:numPr>
        <w:spacing w:before="120" w:after="0" w:line="264" w:lineRule="auto"/>
        <w:jc w:val="both"/>
        <w:rPr>
          <w:rFonts w:ascii="Times New Roman" w:hAnsi="Times New Roman"/>
          <w:lang w:eastAsia="sk-SK"/>
        </w:rPr>
      </w:pPr>
      <w:r w:rsidRPr="00307126">
        <w:rPr>
          <w:rFonts w:ascii="Times New Roman" w:hAnsi="Times New Roman"/>
          <w:lang w:eastAsia="sk-SK"/>
        </w:rPr>
        <w:t xml:space="preserve">Poskytovateľ oznámi Prijímateľovi pozastavenie poskytovania NFP, </w:t>
      </w:r>
      <w:r w:rsidR="004059ED" w:rsidRPr="00307126">
        <w:rPr>
          <w:rFonts w:ascii="Times New Roman" w:hAnsi="Times New Roman"/>
          <w:lang w:eastAsia="sk-SK"/>
        </w:rPr>
        <w:t>ak</w:t>
      </w:r>
      <w:r w:rsidRPr="00307126">
        <w:rPr>
          <w:rFonts w:ascii="Times New Roman" w:hAnsi="Times New Roman"/>
          <w:lang w:eastAsia="sk-SK"/>
        </w:rPr>
        <w:t xml:space="preserve"> budú splnené podmienky podľa ods</w:t>
      </w:r>
      <w:r w:rsidR="00CE5784" w:rsidRPr="00307126">
        <w:rPr>
          <w:rFonts w:ascii="Times New Roman" w:hAnsi="Times New Roman"/>
          <w:lang w:eastAsia="sk-SK"/>
        </w:rPr>
        <w:t>eku</w:t>
      </w:r>
      <w:r w:rsidRPr="00307126">
        <w:rPr>
          <w:rFonts w:ascii="Times New Roman" w:hAnsi="Times New Roman"/>
          <w:lang w:eastAsia="sk-SK"/>
        </w:rPr>
        <w:t xml:space="preserve"> 6 alebo 7 tohto článku VZP. Doručením tohto oznámenia Prijímateľovi nastávajú účinky pozastavenia poskytovania NFP. </w:t>
      </w:r>
    </w:p>
    <w:p w14:paraId="6F248E0B"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Ak Poskytovateľ pozastaví poskytovanie NFP vrátane všetkých procesov s tým súvisiacich v zmysle ods</w:t>
      </w:r>
      <w:r w:rsidR="00CE5784" w:rsidRPr="00307126">
        <w:rPr>
          <w:rFonts w:ascii="Times New Roman" w:hAnsi="Times New Roman"/>
          <w:bCs/>
        </w:rPr>
        <w:t>eku</w:t>
      </w:r>
      <w:r w:rsidRPr="00307126">
        <w:rPr>
          <w:rFonts w:ascii="Times New Roman" w:hAnsi="Times New Roman"/>
          <w:bCs/>
        </w:rPr>
        <w:t xml:space="preserve"> </w:t>
      </w:r>
      <w:r w:rsidR="00FE0A57" w:rsidRPr="00307126">
        <w:rPr>
          <w:rFonts w:ascii="Times New Roman" w:hAnsi="Times New Roman"/>
          <w:bCs/>
        </w:rPr>
        <w:t>6</w:t>
      </w:r>
      <w:r w:rsidRPr="00307126">
        <w:rPr>
          <w:rFonts w:ascii="Times New Roman" w:hAnsi="Times New Roman"/>
          <w:bCs/>
        </w:rPr>
        <w:t xml:space="preserve"> alebo </w:t>
      </w:r>
      <w:r w:rsidR="00FE0A57" w:rsidRPr="00307126">
        <w:rPr>
          <w:rFonts w:ascii="Times New Roman" w:hAnsi="Times New Roman"/>
          <w:bCs/>
        </w:rPr>
        <w:t>7</w:t>
      </w:r>
      <w:r w:rsidRPr="00307126">
        <w:rPr>
          <w:rFonts w:ascii="Times New Roman" w:hAnsi="Times New Roman"/>
          <w:bCs/>
        </w:rPr>
        <w:t xml:space="preserve"> tohto článku</w:t>
      </w:r>
      <w:r w:rsidR="00850ED6" w:rsidRPr="00307126">
        <w:rPr>
          <w:rFonts w:ascii="Times New Roman" w:hAnsi="Times New Roman"/>
          <w:bCs/>
        </w:rPr>
        <w:t xml:space="preserve"> a</w:t>
      </w:r>
      <w:r w:rsidR="006E165E" w:rsidRPr="00307126">
        <w:rPr>
          <w:rFonts w:ascii="Times New Roman" w:hAnsi="Times New Roman"/>
          <w:bCs/>
        </w:rPr>
        <w:t xml:space="preserve"> v </w:t>
      </w:r>
      <w:r w:rsidR="00850ED6" w:rsidRPr="00307126">
        <w:rPr>
          <w:rFonts w:ascii="Times New Roman" w:hAnsi="Times New Roman"/>
          <w:bCs/>
        </w:rPr>
        <w:t>oznámení o pozastavení poskytovania NFP neuvedie konkrétne Aktivity, ktorých sa pozastavenie poskytovania NFP týka</w:t>
      </w:r>
      <w:r w:rsidRPr="00307126">
        <w:rPr>
          <w:rFonts w:ascii="Times New Roman" w:hAnsi="Times New Roman"/>
          <w:bCs/>
        </w:rPr>
        <w:t xml:space="preserve">, </w:t>
      </w:r>
      <w:r w:rsidR="005001FB" w:rsidRPr="00307126">
        <w:rPr>
          <w:rFonts w:ascii="Times New Roman" w:hAnsi="Times New Roman"/>
          <w:bCs/>
        </w:rPr>
        <w:t xml:space="preserve">Zmluvné strany sa dohodli, že dôjde k automatickému </w:t>
      </w:r>
      <w:r w:rsidRPr="00307126">
        <w:rPr>
          <w:rFonts w:ascii="Times New Roman" w:hAnsi="Times New Roman"/>
          <w:bCs/>
        </w:rPr>
        <w:t>pozastaveni</w:t>
      </w:r>
      <w:r w:rsidR="005001FB" w:rsidRPr="00307126">
        <w:rPr>
          <w:rFonts w:ascii="Times New Roman" w:hAnsi="Times New Roman"/>
          <w:bCs/>
        </w:rPr>
        <w:t>u</w:t>
      </w:r>
      <w:r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ealizácie </w:t>
      </w:r>
      <w:r w:rsidR="00B123FC" w:rsidRPr="00307126">
        <w:rPr>
          <w:rFonts w:ascii="Times New Roman" w:hAnsi="Times New Roman"/>
          <w:bCs/>
        </w:rPr>
        <w:lastRenderedPageBreak/>
        <w:t xml:space="preserve">aktivít </w:t>
      </w:r>
      <w:r w:rsidRPr="00307126">
        <w:rPr>
          <w:rFonts w:ascii="Times New Roman" w:hAnsi="Times New Roman"/>
          <w:bCs/>
        </w:rPr>
        <w:t>Projektu ako celku</w:t>
      </w:r>
      <w:r w:rsidR="00EA681A" w:rsidRPr="00307126">
        <w:rPr>
          <w:rFonts w:ascii="Times New Roman" w:hAnsi="Times New Roman"/>
          <w:bCs/>
        </w:rPr>
        <w:t xml:space="preserve">. </w:t>
      </w:r>
      <w:r w:rsidRPr="00307126">
        <w:rPr>
          <w:rFonts w:ascii="Times New Roman" w:hAnsi="Times New Roman"/>
          <w:bCs/>
        </w:rPr>
        <w:t xml:space="preserve">Poskytovateľ </w:t>
      </w:r>
      <w:r w:rsidR="00FE0A57" w:rsidRPr="00307126">
        <w:rPr>
          <w:rFonts w:ascii="Times New Roman" w:hAnsi="Times New Roman"/>
          <w:bCs/>
          <w:lang w:eastAsia="sk-SK"/>
        </w:rPr>
        <w:t xml:space="preserve">sa </w:t>
      </w:r>
      <w:r w:rsidR="00EA681A" w:rsidRPr="00307126">
        <w:rPr>
          <w:rFonts w:ascii="Times New Roman" w:hAnsi="Times New Roman"/>
          <w:bCs/>
          <w:lang w:eastAsia="sk-SK"/>
        </w:rPr>
        <w:t xml:space="preserve">v takom prípade </w:t>
      </w:r>
      <w:r w:rsidR="00FE0A57" w:rsidRPr="00307126">
        <w:rPr>
          <w:rFonts w:ascii="Times New Roman" w:hAnsi="Times New Roman"/>
          <w:bCs/>
          <w:lang w:eastAsia="sk-SK"/>
        </w:rPr>
        <w:t>nedostáva do omeškania</w:t>
      </w:r>
      <w:r w:rsidRPr="00307126">
        <w:rPr>
          <w:rFonts w:ascii="Times New Roman" w:hAnsi="Times New Roman"/>
          <w:bCs/>
        </w:rPr>
        <w:t xml:space="preserve"> s plnením svojich povinností podľa Zmluvy </w:t>
      </w:r>
      <w:r w:rsidRPr="00307126">
        <w:rPr>
          <w:rFonts w:ascii="Times New Roman" w:hAnsi="Times New Roman"/>
        </w:rPr>
        <w:t xml:space="preserve">o poskytnutí NFP </w:t>
      </w:r>
      <w:r w:rsidRPr="00307126">
        <w:rPr>
          <w:rFonts w:ascii="Times New Roman" w:hAnsi="Times New Roman"/>
          <w:bCs/>
        </w:rPr>
        <w:t xml:space="preserve">a Prijímateľovi nevzniká žiadne právo z takéhoto </w:t>
      </w:r>
      <w:r w:rsidR="00EA681A" w:rsidRPr="00307126">
        <w:rPr>
          <w:rFonts w:ascii="Times New Roman" w:hAnsi="Times New Roman"/>
          <w:bCs/>
        </w:rPr>
        <w:t>ne/</w:t>
      </w:r>
      <w:r w:rsidRPr="00307126">
        <w:rPr>
          <w:rFonts w:ascii="Times New Roman" w:hAnsi="Times New Roman"/>
          <w:bCs/>
        </w:rPr>
        <w:t xml:space="preserve">konania Poskytovateľa, ktoré nie je osobitne dohodnuté v tomto článku VZP. </w:t>
      </w:r>
      <w:r w:rsidR="00FE0A57" w:rsidRPr="00307126">
        <w:rPr>
          <w:rFonts w:ascii="Times New Roman" w:hAnsi="Times New Roman"/>
          <w:bCs/>
          <w:lang w:eastAsia="sk-SK"/>
        </w:rPr>
        <w:t xml:space="preserve">Zároveň pre taký prípad platí a </w:t>
      </w:r>
      <w:r w:rsidRPr="00307126">
        <w:rPr>
          <w:rFonts w:ascii="Times New Roman" w:hAnsi="Times New Roman"/>
          <w:bCs/>
        </w:rPr>
        <w:t xml:space="preserve">Prijímateľ si je vedomý a súhlasí s tým, že v prípade, ak vynakladá počas obdobia pozastavenia Projektu výdavky, ktoré by inak boli oprávnené, tieto výdavky nebudú považované za oprávnené, pretože nevznikli počas </w:t>
      </w:r>
      <w:r w:rsidR="00FE0A57" w:rsidRPr="00307126">
        <w:rPr>
          <w:rFonts w:ascii="Times New Roman" w:hAnsi="Times New Roman"/>
          <w:bCs/>
        </w:rPr>
        <w:t>R</w:t>
      </w:r>
      <w:r w:rsidRPr="00307126">
        <w:rPr>
          <w:rFonts w:ascii="Times New Roman" w:hAnsi="Times New Roman"/>
          <w:bCs/>
        </w:rPr>
        <w:t xml:space="preserve">ealizácie </w:t>
      </w:r>
      <w:r w:rsidR="006E165E" w:rsidRPr="00307126">
        <w:rPr>
          <w:rFonts w:ascii="Times New Roman" w:hAnsi="Times New Roman"/>
          <w:bCs/>
        </w:rPr>
        <w:t xml:space="preserve">hlavných </w:t>
      </w:r>
      <w:r w:rsidRPr="00307126">
        <w:rPr>
          <w:rFonts w:ascii="Times New Roman" w:hAnsi="Times New Roman"/>
          <w:bCs/>
        </w:rPr>
        <w:t>aktivít Projektu (článok 14 ods</w:t>
      </w:r>
      <w:r w:rsidR="000D0602" w:rsidRPr="00307126">
        <w:rPr>
          <w:rFonts w:ascii="Times New Roman" w:hAnsi="Times New Roman"/>
          <w:bCs/>
        </w:rPr>
        <w:t>ek</w:t>
      </w:r>
      <w:r w:rsidRPr="00307126">
        <w:rPr>
          <w:rFonts w:ascii="Times New Roman" w:hAnsi="Times New Roman"/>
          <w:bCs/>
        </w:rPr>
        <w:t xml:space="preserve"> 1 písm</w:t>
      </w:r>
      <w:r w:rsidR="000D0602" w:rsidRPr="00307126">
        <w:rPr>
          <w:rFonts w:ascii="Times New Roman" w:hAnsi="Times New Roman"/>
          <w:bCs/>
        </w:rPr>
        <w:t>eno</w:t>
      </w:r>
      <w:r w:rsidRPr="00307126">
        <w:rPr>
          <w:rFonts w:ascii="Times New Roman" w:hAnsi="Times New Roman"/>
          <w:bCs/>
        </w:rPr>
        <w:t xml:space="preserve"> a) VZP), </w:t>
      </w:r>
      <w:r w:rsidR="00EF50AE" w:rsidRPr="00307126">
        <w:rPr>
          <w:rFonts w:ascii="Times New Roman" w:hAnsi="Times New Roman"/>
          <w:bCs/>
        </w:rPr>
        <w:t xml:space="preserve">resp. </w:t>
      </w:r>
      <w:r w:rsidR="00EA681A" w:rsidRPr="00307126">
        <w:rPr>
          <w:rFonts w:ascii="Times New Roman" w:hAnsi="Times New Roman"/>
          <w:bCs/>
        </w:rPr>
        <w:t>ne</w:t>
      </w:r>
      <w:r w:rsidR="00EF50AE" w:rsidRPr="00307126">
        <w:rPr>
          <w:rFonts w:ascii="Times New Roman" w:hAnsi="Times New Roman"/>
          <w:bCs/>
        </w:rPr>
        <w:t>vznikli na podporné aktivity ktoré vecne súvisia s Realizáciou hlavných aktivít Projektu</w:t>
      </w:r>
      <w:r w:rsidR="00EA681A" w:rsidRPr="00307126">
        <w:rPr>
          <w:rFonts w:ascii="Times New Roman" w:hAnsi="Times New Roman"/>
          <w:bCs/>
        </w:rPr>
        <w:t xml:space="preserve">. </w:t>
      </w:r>
      <w:r w:rsidR="00DD7DAF" w:rsidRPr="00307126">
        <w:rPr>
          <w:rFonts w:ascii="Times New Roman" w:hAnsi="Times New Roman"/>
          <w:bCs/>
        </w:rPr>
        <w:t>Keďže</w:t>
      </w:r>
      <w:r w:rsidR="00EF50AE" w:rsidRPr="00307126">
        <w:rPr>
          <w:rFonts w:ascii="Times New Roman" w:hAnsi="Times New Roman"/>
          <w:bCs/>
        </w:rPr>
        <w:t xml:space="preserve"> </w:t>
      </w:r>
      <w:r w:rsidR="00FE0A57" w:rsidRPr="00307126">
        <w:rPr>
          <w:rFonts w:ascii="Times New Roman" w:hAnsi="Times New Roman"/>
          <w:bCs/>
        </w:rPr>
        <w:t>R</w:t>
      </w:r>
      <w:r w:rsidRPr="00307126">
        <w:rPr>
          <w:rFonts w:ascii="Times New Roman" w:hAnsi="Times New Roman"/>
          <w:bCs/>
        </w:rPr>
        <w:t xml:space="preserve">ealizácia </w:t>
      </w:r>
      <w:r w:rsidR="006E165E" w:rsidRPr="00307126">
        <w:rPr>
          <w:rFonts w:ascii="Times New Roman" w:hAnsi="Times New Roman"/>
          <w:bCs/>
        </w:rPr>
        <w:t xml:space="preserve">hlavných </w:t>
      </w:r>
      <w:r w:rsidRPr="00307126">
        <w:rPr>
          <w:rFonts w:ascii="Times New Roman" w:hAnsi="Times New Roman"/>
          <w:bCs/>
        </w:rPr>
        <w:t xml:space="preserve">aktivít Projektu je </w:t>
      </w:r>
      <w:r w:rsidR="005001FB" w:rsidRPr="00307126">
        <w:rPr>
          <w:rFonts w:ascii="Times New Roman" w:hAnsi="Times New Roman"/>
          <w:bCs/>
        </w:rPr>
        <w:t xml:space="preserve">v zmysle prvej vety tohto odseku </w:t>
      </w:r>
      <w:r w:rsidRPr="00307126">
        <w:rPr>
          <w:rFonts w:ascii="Times New Roman" w:hAnsi="Times New Roman"/>
          <w:bCs/>
        </w:rPr>
        <w:t>pozastavená</w:t>
      </w:r>
      <w:r w:rsidR="00DD7DAF" w:rsidRPr="00307126">
        <w:rPr>
          <w:rFonts w:ascii="Times New Roman" w:hAnsi="Times New Roman"/>
          <w:bCs/>
        </w:rPr>
        <w:t xml:space="preserve">, </w:t>
      </w:r>
      <w:r w:rsidRPr="00307126">
        <w:rPr>
          <w:rFonts w:ascii="Times New Roman" w:hAnsi="Times New Roman"/>
          <w:bCs/>
        </w:rPr>
        <w:t xml:space="preserve"> takto vynaložené výdavky nebudú Prijímateľovi preplatené, </w:t>
      </w:r>
      <w:r w:rsidR="00FE0A57" w:rsidRPr="00307126">
        <w:rPr>
          <w:rFonts w:ascii="Times New Roman" w:hAnsi="Times New Roman"/>
          <w:bCs/>
          <w:lang w:eastAsia="sk-SK"/>
        </w:rPr>
        <w:t>a to aj bez ohľadu na záväzky, ktoré môžu v tejto súvislosti Prijímateľovi vzniknúť najmä v súvislosti s jeho zmluvnými vzťahmi s Dodávateľmi</w:t>
      </w:r>
      <w:r w:rsidRPr="00307126">
        <w:rPr>
          <w:rFonts w:ascii="Times New Roman" w:hAnsi="Times New Roman"/>
          <w:bCs/>
        </w:rPr>
        <w:t xml:space="preserve">. </w:t>
      </w:r>
      <w:r w:rsidR="00850ED6" w:rsidRPr="00307126">
        <w:rPr>
          <w:rFonts w:ascii="Times New Roman" w:hAnsi="Times New Roman"/>
          <w:bCs/>
        </w:rPr>
        <w:t xml:space="preserve">Ak Poskytovateľ v oznámení o pozastavení poskytovania NFP </w:t>
      </w:r>
      <w:r w:rsidR="00585968" w:rsidRPr="00307126">
        <w:rPr>
          <w:rFonts w:ascii="Times New Roman" w:hAnsi="Times New Roman"/>
          <w:bCs/>
        </w:rPr>
        <w:t xml:space="preserve">podľa odsekov 6 a 7 tohto článku uviedol konkrétne Aktivity, ktorých sa týka pozastavenie poskytovania NFP, dôsledky uvedené v tomto odseku 9 sa </w:t>
      </w:r>
      <w:r w:rsidR="00AF28CD" w:rsidRPr="00307126">
        <w:rPr>
          <w:rFonts w:ascii="Times New Roman" w:hAnsi="Times New Roman"/>
          <w:bCs/>
        </w:rPr>
        <w:t xml:space="preserve">týkajú </w:t>
      </w:r>
      <w:r w:rsidR="00585968" w:rsidRPr="00307126">
        <w:rPr>
          <w:rFonts w:ascii="Times New Roman" w:hAnsi="Times New Roman"/>
          <w:bCs/>
        </w:rPr>
        <w:t xml:space="preserve">len v oznámení uvedených Aktivít a nimi generovaných výdavkov. </w:t>
      </w:r>
      <w:r w:rsidR="00F95970" w:rsidRPr="00307126">
        <w:rPr>
          <w:rFonts w:ascii="Times New Roman" w:hAnsi="Times New Roman"/>
          <w:bCs/>
        </w:rPr>
        <w:t xml:space="preserve">Poskytovateľ je povinný, ak ho o to Prijímateľ požiada, poskytnúť mu všetku požadovanú </w:t>
      </w:r>
      <w:r w:rsidR="009809B8" w:rsidRPr="00307126">
        <w:rPr>
          <w:rFonts w:ascii="Times New Roman" w:hAnsi="Times New Roman"/>
          <w:bCs/>
        </w:rPr>
        <w:t xml:space="preserve">nevyhnutnú </w:t>
      </w:r>
      <w:r w:rsidR="00F95970" w:rsidRPr="00307126">
        <w:rPr>
          <w:rFonts w:ascii="Times New Roman" w:hAnsi="Times New Roman"/>
          <w:bCs/>
        </w:rPr>
        <w:t>súčinnosť v súlade so Zmluvou poskytnutí NFP na to, aby Prijímateľ bol schopný opäť pokračovať v Riadnej Realizácii</w:t>
      </w:r>
      <w:r w:rsidR="00850ED6" w:rsidRPr="00307126">
        <w:rPr>
          <w:rFonts w:ascii="Times New Roman" w:hAnsi="Times New Roman"/>
          <w:bCs/>
        </w:rPr>
        <w:t xml:space="preserve"> </w:t>
      </w:r>
      <w:r w:rsidR="00B6125F" w:rsidRPr="00307126">
        <w:rPr>
          <w:rFonts w:ascii="Times New Roman" w:hAnsi="Times New Roman"/>
          <w:bCs/>
        </w:rPr>
        <w:t xml:space="preserve">aktivít </w:t>
      </w:r>
      <w:r w:rsidR="00F95970" w:rsidRPr="00307126">
        <w:rPr>
          <w:rFonts w:ascii="Times New Roman" w:hAnsi="Times New Roman"/>
          <w:bCs/>
        </w:rPr>
        <w:t xml:space="preserve">Projektu. </w:t>
      </w:r>
    </w:p>
    <w:p w14:paraId="686A256B" w14:textId="72EE4FDD"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 xml:space="preserve">Výdavky realizované Prijímateľom počas obdobia </w:t>
      </w:r>
      <w:r w:rsidR="00763062" w:rsidRPr="00307126">
        <w:rPr>
          <w:rFonts w:ascii="Times New Roman" w:hAnsi="Times New Roman"/>
          <w:bCs/>
        </w:rPr>
        <w:t xml:space="preserve">pozastavenia </w:t>
      </w:r>
      <w:r w:rsidR="00F95970" w:rsidRPr="00307126">
        <w:rPr>
          <w:rFonts w:ascii="Times New Roman" w:hAnsi="Times New Roman"/>
          <w:bCs/>
        </w:rPr>
        <w:t>R</w:t>
      </w:r>
      <w:r w:rsidR="00763062" w:rsidRPr="00307126">
        <w:rPr>
          <w:rFonts w:ascii="Times New Roman" w:hAnsi="Times New Roman"/>
          <w:bCs/>
        </w:rPr>
        <w:t xml:space="preserve">ealizácie </w:t>
      </w:r>
      <w:r w:rsidR="003E0F7C" w:rsidRPr="00307126">
        <w:rPr>
          <w:rFonts w:ascii="Times New Roman" w:hAnsi="Times New Roman"/>
          <w:bCs/>
        </w:rPr>
        <w:t xml:space="preserve">hlavných </w:t>
      </w:r>
      <w:r w:rsidR="00763062" w:rsidRPr="00307126">
        <w:rPr>
          <w:rFonts w:ascii="Times New Roman" w:hAnsi="Times New Roman"/>
          <w:bCs/>
        </w:rPr>
        <w:t xml:space="preserve">aktivít </w:t>
      </w:r>
      <w:r w:rsidRPr="00307126">
        <w:rPr>
          <w:rFonts w:ascii="Times New Roman" w:hAnsi="Times New Roman"/>
          <w:bCs/>
        </w:rPr>
        <w:t>Projektu sa nebudú pokladať za oprávnené výdavky</w:t>
      </w:r>
      <w:r w:rsidR="003E0F7C" w:rsidRPr="00307126">
        <w:rPr>
          <w:rFonts w:ascii="Times New Roman" w:hAnsi="Times New Roman"/>
          <w:bCs/>
        </w:rPr>
        <w:t>, a to ani výdavky vzťahujúce sa na podporné Aktivity vecne súvisiace s Realizáciou hlavných aktivít Projektu v tej časti, ktorá bola pozastavená</w:t>
      </w:r>
      <w:r w:rsidRPr="00307126">
        <w:rPr>
          <w:rFonts w:ascii="Times New Roman" w:hAnsi="Times New Roman"/>
          <w:bCs/>
        </w:rPr>
        <w:t xml:space="preserve">. To neplatí pre tie výdavky realizované Prijímateľom, ktoré sú podľa prílohy č. </w:t>
      </w:r>
      <w:r w:rsidR="000E6265" w:rsidRPr="00307126">
        <w:rPr>
          <w:rFonts w:ascii="Times New Roman" w:hAnsi="Times New Roman"/>
          <w:bCs/>
        </w:rPr>
        <w:t>3</w:t>
      </w:r>
      <w:r w:rsidR="00632BF1" w:rsidRPr="00307126">
        <w:rPr>
          <w:rFonts w:ascii="Times New Roman" w:hAnsi="Times New Roman"/>
          <w:bCs/>
        </w:rPr>
        <w:t xml:space="preserve"> </w:t>
      </w:r>
      <w:r w:rsidRPr="00307126">
        <w:rPr>
          <w:rFonts w:ascii="Times New Roman" w:hAnsi="Times New Roman"/>
          <w:bCs/>
        </w:rPr>
        <w:t>(Rozpočet Projektu) zahrnuté pod</w:t>
      </w:r>
      <w:r w:rsidR="003F1EF2" w:rsidRPr="00307126">
        <w:rPr>
          <w:rFonts w:ascii="Times New Roman" w:hAnsi="Times New Roman"/>
          <w:bCs/>
        </w:rPr>
        <w:t xml:space="preserve"> čas</w:t>
      </w:r>
      <w:r w:rsidR="00FE0A57" w:rsidRPr="00307126">
        <w:rPr>
          <w:rFonts w:ascii="Times New Roman" w:hAnsi="Times New Roman"/>
          <w:bCs/>
        </w:rPr>
        <w:t>ťou P</w:t>
      </w:r>
      <w:r w:rsidR="003F1EF2" w:rsidRPr="00307126">
        <w:rPr>
          <w:rFonts w:ascii="Times New Roman" w:hAnsi="Times New Roman"/>
          <w:bCs/>
        </w:rPr>
        <w:t>rojektu</w:t>
      </w:r>
      <w:r w:rsidRPr="00307126">
        <w:rPr>
          <w:rFonts w:ascii="Times New Roman" w:hAnsi="Times New Roman"/>
          <w:bCs/>
        </w:rPr>
        <w:t>, ktor</w:t>
      </w:r>
      <w:r w:rsidR="00FE0A57" w:rsidRPr="00307126">
        <w:rPr>
          <w:rFonts w:ascii="Times New Roman" w:hAnsi="Times New Roman"/>
          <w:bCs/>
        </w:rPr>
        <w:t>ej</w:t>
      </w:r>
      <w:r w:rsidRPr="00307126">
        <w:rPr>
          <w:rFonts w:ascii="Times New Roman" w:hAnsi="Times New Roman"/>
          <w:bCs/>
        </w:rPr>
        <w:t xml:space="preserve"> realizácia nebola pozastavená v nadväznosti na oznámenie Prijímateľa podľa ods</w:t>
      </w:r>
      <w:r w:rsidR="00CE5784" w:rsidRPr="00307126">
        <w:rPr>
          <w:rFonts w:ascii="Times New Roman" w:hAnsi="Times New Roman"/>
          <w:bCs/>
        </w:rPr>
        <w:t>eku</w:t>
      </w:r>
      <w:r w:rsidRPr="00307126">
        <w:rPr>
          <w:rFonts w:ascii="Times New Roman" w:hAnsi="Times New Roman"/>
          <w:bCs/>
        </w:rPr>
        <w:t xml:space="preserve"> </w:t>
      </w:r>
      <w:r w:rsidR="00FE0A57" w:rsidRPr="00307126">
        <w:rPr>
          <w:rFonts w:ascii="Times New Roman" w:hAnsi="Times New Roman"/>
          <w:bCs/>
        </w:rPr>
        <w:t>5</w:t>
      </w:r>
      <w:r w:rsidRPr="00307126">
        <w:rPr>
          <w:rFonts w:ascii="Times New Roman" w:hAnsi="Times New Roman"/>
          <w:bCs/>
        </w:rPr>
        <w:t xml:space="preserve"> tohto článku</w:t>
      </w:r>
      <w:r w:rsidR="001025B3" w:rsidRPr="00307126">
        <w:rPr>
          <w:rFonts w:ascii="Times New Roman" w:hAnsi="Times New Roman"/>
          <w:bCs/>
        </w:rPr>
        <w:t xml:space="preserve"> VZP</w:t>
      </w:r>
      <w:r w:rsidRPr="00307126">
        <w:rPr>
          <w:rFonts w:ascii="Times New Roman" w:hAnsi="Times New Roman"/>
          <w:bCs/>
        </w:rPr>
        <w:t xml:space="preserve">. Z hľadiska posúdenia oprávnenosti jednotlivého výdavku sa uplatní výnimka stanovená v odseku </w:t>
      </w:r>
      <w:r w:rsidR="00FE0A57" w:rsidRPr="00307126">
        <w:rPr>
          <w:rFonts w:ascii="Times New Roman" w:hAnsi="Times New Roman"/>
          <w:bCs/>
        </w:rPr>
        <w:t>6</w:t>
      </w:r>
      <w:r w:rsidRPr="00307126">
        <w:rPr>
          <w:rFonts w:ascii="Times New Roman" w:hAnsi="Times New Roman"/>
          <w:bCs/>
        </w:rPr>
        <w:t xml:space="preserve"> písm</w:t>
      </w:r>
      <w:r w:rsidR="000D0602" w:rsidRPr="00307126">
        <w:rPr>
          <w:rFonts w:ascii="Times New Roman" w:hAnsi="Times New Roman"/>
          <w:bCs/>
        </w:rPr>
        <w:t>eno</w:t>
      </w:r>
      <w:r w:rsidRPr="00307126">
        <w:rPr>
          <w:rFonts w:ascii="Times New Roman" w:hAnsi="Times New Roman"/>
          <w:bCs/>
        </w:rPr>
        <w:t xml:space="preserve"> c) vyššie.  </w:t>
      </w:r>
    </w:p>
    <w:p w14:paraId="4B2A6997" w14:textId="77777777" w:rsidR="00107570" w:rsidRPr="00307126" w:rsidRDefault="00107570" w:rsidP="00E05099">
      <w:pPr>
        <w:numPr>
          <w:ilvl w:val="1"/>
          <w:numId w:val="4"/>
        </w:numPr>
        <w:spacing w:before="120" w:after="0" w:line="264" w:lineRule="auto"/>
        <w:jc w:val="both"/>
        <w:rPr>
          <w:rFonts w:ascii="Times New Roman" w:hAnsi="Times New Roman"/>
          <w:bCs/>
        </w:rPr>
      </w:pPr>
      <w:r w:rsidRPr="00307126">
        <w:rPr>
          <w:rFonts w:ascii="Times New Roman" w:hAnsi="Times New Roman"/>
          <w:bCs/>
        </w:rPr>
        <w:t>Ak Prijímateľ má za to, že:</w:t>
      </w:r>
    </w:p>
    <w:p w14:paraId="35219907" w14:textId="77777777" w:rsidR="00107570" w:rsidRPr="00307126"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307126">
        <w:rPr>
          <w:rFonts w:ascii="Times New Roman" w:hAnsi="Times New Roman"/>
          <w:bCs/>
        </w:rPr>
        <w:t xml:space="preserve">odstránil zistené porušenia Zmluvy </w:t>
      </w:r>
      <w:r w:rsidRPr="00307126">
        <w:rPr>
          <w:rFonts w:ascii="Times New Roman" w:hAnsi="Times New Roman"/>
        </w:rPr>
        <w:t xml:space="preserve">o poskytnutí NFP, ktoré sú </w:t>
      </w:r>
      <w:r w:rsidRPr="00307126">
        <w:rPr>
          <w:rFonts w:ascii="Times New Roman" w:hAnsi="Times New Roman"/>
          <w:bCs/>
        </w:rPr>
        <w:t>v zmysle ods</w:t>
      </w:r>
      <w:r w:rsidR="000D0602" w:rsidRPr="00307126">
        <w:rPr>
          <w:rFonts w:ascii="Times New Roman" w:hAnsi="Times New Roman"/>
          <w:bCs/>
        </w:rPr>
        <w:t>eku</w:t>
      </w:r>
      <w:r w:rsidRPr="00307126">
        <w:rPr>
          <w:rFonts w:ascii="Times New Roman" w:hAnsi="Times New Roman"/>
          <w:bCs/>
        </w:rPr>
        <w:t xml:space="preserve"> </w:t>
      </w:r>
      <w:r w:rsidR="00121A28" w:rsidRPr="00307126">
        <w:rPr>
          <w:rFonts w:ascii="Times New Roman" w:hAnsi="Times New Roman"/>
          <w:bCs/>
        </w:rPr>
        <w:t>6</w:t>
      </w:r>
      <w:r w:rsidRPr="00307126">
        <w:rPr>
          <w:rFonts w:ascii="Times New Roman" w:hAnsi="Times New Roman"/>
          <w:bCs/>
        </w:rPr>
        <w:t xml:space="preserve"> tohto článku prekážkou pre poskytovanie NFP zo strany Poskytovateľa, s výnimkou písm</w:t>
      </w:r>
      <w:r w:rsidR="000D0602" w:rsidRPr="00307126">
        <w:rPr>
          <w:rFonts w:ascii="Times New Roman" w:hAnsi="Times New Roman"/>
          <w:bCs/>
        </w:rPr>
        <w:t>en</w:t>
      </w:r>
      <w:r w:rsidRPr="00307126">
        <w:rPr>
          <w:rFonts w:ascii="Times New Roman" w:hAnsi="Times New Roman"/>
          <w:bCs/>
        </w:rPr>
        <w:t xml:space="preserve"> f)</w:t>
      </w:r>
      <w:r w:rsidR="009344E1" w:rsidRPr="00307126">
        <w:rPr>
          <w:rFonts w:ascii="Times New Roman" w:hAnsi="Times New Roman"/>
          <w:bCs/>
        </w:rPr>
        <w:t xml:space="preserve"> až i) </w:t>
      </w:r>
      <w:r w:rsidR="008C499F" w:rsidRPr="00307126">
        <w:rPr>
          <w:rFonts w:ascii="Times New Roman" w:hAnsi="Times New Roman"/>
          <w:bCs/>
        </w:rPr>
        <w:t>odseku 6 tohto článku</w:t>
      </w:r>
      <w:r w:rsidRPr="00307126">
        <w:rPr>
          <w:rFonts w:ascii="Times New Roman" w:hAnsi="Times New Roman"/>
          <w:bCs/>
        </w:rPr>
        <w:t xml:space="preserve">, na ktoré sa toto ustanovenie odseku </w:t>
      </w:r>
      <w:r w:rsidR="00121A28" w:rsidRPr="00307126">
        <w:rPr>
          <w:rFonts w:ascii="Times New Roman" w:hAnsi="Times New Roman"/>
          <w:bCs/>
        </w:rPr>
        <w:t>11</w:t>
      </w:r>
      <w:r w:rsidRPr="00307126">
        <w:rPr>
          <w:rFonts w:ascii="Times New Roman" w:hAnsi="Times New Roman"/>
          <w:bCs/>
        </w:rPr>
        <w:t xml:space="preserve"> nevzťahuje, za podmienky, ak súčasne nedošlo k porušeniu povinnosti Prijímateľa, alebo </w:t>
      </w:r>
    </w:p>
    <w:p w14:paraId="64F86CD8" w14:textId="77777777" w:rsidR="00632BF1" w:rsidRPr="00307126" w:rsidRDefault="00107570" w:rsidP="00C87FFC">
      <w:pPr>
        <w:numPr>
          <w:ilvl w:val="0"/>
          <w:numId w:val="12"/>
        </w:numPr>
        <w:tabs>
          <w:tab w:val="clear" w:pos="720"/>
          <w:tab w:val="num" w:pos="1440"/>
        </w:tabs>
        <w:spacing w:before="120" w:after="0" w:line="264" w:lineRule="auto"/>
        <w:ind w:left="1440" w:hanging="900"/>
        <w:jc w:val="both"/>
        <w:rPr>
          <w:rFonts w:ascii="Times New Roman" w:hAnsi="Times New Roman"/>
          <w:bCs/>
        </w:rPr>
      </w:pPr>
      <w:r w:rsidRPr="00307126">
        <w:rPr>
          <w:rFonts w:ascii="Times New Roman" w:hAnsi="Times New Roman"/>
          <w:bCs/>
        </w:rPr>
        <w:t xml:space="preserve">došlo k zániku </w:t>
      </w:r>
      <w:r w:rsidR="00121A28" w:rsidRPr="00307126">
        <w:rPr>
          <w:rFonts w:ascii="Times New Roman" w:hAnsi="Times New Roman"/>
          <w:bCs/>
        </w:rPr>
        <w:t>OVZ</w:t>
      </w:r>
      <w:r w:rsidRPr="00307126">
        <w:rPr>
          <w:rFonts w:ascii="Times New Roman" w:hAnsi="Times New Roman"/>
          <w:bCs/>
        </w:rPr>
        <w:t>, ktoré sú v zmysle ods</w:t>
      </w:r>
      <w:r w:rsidR="00CE5784" w:rsidRPr="00307126">
        <w:rPr>
          <w:rFonts w:ascii="Times New Roman" w:hAnsi="Times New Roman"/>
          <w:bCs/>
        </w:rPr>
        <w:t>eku</w:t>
      </w:r>
      <w:r w:rsidRPr="00307126">
        <w:rPr>
          <w:rFonts w:ascii="Times New Roman" w:hAnsi="Times New Roman"/>
          <w:bCs/>
        </w:rPr>
        <w:t xml:space="preserve"> </w:t>
      </w:r>
      <w:r w:rsidR="00121A28" w:rsidRPr="00307126">
        <w:rPr>
          <w:rFonts w:ascii="Times New Roman" w:hAnsi="Times New Roman"/>
          <w:bCs/>
        </w:rPr>
        <w:t>6</w:t>
      </w:r>
      <w:r w:rsidRPr="00307126">
        <w:rPr>
          <w:rFonts w:ascii="Times New Roman" w:hAnsi="Times New Roman"/>
          <w:bCs/>
        </w:rPr>
        <w:t xml:space="preserve"> tohto článku prekážkou pre poskytovanie NFP zo strany Poskytovateľa, alebo</w:t>
      </w:r>
    </w:p>
    <w:p w14:paraId="2974895D" w14:textId="77777777" w:rsidR="00107570" w:rsidRPr="00307126" w:rsidRDefault="00632BF1" w:rsidP="00C87FFC">
      <w:pPr>
        <w:numPr>
          <w:ilvl w:val="0"/>
          <w:numId w:val="12"/>
        </w:numPr>
        <w:spacing w:before="120" w:after="0" w:line="264" w:lineRule="auto"/>
        <w:ind w:hanging="180"/>
        <w:jc w:val="both"/>
        <w:rPr>
          <w:rFonts w:ascii="Times New Roman" w:hAnsi="Times New Roman"/>
          <w:bCs/>
        </w:rPr>
      </w:pPr>
      <w:r w:rsidRPr="00307126">
        <w:rPr>
          <w:rFonts w:ascii="Times New Roman" w:hAnsi="Times New Roman"/>
          <w:bCs/>
        </w:rPr>
        <w:tab/>
      </w:r>
      <w:r w:rsidR="00107570" w:rsidRPr="00307126">
        <w:rPr>
          <w:rFonts w:ascii="Times New Roman" w:hAnsi="Times New Roman"/>
          <w:bCs/>
        </w:rPr>
        <w:t xml:space="preserve">odstránil </w:t>
      </w:r>
      <w:r w:rsidR="00956944" w:rsidRPr="00307126">
        <w:rPr>
          <w:rFonts w:ascii="Times New Roman" w:hAnsi="Times New Roman"/>
          <w:bCs/>
        </w:rPr>
        <w:t>N</w:t>
      </w:r>
      <w:r w:rsidR="00107570" w:rsidRPr="00307126">
        <w:rPr>
          <w:rFonts w:ascii="Times New Roman" w:hAnsi="Times New Roman"/>
          <w:bCs/>
        </w:rPr>
        <w:t>ezrovnalosť v zmysle ods</w:t>
      </w:r>
      <w:r w:rsidR="00CE5784" w:rsidRPr="00307126">
        <w:rPr>
          <w:rFonts w:ascii="Times New Roman" w:hAnsi="Times New Roman"/>
          <w:bCs/>
        </w:rPr>
        <w:t>eku</w:t>
      </w:r>
      <w:r w:rsidR="00107570" w:rsidRPr="00307126">
        <w:rPr>
          <w:rFonts w:ascii="Times New Roman" w:hAnsi="Times New Roman"/>
          <w:bCs/>
        </w:rPr>
        <w:t xml:space="preserve"> </w:t>
      </w:r>
      <w:r w:rsidR="00121A28" w:rsidRPr="00307126">
        <w:rPr>
          <w:rFonts w:ascii="Times New Roman" w:hAnsi="Times New Roman"/>
          <w:bCs/>
        </w:rPr>
        <w:t>7</w:t>
      </w:r>
      <w:r w:rsidR="00107570" w:rsidRPr="00307126">
        <w:rPr>
          <w:rFonts w:ascii="Times New Roman" w:hAnsi="Times New Roman"/>
          <w:bCs/>
        </w:rPr>
        <w:t xml:space="preserve"> tohto článku, </w:t>
      </w:r>
    </w:p>
    <w:p w14:paraId="76C68807" w14:textId="77777777" w:rsidR="00107570" w:rsidRPr="00307126" w:rsidRDefault="00107570" w:rsidP="00E05099">
      <w:pPr>
        <w:spacing w:before="120" w:line="264" w:lineRule="auto"/>
        <w:ind w:left="540"/>
        <w:jc w:val="both"/>
        <w:rPr>
          <w:rFonts w:ascii="Times New Roman" w:hAnsi="Times New Roman"/>
          <w:bCs/>
        </w:rPr>
      </w:pPr>
      <w:r w:rsidRPr="00307126">
        <w:rPr>
          <w:rFonts w:ascii="Times New Roman" w:hAnsi="Times New Roman"/>
          <w:bCs/>
        </w:rPr>
        <w:t xml:space="preserve">je povinný bezodkladne doručiť Poskytovateľovi oznámenie o odstránení zistených porušení Zmluvy </w:t>
      </w:r>
      <w:r w:rsidRPr="00307126">
        <w:rPr>
          <w:rFonts w:ascii="Times New Roman" w:hAnsi="Times New Roman"/>
        </w:rPr>
        <w:t>o poskytnutí NFP</w:t>
      </w:r>
      <w:r w:rsidRPr="00307126">
        <w:rPr>
          <w:rFonts w:ascii="Times New Roman" w:hAnsi="Times New Roman"/>
          <w:bCs/>
        </w:rPr>
        <w:t>. V prípade, ak obnoveniu poskytovania NFP Prijímateľovi nebráni iný vykonaný právny úkon alebo akákoľvek povinnosť Poskytovateľa vyplývajúca pre neho z </w:t>
      </w:r>
      <w:r w:rsidR="00121A28" w:rsidRPr="00307126">
        <w:rPr>
          <w:rFonts w:ascii="Times New Roman" w:hAnsi="Times New Roman"/>
          <w:bCs/>
        </w:rPr>
        <w:t>P</w:t>
      </w:r>
      <w:r w:rsidRPr="00307126">
        <w:rPr>
          <w:rFonts w:ascii="Times New Roman" w:hAnsi="Times New Roman"/>
          <w:bCs/>
        </w:rPr>
        <w:t>rávnych predpisov SR</w:t>
      </w:r>
      <w:r w:rsidR="00121A28" w:rsidRPr="00307126">
        <w:rPr>
          <w:rFonts w:ascii="Times New Roman" w:hAnsi="Times New Roman"/>
          <w:bCs/>
        </w:rPr>
        <w:t xml:space="preserve"> alebo</w:t>
      </w:r>
      <w:r w:rsidRPr="00307126">
        <w:rPr>
          <w:rFonts w:ascii="Times New Roman" w:hAnsi="Times New Roman"/>
          <w:bCs/>
        </w:rPr>
        <w:t xml:space="preserve"> </w:t>
      </w:r>
      <w:r w:rsidR="00121A28" w:rsidRPr="00307126">
        <w:rPr>
          <w:rFonts w:ascii="Times New Roman" w:hAnsi="Times New Roman"/>
          <w:bCs/>
        </w:rPr>
        <w:t xml:space="preserve">z </w:t>
      </w:r>
      <w:r w:rsidRPr="00307126">
        <w:rPr>
          <w:rFonts w:ascii="Times New Roman" w:hAnsi="Times New Roman"/>
          <w:bCs/>
        </w:rPr>
        <w:t>právnych aktov EÚ alebo z </w:t>
      </w:r>
      <w:r w:rsidR="00121A28" w:rsidRPr="00307126">
        <w:rPr>
          <w:rFonts w:ascii="Times New Roman" w:hAnsi="Times New Roman"/>
          <w:bCs/>
        </w:rPr>
        <w:t>P</w:t>
      </w:r>
      <w:r w:rsidRPr="00307126">
        <w:rPr>
          <w:rFonts w:ascii="Times New Roman" w:hAnsi="Times New Roman"/>
          <w:bCs/>
        </w:rPr>
        <w:t xml:space="preserve">rávnych dokumentov týkajúcich sa </w:t>
      </w:r>
      <w:r w:rsidR="00121A28" w:rsidRPr="00307126">
        <w:rPr>
          <w:rFonts w:ascii="Times New Roman" w:hAnsi="Times New Roman"/>
          <w:bCs/>
        </w:rPr>
        <w:t>N</w:t>
      </w:r>
      <w:r w:rsidRPr="00307126">
        <w:rPr>
          <w:rFonts w:ascii="Times New Roman" w:hAnsi="Times New Roman"/>
          <w:bCs/>
        </w:rPr>
        <w:t>ezrovnalostí a zároveň podľa overenia Poskytovateľa tvrdenia Prijímateľa o odstránení zistených porušení Zmluvy o poskytnutí NFP zodpovedajú skutočnosti, obnoví Poskytovateľ poskytovanie NFP Prijímateľovi. V prípade obnovenia poskytovania NFP z dôvodov uvedených v tomto odseku, písm</w:t>
      </w:r>
      <w:r w:rsidR="000D0602" w:rsidRPr="00307126">
        <w:rPr>
          <w:rFonts w:ascii="Times New Roman" w:hAnsi="Times New Roman"/>
          <w:bCs/>
        </w:rPr>
        <w:t>ená</w:t>
      </w:r>
      <w:r w:rsidRPr="00307126">
        <w:rPr>
          <w:rFonts w:ascii="Times New Roman" w:hAnsi="Times New Roman"/>
          <w:bCs/>
        </w:rPr>
        <w:t xml:space="preserve"> a) a c) </w:t>
      </w:r>
      <w:r w:rsidR="003F1EF2" w:rsidRPr="00307126">
        <w:rPr>
          <w:rFonts w:ascii="Times New Roman" w:hAnsi="Times New Roman"/>
          <w:bCs/>
        </w:rPr>
        <w:t>vyššie</w:t>
      </w:r>
      <w:r w:rsidR="00121A28" w:rsidRPr="00307126">
        <w:rPr>
          <w:rFonts w:ascii="Times New Roman" w:hAnsi="Times New Roman"/>
          <w:bCs/>
        </w:rPr>
        <w:t>,</w:t>
      </w:r>
      <w:r w:rsidR="003F1EF2" w:rsidRPr="00307126">
        <w:rPr>
          <w:rFonts w:ascii="Times New Roman" w:hAnsi="Times New Roman"/>
          <w:bCs/>
        </w:rPr>
        <w:t xml:space="preserve"> </w:t>
      </w:r>
      <w:r w:rsidRPr="00307126">
        <w:rPr>
          <w:rFonts w:ascii="Times New Roman" w:hAnsi="Times New Roman"/>
          <w:bCs/>
        </w:rPr>
        <w:t xml:space="preserve">sa doba </w:t>
      </w:r>
      <w:r w:rsidR="00121A28" w:rsidRPr="00307126">
        <w:rPr>
          <w:rFonts w:ascii="Times New Roman" w:hAnsi="Times New Roman"/>
          <w:bCs/>
        </w:rPr>
        <w:t>R</w:t>
      </w:r>
      <w:r w:rsidRPr="00307126">
        <w:rPr>
          <w:rFonts w:ascii="Times New Roman" w:hAnsi="Times New Roman"/>
          <w:bCs/>
        </w:rPr>
        <w:t xml:space="preserve">ealizácie </w:t>
      </w:r>
      <w:r w:rsidR="009C514A" w:rsidRPr="00307126">
        <w:rPr>
          <w:rFonts w:ascii="Times New Roman" w:hAnsi="Times New Roman"/>
          <w:bCs/>
        </w:rPr>
        <w:t xml:space="preserve">hlavných </w:t>
      </w:r>
      <w:r w:rsidR="00121A28" w:rsidRPr="00307126">
        <w:rPr>
          <w:rFonts w:ascii="Times New Roman" w:hAnsi="Times New Roman"/>
          <w:bCs/>
        </w:rPr>
        <w:t xml:space="preserve">aktivít </w:t>
      </w:r>
      <w:r w:rsidRPr="00307126">
        <w:rPr>
          <w:rFonts w:ascii="Times New Roman" w:hAnsi="Times New Roman"/>
          <w:bCs/>
        </w:rPr>
        <w:t>Projektu</w:t>
      </w:r>
      <w:r w:rsidRPr="00307126" w:rsidDel="00C37DAF">
        <w:rPr>
          <w:rFonts w:ascii="Times New Roman" w:hAnsi="Times New Roman"/>
          <w:bCs/>
        </w:rPr>
        <w:t xml:space="preserve"> </w:t>
      </w:r>
      <w:r w:rsidR="003F1EF2" w:rsidRPr="00307126">
        <w:rPr>
          <w:rFonts w:ascii="Times New Roman" w:hAnsi="Times New Roman"/>
          <w:bCs/>
        </w:rPr>
        <w:t xml:space="preserve">automaticky </w:t>
      </w:r>
      <w:r w:rsidRPr="00307126">
        <w:rPr>
          <w:rFonts w:ascii="Times New Roman" w:hAnsi="Times New Roman"/>
          <w:bCs/>
        </w:rPr>
        <w:t>nepredlžuje o</w:t>
      </w:r>
      <w:r w:rsidR="0036535F" w:rsidRPr="00307126">
        <w:rPr>
          <w:rFonts w:ascii="Times New Roman" w:hAnsi="Times New Roman"/>
          <w:bCs/>
        </w:rPr>
        <w:t> </w:t>
      </w:r>
      <w:r w:rsidRPr="00307126">
        <w:rPr>
          <w:rFonts w:ascii="Times New Roman" w:hAnsi="Times New Roman"/>
          <w:bCs/>
        </w:rPr>
        <w:t>dobu</w:t>
      </w:r>
      <w:r w:rsidR="0036535F" w:rsidRPr="00307126">
        <w:rPr>
          <w:rFonts w:ascii="Times New Roman" w:hAnsi="Times New Roman"/>
          <w:bCs/>
        </w:rPr>
        <w:t>,</w:t>
      </w:r>
      <w:r w:rsidRPr="00307126">
        <w:rPr>
          <w:rFonts w:ascii="Times New Roman" w:hAnsi="Times New Roman"/>
          <w:bCs/>
        </w:rPr>
        <w:t xml:space="preserve"> </w:t>
      </w:r>
      <w:r w:rsidR="009C514A" w:rsidRPr="00307126">
        <w:rPr>
          <w:rFonts w:ascii="Times New Roman" w:hAnsi="Times New Roman"/>
          <w:bCs/>
        </w:rPr>
        <w:t>počas ktorej Poskytovateľ pozastavil poskytovanie NFP a</w:t>
      </w:r>
      <w:r w:rsidRPr="00307126">
        <w:rPr>
          <w:rFonts w:ascii="Times New Roman" w:hAnsi="Times New Roman"/>
          <w:bCs/>
        </w:rPr>
        <w:t xml:space="preserve"> Prijímateľovi z tohto dôvodu nevzniká žiadne právo. </w:t>
      </w:r>
    </w:p>
    <w:p w14:paraId="395D6D2E" w14:textId="77777777" w:rsidR="00121A28" w:rsidRPr="00307126" w:rsidRDefault="00121A28" w:rsidP="00E05099">
      <w:pPr>
        <w:numPr>
          <w:ilvl w:val="1"/>
          <w:numId w:val="4"/>
        </w:numPr>
        <w:spacing w:before="120" w:after="0" w:line="264" w:lineRule="auto"/>
        <w:jc w:val="both"/>
        <w:rPr>
          <w:rFonts w:ascii="Times New Roman" w:hAnsi="Times New Roman"/>
          <w:lang w:eastAsia="sk-SK"/>
        </w:rPr>
      </w:pPr>
      <w:r w:rsidRPr="00307126">
        <w:rPr>
          <w:rFonts w:ascii="Times New Roman" w:hAnsi="Times New Roman"/>
          <w:lang w:eastAsia="sk-SK"/>
        </w:rPr>
        <w:lastRenderedPageBreak/>
        <w:t>V prípade zániku OVZ podľa ods</w:t>
      </w:r>
      <w:r w:rsidR="000D0602" w:rsidRPr="00307126">
        <w:rPr>
          <w:rFonts w:ascii="Times New Roman" w:hAnsi="Times New Roman"/>
          <w:lang w:eastAsia="sk-SK"/>
        </w:rPr>
        <w:t xml:space="preserve">eku </w:t>
      </w:r>
      <w:r w:rsidRPr="00307126">
        <w:rPr>
          <w:rFonts w:ascii="Times New Roman" w:hAnsi="Times New Roman"/>
          <w:lang w:eastAsia="sk-SK"/>
        </w:rPr>
        <w:t xml:space="preserve">6. tohto článku VZP sa Poskytovateľ zaväzuje </w:t>
      </w:r>
      <w:r w:rsidR="008C499F" w:rsidRPr="00307126">
        <w:rPr>
          <w:rFonts w:ascii="Times New Roman" w:hAnsi="Times New Roman"/>
          <w:lang w:eastAsia="sk-SK"/>
        </w:rPr>
        <w:t>B</w:t>
      </w:r>
      <w:r w:rsidR="00956D96" w:rsidRPr="00307126">
        <w:rPr>
          <w:rFonts w:ascii="Times New Roman" w:hAnsi="Times New Roman"/>
          <w:lang w:eastAsia="sk-SK"/>
        </w:rPr>
        <w:t xml:space="preserve">ezodkladne </w:t>
      </w:r>
      <w:r w:rsidRPr="00307126">
        <w:rPr>
          <w:rFonts w:ascii="Times New Roman" w:hAnsi="Times New Roman"/>
          <w:lang w:eastAsia="sk-SK"/>
        </w:rPr>
        <w:t xml:space="preserve">obnoviť poskytovanie NFP Prijímateľovi. </w:t>
      </w:r>
      <w:r w:rsidRPr="00307126">
        <w:rPr>
          <w:rFonts w:ascii="Times New Roman" w:hAnsi="Times New Roman"/>
          <w:lang w:eastAsia="sk-SK"/>
        </w:rPr>
        <w:tab/>
        <w:t xml:space="preserve"> </w:t>
      </w:r>
    </w:p>
    <w:p w14:paraId="50324245" w14:textId="77777777" w:rsidR="00107570" w:rsidRPr="00307126" w:rsidRDefault="00107570" w:rsidP="00E05099">
      <w:pPr>
        <w:numPr>
          <w:ilvl w:val="1"/>
          <w:numId w:val="4"/>
        </w:numPr>
        <w:spacing w:before="120" w:after="0" w:line="264" w:lineRule="auto"/>
        <w:ind w:left="539" w:hanging="539"/>
        <w:jc w:val="both"/>
        <w:rPr>
          <w:rFonts w:ascii="Times New Roman" w:hAnsi="Times New Roman"/>
          <w:bCs/>
        </w:rPr>
      </w:pPr>
      <w:r w:rsidRPr="00307126">
        <w:rPr>
          <w:rFonts w:ascii="Times New Roman" w:hAnsi="Times New Roman"/>
        </w:rPr>
        <w:t xml:space="preserve">V každom momente pozastavenia Realizácie </w:t>
      </w:r>
      <w:r w:rsidR="00AD032B" w:rsidRPr="00307126">
        <w:rPr>
          <w:rFonts w:ascii="Times New Roman" w:hAnsi="Times New Roman"/>
        </w:rPr>
        <w:t xml:space="preserve">hlavných </w:t>
      </w:r>
      <w:r w:rsidRPr="00307126">
        <w:rPr>
          <w:rFonts w:ascii="Times New Roman" w:hAnsi="Times New Roman"/>
        </w:rPr>
        <w:t xml:space="preserve">aktivít Projektu z dôvodov existencie prekážky, ktorá má povahu </w:t>
      </w:r>
      <w:r w:rsidR="00121A28" w:rsidRPr="00307126">
        <w:rPr>
          <w:rFonts w:ascii="Times New Roman" w:hAnsi="Times New Roman"/>
        </w:rPr>
        <w:t>OVZ</w:t>
      </w:r>
      <w:r w:rsidRPr="00307126">
        <w:rPr>
          <w:rFonts w:ascii="Times New Roman" w:hAnsi="Times New Roman"/>
        </w:rPr>
        <w:t xml:space="preserve">, je Poskytovateľ oprávnený </w:t>
      </w:r>
      <w:r w:rsidR="003F1EF2" w:rsidRPr="00307126">
        <w:rPr>
          <w:rFonts w:ascii="Times New Roman" w:hAnsi="Times New Roman"/>
        </w:rPr>
        <w:t>s</w:t>
      </w:r>
      <w:r w:rsidRPr="00307126">
        <w:rPr>
          <w:rFonts w:ascii="Times New Roman" w:hAnsi="Times New Roman"/>
        </w:rPr>
        <w:t xml:space="preserve">kontrolovať, či trvá táto prekážka, a to postupom uvedeným v tejto Zmluve o poskytnutí NFP, v </w:t>
      </w:r>
      <w:r w:rsidR="00121A28" w:rsidRPr="00307126">
        <w:rPr>
          <w:rFonts w:ascii="Times New Roman" w:hAnsi="Times New Roman"/>
          <w:bCs/>
        </w:rPr>
        <w:t>P</w:t>
      </w:r>
      <w:r w:rsidRPr="00307126">
        <w:rPr>
          <w:rFonts w:ascii="Times New Roman" w:hAnsi="Times New Roman"/>
          <w:bCs/>
        </w:rPr>
        <w:t>rávnych predpisoch SR a právnych aktoch EÚ alebo v </w:t>
      </w:r>
      <w:r w:rsidR="00121A28" w:rsidRPr="00307126">
        <w:rPr>
          <w:rFonts w:ascii="Times New Roman" w:hAnsi="Times New Roman"/>
          <w:bCs/>
        </w:rPr>
        <w:t>P</w:t>
      </w:r>
      <w:r w:rsidRPr="00307126">
        <w:rPr>
          <w:rFonts w:ascii="Times New Roman" w:hAnsi="Times New Roman"/>
          <w:bCs/>
        </w:rPr>
        <w:t>rávnych dokumentoch týkajúcich sa výkonu kontroly Prijímateľa Poskytovateľom. Na ten účel je Prijímateľ povinný na požiadanie Poskytovateľa preukázať dodržiavanie všetkých svojich povinností vyplývajúcich pre neho z </w:t>
      </w:r>
      <w:r w:rsidR="00121A28" w:rsidRPr="00307126">
        <w:rPr>
          <w:rFonts w:ascii="Times New Roman" w:hAnsi="Times New Roman"/>
          <w:bCs/>
        </w:rPr>
        <w:t>P</w:t>
      </w:r>
      <w:r w:rsidRPr="00307126">
        <w:rPr>
          <w:rFonts w:ascii="Times New Roman" w:hAnsi="Times New Roman"/>
          <w:bCs/>
        </w:rPr>
        <w:t>rávnych predpisov SR, Výzvy alebo zmluvných záväzkov týkajúcich sa plnenia podľa tejto Zmluvy o poskytovaní NFP, najmä zmluvných a iných vzťahov s Dodávateľom.</w:t>
      </w:r>
    </w:p>
    <w:p w14:paraId="332532A0" w14:textId="77777777" w:rsidR="0045542C" w:rsidRPr="00307126" w:rsidRDefault="00107570" w:rsidP="00A66B02">
      <w:pPr>
        <w:numPr>
          <w:ilvl w:val="1"/>
          <w:numId w:val="4"/>
        </w:numPr>
        <w:spacing w:before="120" w:line="264" w:lineRule="auto"/>
        <w:ind w:left="539" w:hanging="539"/>
        <w:jc w:val="both"/>
        <w:rPr>
          <w:rFonts w:ascii="Times New Roman" w:hAnsi="Times New Roman"/>
          <w:bCs/>
        </w:rPr>
      </w:pPr>
      <w:r w:rsidRPr="00307126">
        <w:rPr>
          <w:rFonts w:ascii="Times New Roman" w:hAnsi="Times New Roman"/>
          <w:bCs/>
        </w:rPr>
        <w:t xml:space="preserve">Účinky </w:t>
      </w:r>
      <w:r w:rsidR="00093490" w:rsidRPr="00307126">
        <w:rPr>
          <w:rFonts w:ascii="Times New Roman" w:hAnsi="Times New Roman"/>
          <w:bCs/>
        </w:rPr>
        <w:t>OVZ</w:t>
      </w:r>
      <w:r w:rsidRPr="00307126">
        <w:rPr>
          <w:rFonts w:ascii="Times New Roman" w:hAnsi="Times New Roman"/>
          <w:bCs/>
        </w:rPr>
        <w:t xml:space="preserve"> sú obmedzené iba na dobu, dokiaľ trvá prekážka, s ktorou sú tieto účinky spojené (§374 ods</w:t>
      </w:r>
      <w:r w:rsidR="00CE5784" w:rsidRPr="00307126">
        <w:rPr>
          <w:rFonts w:ascii="Times New Roman" w:hAnsi="Times New Roman"/>
          <w:bCs/>
        </w:rPr>
        <w:t>ek</w:t>
      </w:r>
      <w:r w:rsidRPr="00307126">
        <w:rPr>
          <w:rFonts w:ascii="Times New Roman" w:hAnsi="Times New Roman"/>
          <w:bCs/>
        </w:rPr>
        <w:t xml:space="preserve"> 3 Obchodného zákonníka). Zánik prekážky, ktorá má povahu </w:t>
      </w:r>
      <w:r w:rsidR="00121A28" w:rsidRPr="00307126">
        <w:rPr>
          <w:rFonts w:ascii="Times New Roman" w:hAnsi="Times New Roman"/>
          <w:bCs/>
        </w:rPr>
        <w:t>OVZ</w:t>
      </w:r>
      <w:r w:rsidRPr="00307126">
        <w:rPr>
          <w:rFonts w:ascii="Times New Roman" w:hAnsi="Times New Roman"/>
          <w:bCs/>
        </w:rPr>
        <w:t xml:space="preserve">, je Prijímateľ povinný jednoznačne preukázať </w:t>
      </w:r>
      <w:r w:rsidR="00963948" w:rsidRPr="00307126">
        <w:rPr>
          <w:rFonts w:ascii="Times New Roman" w:hAnsi="Times New Roman"/>
          <w:bCs/>
        </w:rPr>
        <w:t xml:space="preserve">a oznámiť </w:t>
      </w:r>
      <w:r w:rsidRPr="00307126">
        <w:rPr>
          <w:rFonts w:ascii="Times New Roman" w:hAnsi="Times New Roman"/>
          <w:bCs/>
        </w:rPr>
        <w:t xml:space="preserve">Poskytovateľovi. </w:t>
      </w:r>
    </w:p>
    <w:p w14:paraId="3513EAA2" w14:textId="77777777" w:rsidR="00107570" w:rsidRPr="00307126" w:rsidRDefault="00107570" w:rsidP="00E05099">
      <w:pPr>
        <w:spacing w:before="120" w:line="264" w:lineRule="auto"/>
        <w:jc w:val="both"/>
        <w:rPr>
          <w:rFonts w:ascii="Times New Roman" w:hAnsi="Times New Roman"/>
          <w:b/>
        </w:rPr>
      </w:pPr>
      <w:r w:rsidRPr="00307126">
        <w:rPr>
          <w:rFonts w:ascii="Times New Roman" w:hAnsi="Times New Roman"/>
          <w:b/>
        </w:rPr>
        <w:t>Článok 9</w:t>
      </w:r>
      <w:r w:rsidRPr="00307126">
        <w:rPr>
          <w:rFonts w:ascii="Times New Roman" w:hAnsi="Times New Roman"/>
          <w:b/>
        </w:rPr>
        <w:tab/>
        <w:t>UKONČENIE ZMLUVY</w:t>
      </w:r>
    </w:p>
    <w:p w14:paraId="581D1FC4" w14:textId="77777777" w:rsidR="009F466D" w:rsidRPr="00307126" w:rsidRDefault="009F466D" w:rsidP="00E05099">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Zmluvné strany sa dohodli, že Zmluvu o poskytnutí NFP je možné ukončiť riadne alebo mimoriadne. </w:t>
      </w:r>
    </w:p>
    <w:p w14:paraId="70589704" w14:textId="77777777" w:rsidR="00107570" w:rsidRPr="00307126" w:rsidRDefault="00963948" w:rsidP="00E05099">
      <w:pPr>
        <w:numPr>
          <w:ilvl w:val="0"/>
          <w:numId w:val="5"/>
        </w:numPr>
        <w:spacing w:before="120" w:after="0" w:line="264" w:lineRule="auto"/>
        <w:jc w:val="both"/>
        <w:rPr>
          <w:rFonts w:ascii="Times New Roman" w:hAnsi="Times New Roman"/>
          <w:bCs/>
        </w:rPr>
      </w:pPr>
      <w:r w:rsidRPr="00307126">
        <w:rPr>
          <w:rFonts w:ascii="Times New Roman" w:hAnsi="Times New Roman"/>
          <w:bCs/>
        </w:rPr>
        <w:t>Riadne ukončenie Zmluv</w:t>
      </w:r>
      <w:r w:rsidR="009F466D" w:rsidRPr="00307126">
        <w:rPr>
          <w:rFonts w:ascii="Times New Roman" w:hAnsi="Times New Roman"/>
          <w:bCs/>
        </w:rPr>
        <w:t>y</w:t>
      </w:r>
      <w:r w:rsidRPr="00307126">
        <w:rPr>
          <w:rFonts w:ascii="Times New Roman" w:hAnsi="Times New Roman"/>
          <w:bCs/>
        </w:rPr>
        <w:t xml:space="preserve"> o poskytnutí NFP nastane uplynutím doby trvania Zmluvy o poskytnutí NFP a zároveň splnením záväzkov oboch zmluvných strán, čo potvrdzuje schválenie </w:t>
      </w:r>
      <w:r w:rsidR="000D787C" w:rsidRPr="00307126">
        <w:rPr>
          <w:rFonts w:ascii="Times New Roman" w:hAnsi="Times New Roman"/>
          <w:bCs/>
        </w:rPr>
        <w:t xml:space="preserve">poslednej </w:t>
      </w:r>
      <w:r w:rsidRPr="00307126">
        <w:rPr>
          <w:rFonts w:ascii="Times New Roman" w:hAnsi="Times New Roman"/>
          <w:bCs/>
        </w:rPr>
        <w:t>Následnej monitorovacej správy Poskytovateľom</w:t>
      </w:r>
      <w:r w:rsidR="000D787C" w:rsidRPr="00307126">
        <w:rPr>
          <w:rFonts w:ascii="Times New Roman" w:hAnsi="Times New Roman"/>
          <w:bCs/>
        </w:rPr>
        <w:t>,</w:t>
      </w:r>
      <w:r w:rsidRPr="00307126">
        <w:rPr>
          <w:rFonts w:ascii="Times New Roman" w:hAnsi="Times New Roman"/>
          <w:bCs/>
        </w:rPr>
        <w:t xml:space="preserve"> pričom záväzky sa považujú za splnené podľa článku 7 ods</w:t>
      </w:r>
      <w:r w:rsidR="000D0602" w:rsidRPr="00307126">
        <w:rPr>
          <w:rFonts w:ascii="Times New Roman" w:hAnsi="Times New Roman"/>
          <w:bCs/>
        </w:rPr>
        <w:t>eku</w:t>
      </w:r>
      <w:r w:rsidRPr="00307126">
        <w:rPr>
          <w:rFonts w:ascii="Times New Roman" w:hAnsi="Times New Roman"/>
          <w:bCs/>
        </w:rPr>
        <w:t xml:space="preserve"> 7.2. zmluvy. </w:t>
      </w:r>
    </w:p>
    <w:p w14:paraId="11A6551D" w14:textId="77777777" w:rsidR="00107570" w:rsidRPr="00307126" w:rsidRDefault="00107570" w:rsidP="009F466D">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Mimoriadne ukončenie zmluvného vzťahu zo Zmluvy </w:t>
      </w:r>
      <w:r w:rsidRPr="00307126">
        <w:rPr>
          <w:rFonts w:ascii="Times New Roman" w:hAnsi="Times New Roman"/>
        </w:rPr>
        <w:t xml:space="preserve">o poskytnutí NFP </w:t>
      </w:r>
      <w:r w:rsidRPr="00307126">
        <w:rPr>
          <w:rFonts w:ascii="Times New Roman" w:hAnsi="Times New Roman"/>
          <w:bCs/>
        </w:rPr>
        <w:t>nastáva dohodou Zmluvných strán</w:t>
      </w:r>
      <w:r w:rsidR="00E05099" w:rsidRPr="00307126">
        <w:rPr>
          <w:rFonts w:ascii="Times New Roman" w:hAnsi="Times New Roman"/>
          <w:bCs/>
        </w:rPr>
        <w:t xml:space="preserve">, </w:t>
      </w:r>
      <w:r w:rsidRPr="00307126">
        <w:rPr>
          <w:rFonts w:ascii="Times New Roman" w:hAnsi="Times New Roman"/>
          <w:bCs/>
        </w:rPr>
        <w:t xml:space="preserve">odstúpením od Zmluvy </w:t>
      </w:r>
      <w:r w:rsidRPr="00307126">
        <w:rPr>
          <w:rFonts w:ascii="Times New Roman" w:hAnsi="Times New Roman"/>
        </w:rPr>
        <w:t>o poskytnutí NFP</w:t>
      </w:r>
      <w:r w:rsidR="00E05099" w:rsidRPr="00307126">
        <w:rPr>
          <w:rFonts w:ascii="Times New Roman" w:hAnsi="Times New Roman"/>
        </w:rPr>
        <w:t xml:space="preserve"> alebo </w:t>
      </w:r>
      <w:r w:rsidR="00E05099" w:rsidRPr="00307126">
        <w:rPr>
          <w:rFonts w:ascii="Times New Roman" w:hAnsi="Times New Roman"/>
          <w:bCs/>
        </w:rPr>
        <w:t>výpoveďou Zmluvy o poskytnutí NFP zo strany Prijímateľa</w:t>
      </w:r>
      <w:r w:rsidRPr="00307126">
        <w:rPr>
          <w:rFonts w:ascii="Times New Roman" w:hAnsi="Times New Roman"/>
          <w:bCs/>
        </w:rPr>
        <w:t>.</w:t>
      </w:r>
    </w:p>
    <w:p w14:paraId="351BF94D" w14:textId="77777777" w:rsidR="00107570" w:rsidRPr="00307126" w:rsidRDefault="00107570" w:rsidP="009F466D">
      <w:pPr>
        <w:numPr>
          <w:ilvl w:val="0"/>
          <w:numId w:val="5"/>
        </w:numPr>
        <w:spacing w:before="120" w:after="0" w:line="264" w:lineRule="auto"/>
        <w:jc w:val="both"/>
        <w:rPr>
          <w:rFonts w:ascii="Times New Roman" w:hAnsi="Times New Roman"/>
          <w:bCs/>
        </w:rPr>
      </w:pPr>
      <w:r w:rsidRPr="00307126">
        <w:rPr>
          <w:rFonts w:ascii="Times New Roman" w:hAnsi="Times New Roman"/>
          <w:bCs/>
        </w:rPr>
        <w:t xml:space="preserve">Od Zmluvy </w:t>
      </w:r>
      <w:r w:rsidRPr="00307126">
        <w:rPr>
          <w:rFonts w:ascii="Times New Roman" w:hAnsi="Times New Roman"/>
        </w:rPr>
        <w:t xml:space="preserve">o poskytnutí NFP </w:t>
      </w:r>
      <w:r w:rsidRPr="00307126">
        <w:rPr>
          <w:rFonts w:ascii="Times New Roman" w:hAnsi="Times New Roman"/>
          <w:bCs/>
        </w:rPr>
        <w:t xml:space="preserve">môže Prijímateľ alebo Poskytovateľ odstúpiť v prípadoch podstatného porušenia Zmluvy </w:t>
      </w:r>
      <w:r w:rsidRPr="00307126">
        <w:rPr>
          <w:rFonts w:ascii="Times New Roman" w:hAnsi="Times New Roman"/>
        </w:rPr>
        <w:t>o poskytnutí NFP</w:t>
      </w:r>
      <w:r w:rsidR="00E1237D" w:rsidRPr="00307126">
        <w:rPr>
          <w:rFonts w:ascii="Times New Roman" w:hAnsi="Times New Roman"/>
        </w:rPr>
        <w:t xml:space="preserve"> druhou Zmluvnou stranou</w:t>
      </w:r>
      <w:r w:rsidRPr="00307126">
        <w:rPr>
          <w:rFonts w:ascii="Times New Roman" w:hAnsi="Times New Roman"/>
          <w:bCs/>
        </w:rPr>
        <w:t xml:space="preserve">, nepodstatného porušenia Zmluvy </w:t>
      </w:r>
      <w:r w:rsidRPr="00307126">
        <w:rPr>
          <w:rFonts w:ascii="Times New Roman" w:hAnsi="Times New Roman"/>
        </w:rPr>
        <w:t>o poskytnutí NFP</w:t>
      </w:r>
      <w:r w:rsidRPr="00307126">
        <w:rPr>
          <w:rFonts w:ascii="Times New Roman" w:hAnsi="Times New Roman"/>
          <w:bCs/>
        </w:rPr>
        <w:t xml:space="preserve"> </w:t>
      </w:r>
      <w:r w:rsidR="00E1237D" w:rsidRPr="00307126">
        <w:rPr>
          <w:rFonts w:ascii="Times New Roman" w:hAnsi="Times New Roman"/>
        </w:rPr>
        <w:t>druhou Zmluvnou stranou</w:t>
      </w:r>
      <w:r w:rsidR="00E1237D" w:rsidRPr="00307126">
        <w:rPr>
          <w:rFonts w:ascii="Times New Roman" w:hAnsi="Times New Roman"/>
          <w:bCs/>
        </w:rPr>
        <w:t xml:space="preserve"> </w:t>
      </w:r>
      <w:r w:rsidRPr="00307126">
        <w:rPr>
          <w:rFonts w:ascii="Times New Roman" w:hAnsi="Times New Roman"/>
          <w:bCs/>
        </w:rPr>
        <w:t xml:space="preserve">a ďalej v prípadoch, ktoré ustanovuje Zmluva </w:t>
      </w:r>
      <w:r w:rsidRPr="00307126">
        <w:rPr>
          <w:rFonts w:ascii="Times New Roman" w:hAnsi="Times New Roman"/>
        </w:rPr>
        <w:t>o poskytnutí NFP</w:t>
      </w:r>
      <w:r w:rsidRPr="00307126">
        <w:rPr>
          <w:rFonts w:ascii="Times New Roman" w:hAnsi="Times New Roman"/>
          <w:bCs/>
        </w:rPr>
        <w:t xml:space="preserve"> alebo </w:t>
      </w:r>
      <w:r w:rsidR="00FF3C89" w:rsidRPr="00307126">
        <w:rPr>
          <w:rFonts w:ascii="Times New Roman" w:hAnsi="Times New Roman"/>
          <w:bCs/>
        </w:rPr>
        <w:t>P</w:t>
      </w:r>
      <w:r w:rsidRPr="00307126">
        <w:rPr>
          <w:rFonts w:ascii="Times New Roman" w:hAnsi="Times New Roman"/>
          <w:bCs/>
        </w:rPr>
        <w:t>rávne predpisy SR a právne akty EÚ</w:t>
      </w:r>
      <w:r w:rsidR="006A7F87" w:rsidRPr="00307126">
        <w:rPr>
          <w:rFonts w:ascii="Times New Roman" w:hAnsi="Times New Roman"/>
          <w:bCs/>
        </w:rPr>
        <w:t xml:space="preserve">. </w:t>
      </w:r>
      <w:r w:rsidR="009F466D" w:rsidRPr="00307126">
        <w:rPr>
          <w:rFonts w:ascii="Times New Roman" w:hAnsi="Times New Roman"/>
          <w:bCs/>
        </w:rPr>
        <w:t xml:space="preserve">Zmluvné strany </w:t>
      </w:r>
      <w:r w:rsidR="006A7F87" w:rsidRPr="00307126">
        <w:rPr>
          <w:rFonts w:ascii="Times New Roman" w:hAnsi="Times New Roman"/>
          <w:bCs/>
        </w:rPr>
        <w:t xml:space="preserve">sa </w:t>
      </w:r>
      <w:r w:rsidR="009F466D" w:rsidRPr="00307126">
        <w:rPr>
          <w:rFonts w:ascii="Times New Roman" w:hAnsi="Times New Roman"/>
          <w:bCs/>
        </w:rPr>
        <w:t>dohodli, že pre odstúpenie od Zmluvy o poskytnutí NFP platia všeobecn</w:t>
      </w:r>
      <w:r w:rsidR="006A7F87" w:rsidRPr="00307126">
        <w:rPr>
          <w:rFonts w:ascii="Times New Roman" w:hAnsi="Times New Roman"/>
          <w:bCs/>
        </w:rPr>
        <w:t>é</w:t>
      </w:r>
      <w:r w:rsidR="009F466D" w:rsidRPr="00307126">
        <w:rPr>
          <w:rFonts w:ascii="Times New Roman" w:hAnsi="Times New Roman"/>
          <w:bCs/>
        </w:rPr>
        <w:t xml:space="preserve"> ustanovenia Obchodného zákonníka o odstúpení od zmluvy (§344 a </w:t>
      </w:r>
      <w:proofErr w:type="spellStart"/>
      <w:r w:rsidR="009F466D" w:rsidRPr="00307126">
        <w:rPr>
          <w:rFonts w:ascii="Times New Roman" w:hAnsi="Times New Roman"/>
          <w:bCs/>
        </w:rPr>
        <w:t>nasl</w:t>
      </w:r>
      <w:proofErr w:type="spellEnd"/>
      <w:r w:rsidR="009F466D" w:rsidRPr="00307126">
        <w:rPr>
          <w:rFonts w:ascii="Times New Roman" w:hAnsi="Times New Roman"/>
          <w:bCs/>
        </w:rPr>
        <w:t>. Obch. zák.)</w:t>
      </w:r>
      <w:r w:rsidR="006A7F87" w:rsidRPr="00307126">
        <w:rPr>
          <w:rFonts w:ascii="Times New Roman" w:hAnsi="Times New Roman"/>
          <w:bCs/>
        </w:rPr>
        <w:t xml:space="preserve">, ak nie je v Zmluve o poskytnutí NFP uvedené osobitné dojednanie Zmluvných strán, ktorým sa </w:t>
      </w:r>
      <w:r w:rsidR="009F466D" w:rsidRPr="00307126">
        <w:rPr>
          <w:rFonts w:ascii="Times New Roman" w:hAnsi="Times New Roman"/>
          <w:bCs/>
        </w:rPr>
        <w:t>nahrádzajú zákonné ustanovenia</w:t>
      </w:r>
      <w:r w:rsidR="006A7F87" w:rsidRPr="00307126">
        <w:rPr>
          <w:rFonts w:ascii="Times New Roman" w:hAnsi="Times New Roman"/>
          <w:bCs/>
        </w:rPr>
        <w:t>. Zmluvné strany sa osobitne dohodli, že</w:t>
      </w:r>
      <w:r w:rsidR="009F466D" w:rsidRPr="00307126">
        <w:rPr>
          <w:rFonts w:ascii="Times New Roman" w:hAnsi="Times New Roman"/>
          <w:bCs/>
        </w:rPr>
        <w:t xml:space="preserve">: </w:t>
      </w:r>
    </w:p>
    <w:p w14:paraId="0D37C88E"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Porušenie Zmluvy </w:t>
      </w:r>
      <w:r w:rsidRPr="00307126">
        <w:rPr>
          <w:rFonts w:ascii="Times New Roman" w:hAnsi="Times New Roman"/>
        </w:rPr>
        <w:t xml:space="preserve">o poskytnutí NFP </w:t>
      </w:r>
      <w:r w:rsidRPr="00307126">
        <w:rPr>
          <w:rFonts w:ascii="Times New Roman" w:hAnsi="Times New Roman"/>
          <w:bCs/>
        </w:rPr>
        <w:t xml:space="preserve">je podstatné, ak strana porušujúca Zmluvu </w:t>
      </w:r>
      <w:r w:rsidRPr="00307126">
        <w:rPr>
          <w:rFonts w:ascii="Times New Roman" w:hAnsi="Times New Roman"/>
        </w:rPr>
        <w:t xml:space="preserve">o poskytnutí NFP </w:t>
      </w:r>
      <w:r w:rsidRPr="00307126">
        <w:rPr>
          <w:rFonts w:ascii="Times New Roman" w:hAnsi="Times New Roman"/>
          <w:bCs/>
        </w:rPr>
        <w:t xml:space="preserve">vedela v čase uzavretia Zmluvy </w:t>
      </w:r>
      <w:r w:rsidRPr="00307126">
        <w:rPr>
          <w:rFonts w:ascii="Times New Roman" w:hAnsi="Times New Roman"/>
        </w:rPr>
        <w:t xml:space="preserve">o poskytnutí NFP </w:t>
      </w:r>
      <w:r w:rsidRPr="00307126">
        <w:rPr>
          <w:rFonts w:ascii="Times New Roman" w:hAnsi="Times New Roman"/>
          <w:bCs/>
        </w:rPr>
        <w:t xml:space="preserve">alebo v tomto čase bolo rozumné predvídať s prihliadnutím na účel Zmluvy </w:t>
      </w:r>
      <w:r w:rsidRPr="00307126">
        <w:rPr>
          <w:rFonts w:ascii="Times New Roman" w:hAnsi="Times New Roman"/>
        </w:rPr>
        <w:t>o poskytnutí NFP</w:t>
      </w:r>
      <w:r w:rsidRPr="00307126">
        <w:rPr>
          <w:rFonts w:ascii="Times New Roman" w:hAnsi="Times New Roman"/>
          <w:bCs/>
        </w:rPr>
        <w:t xml:space="preserve">, ktorý vyplynul z jej obsahu alebo z okolností, za ktorých bola Zmluva </w:t>
      </w:r>
      <w:r w:rsidRPr="00307126">
        <w:rPr>
          <w:rFonts w:ascii="Times New Roman" w:hAnsi="Times New Roman"/>
        </w:rPr>
        <w:t xml:space="preserve">o poskytnutí NFP </w:t>
      </w:r>
      <w:r w:rsidRPr="00307126">
        <w:rPr>
          <w:rFonts w:ascii="Times New Roman" w:hAnsi="Times New Roman"/>
          <w:bCs/>
        </w:rPr>
        <w:t xml:space="preserve">uzavretá, že druhá Zmluvná strana nebude mať záujem na plnení povinností pri takom porušení Zmluvy </w:t>
      </w:r>
      <w:r w:rsidRPr="00307126">
        <w:rPr>
          <w:rFonts w:ascii="Times New Roman" w:hAnsi="Times New Roman"/>
        </w:rPr>
        <w:t xml:space="preserve">o poskytnutí NFP </w:t>
      </w:r>
      <w:r w:rsidRPr="00307126">
        <w:rPr>
          <w:rFonts w:ascii="Times New Roman" w:hAnsi="Times New Roman"/>
          <w:bCs/>
        </w:rPr>
        <w:t xml:space="preserve">alebo v prípadoch, ak tak ustanovuje Zmluva </w:t>
      </w:r>
      <w:r w:rsidRPr="00307126">
        <w:rPr>
          <w:rFonts w:ascii="Times New Roman" w:hAnsi="Times New Roman"/>
        </w:rPr>
        <w:t>o poskytnutí NFP</w:t>
      </w:r>
      <w:r w:rsidRPr="00307126">
        <w:rPr>
          <w:rFonts w:ascii="Times New Roman" w:hAnsi="Times New Roman"/>
          <w:bCs/>
        </w:rPr>
        <w:t xml:space="preserve">. </w:t>
      </w:r>
    </w:p>
    <w:p w14:paraId="3015B14D"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Na účely Zmluvy </w:t>
      </w:r>
      <w:r w:rsidRPr="00307126">
        <w:rPr>
          <w:rFonts w:ascii="Times New Roman" w:hAnsi="Times New Roman"/>
        </w:rPr>
        <w:t xml:space="preserve">o poskytnutí NFP </w:t>
      </w:r>
      <w:r w:rsidRPr="00307126">
        <w:rPr>
          <w:rFonts w:ascii="Times New Roman" w:hAnsi="Times New Roman"/>
          <w:bCs/>
        </w:rPr>
        <w:t xml:space="preserve">sa za podstatné porušenie Zmluvy </w:t>
      </w:r>
      <w:r w:rsidRPr="00307126">
        <w:rPr>
          <w:rFonts w:ascii="Times New Roman" w:hAnsi="Times New Roman"/>
        </w:rPr>
        <w:t xml:space="preserve">o poskytnutí NFP </w:t>
      </w:r>
      <w:r w:rsidRPr="00307126">
        <w:rPr>
          <w:rFonts w:ascii="Times New Roman" w:hAnsi="Times New Roman"/>
          <w:bCs/>
        </w:rPr>
        <w:t>zo strany Prijímateľa považuje najmä:</w:t>
      </w:r>
    </w:p>
    <w:p w14:paraId="4B3F95E9"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vznik takých okolností na strane Prijímateľa, v dôsledku ktorých bude zmarené dosiahnutie účelu Zmluvy </w:t>
      </w:r>
      <w:r w:rsidRPr="00307126">
        <w:rPr>
          <w:rFonts w:ascii="Times New Roman" w:hAnsi="Times New Roman"/>
        </w:rPr>
        <w:t xml:space="preserve">o poskytnutí NFP </w:t>
      </w:r>
      <w:r w:rsidRPr="00307126">
        <w:rPr>
          <w:rFonts w:ascii="Times New Roman" w:hAnsi="Times New Roman"/>
          <w:bCs/>
        </w:rPr>
        <w:t>a/alebo cieľa Projektu a súčasne nepôjde o OVZ,</w:t>
      </w:r>
    </w:p>
    <w:p w14:paraId="6166FBA9"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lastRenderedPageBreak/>
        <w:t>vznik Podstatnej zmeny Projektu, a to v zmysle podmienok uvedených v Zmluve o poskytnutí NFP (najmä v </w:t>
      </w:r>
      <w:r w:rsidR="000678BB" w:rsidRPr="00307126">
        <w:rPr>
          <w:rFonts w:ascii="Times New Roman" w:hAnsi="Times New Roman"/>
          <w:bCs/>
        </w:rPr>
        <w:t>článku</w:t>
      </w:r>
      <w:r w:rsidRPr="00307126">
        <w:rPr>
          <w:rFonts w:ascii="Times New Roman" w:hAnsi="Times New Roman"/>
          <w:bCs/>
        </w:rPr>
        <w:t xml:space="preserve"> 6 zmluvy, v </w:t>
      </w:r>
      <w:r w:rsidR="000678BB" w:rsidRPr="00307126">
        <w:rPr>
          <w:rFonts w:ascii="Times New Roman" w:hAnsi="Times New Roman"/>
          <w:bCs/>
        </w:rPr>
        <w:t>článku</w:t>
      </w:r>
      <w:r w:rsidRPr="00307126">
        <w:rPr>
          <w:rFonts w:ascii="Times New Roman" w:hAnsi="Times New Roman"/>
          <w:bCs/>
        </w:rPr>
        <w:t xml:space="preserve"> </w:t>
      </w:r>
      <w:r w:rsidR="00477624" w:rsidRPr="00307126">
        <w:rPr>
          <w:rFonts w:ascii="Times New Roman" w:hAnsi="Times New Roman"/>
          <w:bCs/>
        </w:rPr>
        <w:t xml:space="preserve">1, v článku </w:t>
      </w:r>
      <w:r w:rsidRPr="00307126">
        <w:rPr>
          <w:rFonts w:ascii="Times New Roman" w:hAnsi="Times New Roman"/>
          <w:bCs/>
        </w:rPr>
        <w:t>2 ods</w:t>
      </w:r>
      <w:r w:rsidR="00CE5784" w:rsidRPr="00307126">
        <w:rPr>
          <w:rFonts w:ascii="Times New Roman" w:hAnsi="Times New Roman"/>
          <w:bCs/>
        </w:rPr>
        <w:t>eky</w:t>
      </w:r>
      <w:r w:rsidRPr="00307126">
        <w:rPr>
          <w:rFonts w:ascii="Times New Roman" w:hAnsi="Times New Roman"/>
          <w:bCs/>
        </w:rPr>
        <w:t xml:space="preserve"> 3</w:t>
      </w:r>
      <w:r w:rsidR="00477624" w:rsidRPr="00307126">
        <w:rPr>
          <w:rFonts w:ascii="Times New Roman" w:hAnsi="Times New Roman"/>
          <w:bCs/>
        </w:rPr>
        <w:t xml:space="preserve"> až 5</w:t>
      </w:r>
      <w:r w:rsidRPr="00307126">
        <w:rPr>
          <w:rFonts w:ascii="Times New Roman" w:hAnsi="Times New Roman"/>
          <w:bCs/>
        </w:rPr>
        <w:t xml:space="preserve"> a v </w:t>
      </w:r>
      <w:r w:rsidR="000678BB" w:rsidRPr="00307126">
        <w:rPr>
          <w:rFonts w:ascii="Times New Roman" w:hAnsi="Times New Roman"/>
          <w:bCs/>
        </w:rPr>
        <w:t>článku</w:t>
      </w:r>
      <w:r w:rsidRPr="00307126">
        <w:rPr>
          <w:rFonts w:ascii="Times New Roman" w:hAnsi="Times New Roman"/>
          <w:bCs/>
        </w:rPr>
        <w:t xml:space="preserve"> 6 ods</w:t>
      </w:r>
      <w:r w:rsidR="00CE5784" w:rsidRPr="00307126">
        <w:rPr>
          <w:rFonts w:ascii="Times New Roman" w:hAnsi="Times New Roman"/>
          <w:bCs/>
        </w:rPr>
        <w:t>ek</w:t>
      </w:r>
      <w:r w:rsidRPr="00307126">
        <w:rPr>
          <w:rFonts w:ascii="Times New Roman" w:hAnsi="Times New Roman"/>
          <w:bCs/>
        </w:rPr>
        <w:t xml:space="preserve"> 4 VZP) ako aj v zmysle všeobecného nariadenia a Právnych dokumentov, ktoré boli vydané pre aplikáciu Podstatnej zmeny zo strany </w:t>
      </w:r>
      <w:r w:rsidR="004D575F" w:rsidRPr="00307126">
        <w:rPr>
          <w:rFonts w:ascii="Times New Roman" w:hAnsi="Times New Roman"/>
          <w:bCs/>
        </w:rPr>
        <w:t>Orgánov zapojených do riadenia, auditu a kontroly EŠIF vrátane finančného riadenia</w:t>
      </w:r>
      <w:r w:rsidRPr="00307126">
        <w:rPr>
          <w:rFonts w:ascii="Times New Roman" w:hAnsi="Times New Roman"/>
        </w:rPr>
        <w:t xml:space="preserve">, ak boli Zverejnené,  </w:t>
      </w:r>
    </w:p>
    <w:p w14:paraId="46D17170" w14:textId="77777777" w:rsidR="009F466D" w:rsidRPr="00307126" w:rsidRDefault="005B3FBA"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nesplnenie alebo </w:t>
      </w:r>
      <w:r w:rsidR="009F466D" w:rsidRPr="00307126">
        <w:rPr>
          <w:rFonts w:ascii="Times New Roman" w:hAnsi="Times New Roman"/>
        </w:rPr>
        <w:t xml:space="preserve">porušenie podmienok poskytnutia príspevku, ktoré sú uvedené vo Výzve; za podstatné porušenie zmluvy sa nepovažuje, ak konkrétna podmienka poskytnutia </w:t>
      </w:r>
      <w:r w:rsidR="00F1132B" w:rsidRPr="00307126">
        <w:rPr>
          <w:rFonts w:ascii="Times New Roman" w:hAnsi="Times New Roman"/>
        </w:rPr>
        <w:t>príspevku</w:t>
      </w:r>
      <w:r w:rsidR="009F466D" w:rsidRPr="00307126">
        <w:rPr>
          <w:rFonts w:ascii="Times New Roman" w:hAnsi="Times New Roman"/>
        </w:rPr>
        <w:t xml:space="preserve"> zostáva z objektívneho hľadiska splnená, ale iným spôsobom, ako bolo uvedené v Schválenej žiadosti o NFP, </w:t>
      </w:r>
    </w:p>
    <w:p w14:paraId="6BF9B6DE"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porušenie oznamovacej povinnosti Prijímateľom podľa </w:t>
      </w:r>
      <w:r w:rsidR="000678BB" w:rsidRPr="00307126">
        <w:rPr>
          <w:rFonts w:ascii="Times New Roman" w:hAnsi="Times New Roman"/>
        </w:rPr>
        <w:t>článku</w:t>
      </w:r>
      <w:r w:rsidRPr="00307126">
        <w:rPr>
          <w:rFonts w:ascii="Times New Roman" w:hAnsi="Times New Roman"/>
        </w:rPr>
        <w:t xml:space="preserve"> 6 ods</w:t>
      </w:r>
      <w:r w:rsidR="00CE5784" w:rsidRPr="00307126">
        <w:rPr>
          <w:rFonts w:ascii="Times New Roman" w:hAnsi="Times New Roman"/>
        </w:rPr>
        <w:t>ek</w:t>
      </w:r>
      <w:r w:rsidRPr="00307126">
        <w:rPr>
          <w:rFonts w:ascii="Times New Roman" w:hAnsi="Times New Roman"/>
        </w:rPr>
        <w:t xml:space="preserve"> 6.1 zmluvy, ak udalosť alebo skutočnosť, ktorú Prijímateľ neoznámil, je v zmysle ustanovení tejto Zmluvy považovaná za podstatné porušenie zmluvy alebo </w:t>
      </w:r>
      <w:r w:rsidR="002F704E" w:rsidRPr="00307126">
        <w:rPr>
          <w:rFonts w:ascii="Times New Roman" w:hAnsi="Times New Roman"/>
        </w:rPr>
        <w:t xml:space="preserve">ak nie je považovaná za podstatné porušenie zmluvy, </w:t>
      </w:r>
      <w:r w:rsidRPr="00307126">
        <w:rPr>
          <w:rFonts w:ascii="Times New Roman" w:hAnsi="Times New Roman"/>
        </w:rPr>
        <w:t>má tak závažne negatívny dopad na Realizáciu aktivít Projektu</w:t>
      </w:r>
      <w:r w:rsidR="002F704E" w:rsidRPr="00307126">
        <w:rPr>
          <w:rFonts w:ascii="Times New Roman" w:hAnsi="Times New Roman"/>
        </w:rPr>
        <w:t xml:space="preserve"> </w:t>
      </w:r>
      <w:r w:rsidR="004D7351" w:rsidRPr="00307126">
        <w:rPr>
          <w:rFonts w:ascii="Times New Roman" w:hAnsi="Times New Roman"/>
        </w:rPr>
        <w:t>a/alebo</w:t>
      </w:r>
      <w:r w:rsidRPr="00307126">
        <w:rPr>
          <w:rFonts w:ascii="Times New Roman" w:hAnsi="Times New Roman"/>
        </w:rPr>
        <w:t xml:space="preserve"> Udržateľnosť Projektu</w:t>
      </w:r>
      <w:r w:rsidR="002F704E" w:rsidRPr="00307126">
        <w:rPr>
          <w:rFonts w:ascii="Times New Roman" w:hAnsi="Times New Roman"/>
        </w:rPr>
        <w:t xml:space="preserve"> </w:t>
      </w:r>
      <w:r w:rsidR="004D7351" w:rsidRPr="00307126">
        <w:rPr>
          <w:rFonts w:ascii="Times New Roman" w:hAnsi="Times New Roman"/>
        </w:rPr>
        <w:t>a/alebo</w:t>
      </w:r>
      <w:r w:rsidR="002F704E" w:rsidRPr="00307126">
        <w:rPr>
          <w:rFonts w:ascii="Times New Roman" w:hAnsi="Times New Roman"/>
        </w:rPr>
        <w:t xml:space="preserve"> </w:t>
      </w:r>
      <w:r w:rsidRPr="00307126">
        <w:rPr>
          <w:rFonts w:ascii="Times New Roman" w:hAnsi="Times New Roman"/>
        </w:rPr>
        <w:t xml:space="preserve">účel Zmluvy o poskytnutí NFP alebo cieľ Projektu, že ju (ich) nemožno napraviť, </w:t>
      </w:r>
    </w:p>
    <w:p w14:paraId="65E9530A" w14:textId="77777777" w:rsidR="009F466D" w:rsidRPr="00773D77" w:rsidRDefault="009F466D" w:rsidP="00291178">
      <w:pPr>
        <w:numPr>
          <w:ilvl w:val="2"/>
          <w:numId w:val="5"/>
        </w:numPr>
        <w:spacing w:before="120" w:after="0" w:line="264" w:lineRule="auto"/>
        <w:jc w:val="both"/>
        <w:rPr>
          <w:rFonts w:ascii="Times New Roman" w:hAnsi="Times New Roman"/>
          <w:b/>
        </w:rPr>
      </w:pPr>
      <w:r w:rsidRPr="00307126">
        <w:rPr>
          <w:rFonts w:ascii="Times New Roman" w:hAnsi="Times New Roman"/>
          <w:bCs/>
        </w:rPr>
        <w:t xml:space="preserve">poskytnutie nepravdivých alebo zavádzajúcich informácií Poskytovateľovi v súvislosti so Zmluvou </w:t>
      </w:r>
      <w:r w:rsidRPr="00307126">
        <w:rPr>
          <w:rFonts w:ascii="Times New Roman" w:hAnsi="Times New Roman"/>
        </w:rPr>
        <w:t xml:space="preserve">o poskytnutí NFP </w:t>
      </w:r>
      <w:r w:rsidRPr="00307126">
        <w:rPr>
          <w:rFonts w:ascii="Times New Roman" w:hAnsi="Times New Roman"/>
          <w:bCs/>
        </w:rPr>
        <w:t xml:space="preserve">počas </w:t>
      </w:r>
      <w:r w:rsidR="00597DFC" w:rsidRPr="00307126">
        <w:rPr>
          <w:rFonts w:ascii="Times New Roman" w:hAnsi="Times New Roman"/>
          <w:bCs/>
        </w:rPr>
        <w:t xml:space="preserve">účinnosti </w:t>
      </w:r>
      <w:r w:rsidRPr="00307126">
        <w:rPr>
          <w:rFonts w:ascii="Times New Roman" w:hAnsi="Times New Roman"/>
          <w:bCs/>
        </w:rPr>
        <w:t xml:space="preserve">Zmluvy </w:t>
      </w:r>
      <w:r w:rsidRPr="00307126">
        <w:rPr>
          <w:rFonts w:ascii="Times New Roman" w:hAnsi="Times New Roman"/>
        </w:rPr>
        <w:t>o poskytnutí NFP</w:t>
      </w:r>
      <w:r w:rsidRPr="00307126">
        <w:rPr>
          <w:rFonts w:ascii="Times New Roman" w:hAnsi="Times New Roman"/>
          <w:bCs/>
        </w:rPr>
        <w:t xml:space="preserve"> ako aj v čase od podania Žiadosti o NFP Poskytovateľovi,</w:t>
      </w:r>
      <w:r w:rsidR="000D787C" w:rsidRPr="00307126">
        <w:rPr>
          <w:rFonts w:ascii="Times New Roman" w:hAnsi="Times New Roman"/>
          <w:bCs/>
        </w:rPr>
        <w:t xml:space="preserve"> kto</w:t>
      </w:r>
      <w:r w:rsidR="007F6C8D" w:rsidRPr="00307126">
        <w:rPr>
          <w:rFonts w:ascii="Times New Roman" w:hAnsi="Times New Roman"/>
          <w:bCs/>
        </w:rPr>
        <w:t xml:space="preserve">rých spoločným základom je skutočnosť, že Prijímateľ nekonal dobromyseľne alebo </w:t>
      </w:r>
      <w:r w:rsidR="00DD7DAF" w:rsidRPr="00307126">
        <w:rPr>
          <w:rFonts w:ascii="Times New Roman" w:hAnsi="Times New Roman"/>
          <w:bCs/>
        </w:rPr>
        <w:t xml:space="preserve">v súvislosti s týmito informáciami </w:t>
      </w:r>
      <w:r w:rsidR="007F6C8D" w:rsidRPr="00307126">
        <w:rPr>
          <w:rFonts w:ascii="Times New Roman" w:hAnsi="Times New Roman"/>
          <w:bCs/>
        </w:rPr>
        <w:t xml:space="preserve">Prijímateľ vykonal úkon v súvislosti s Projektom, ktorý by v súlade so Zmluvou o poskytnutí NFP pri poskytnutí pravdivých údajov </w:t>
      </w:r>
      <w:r w:rsidR="003A58E3" w:rsidRPr="00307126">
        <w:rPr>
          <w:rFonts w:ascii="Times New Roman" w:hAnsi="Times New Roman"/>
          <w:bCs/>
        </w:rPr>
        <w:t xml:space="preserve">nebol oprávnený </w:t>
      </w:r>
      <w:r w:rsidR="007F6C8D" w:rsidRPr="00307126">
        <w:rPr>
          <w:rFonts w:ascii="Times New Roman" w:hAnsi="Times New Roman"/>
          <w:bCs/>
        </w:rPr>
        <w:t>vykonať, alebo by ho musel vykonať inak</w:t>
      </w:r>
      <w:r w:rsidR="00DD7DAF" w:rsidRPr="00307126">
        <w:rPr>
          <w:rFonts w:ascii="Times New Roman" w:hAnsi="Times New Roman"/>
          <w:bCs/>
        </w:rPr>
        <w:t>,</w:t>
      </w:r>
      <w:r w:rsidR="003A58E3" w:rsidRPr="00307126">
        <w:rPr>
          <w:rFonts w:ascii="Times New Roman" w:hAnsi="Times New Roman"/>
          <w:bCs/>
        </w:rPr>
        <w:t xml:space="preserve"> alebo</w:t>
      </w:r>
      <w:r w:rsidR="00DD7DAF" w:rsidRPr="00307126">
        <w:rPr>
          <w:rFonts w:ascii="Times New Roman" w:hAnsi="Times New Roman"/>
          <w:bCs/>
        </w:rPr>
        <w:t xml:space="preserve"> na základe takto poskytnutých informácii</w:t>
      </w:r>
      <w:r w:rsidR="003A58E3" w:rsidRPr="00307126">
        <w:rPr>
          <w:rFonts w:ascii="Times New Roman" w:hAnsi="Times New Roman"/>
          <w:bCs/>
        </w:rPr>
        <w:t xml:space="preserve"> Poskytovateľ vykonal úkon v súvislosti s Projektom, ktorý by inak nevykonal</w:t>
      </w:r>
      <w:r w:rsidR="00291178" w:rsidRPr="00307126">
        <w:rPr>
          <w:rFonts w:ascii="Times New Roman" w:hAnsi="Times New Roman"/>
          <w:bCs/>
        </w:rPr>
        <w:t>; takýmto konaním je aj uvedenie nepravdivých alebo zavádzajúcich informácií p</w:t>
      </w:r>
      <w:r w:rsidR="00AA26FF" w:rsidRPr="00307126">
        <w:rPr>
          <w:rFonts w:ascii="Times New Roman" w:hAnsi="Times New Roman"/>
          <w:bCs/>
        </w:rPr>
        <w:t>re účely určenia výšky NFP pri P</w:t>
      </w:r>
      <w:r w:rsidR="00291178" w:rsidRPr="00307126">
        <w:rPr>
          <w:rFonts w:ascii="Times New Roman" w:hAnsi="Times New Roman"/>
          <w:bCs/>
        </w:rPr>
        <w:t>rojektoch generujúcich príjem;</w:t>
      </w:r>
    </w:p>
    <w:p w14:paraId="43239228" w14:textId="77777777" w:rsidR="00403342" w:rsidRPr="00307126" w:rsidRDefault="003F60D7"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ak Prijímateľ nezačne s Realizáciou hlavných aktivít Projektu ani v lehote 3 mesiacov od termínu uvedeného v Prílohe č. 2 Zmluvy o poskytnutí NFP vyjadrujúceho začiatok prvej hlavnej Aktivity a súčasne ak Prijímateľ nepožiada o zmenu Zmluvy o poskytnutí NFP podľa </w:t>
      </w:r>
      <w:r w:rsidR="000678BB" w:rsidRPr="00307126">
        <w:rPr>
          <w:rFonts w:ascii="Times New Roman" w:hAnsi="Times New Roman"/>
          <w:bCs/>
        </w:rPr>
        <w:t>článku</w:t>
      </w:r>
      <w:r w:rsidRPr="00307126">
        <w:rPr>
          <w:rFonts w:ascii="Times New Roman" w:hAnsi="Times New Roman"/>
          <w:bCs/>
        </w:rPr>
        <w:t xml:space="preserve"> 6 ods</w:t>
      </w:r>
      <w:r w:rsidR="00CE5784" w:rsidRPr="00307126">
        <w:rPr>
          <w:rFonts w:ascii="Times New Roman" w:hAnsi="Times New Roman"/>
          <w:bCs/>
        </w:rPr>
        <w:t>ek</w:t>
      </w:r>
      <w:r w:rsidRPr="00307126">
        <w:rPr>
          <w:rFonts w:ascii="Times New Roman" w:hAnsi="Times New Roman"/>
          <w:bCs/>
        </w:rPr>
        <w:t xml:space="preserve"> 6.3 písm</w:t>
      </w:r>
      <w:r w:rsidR="000D0602" w:rsidRPr="00307126">
        <w:rPr>
          <w:rFonts w:ascii="Times New Roman" w:hAnsi="Times New Roman"/>
          <w:bCs/>
        </w:rPr>
        <w:t>eno</w:t>
      </w:r>
      <w:r w:rsidRPr="00307126">
        <w:rPr>
          <w:rFonts w:ascii="Times New Roman" w:hAnsi="Times New Roman"/>
          <w:bCs/>
        </w:rPr>
        <w:t xml:space="preserve"> d) zmluvy v spojení s </w:t>
      </w:r>
      <w:r w:rsidR="000678BB" w:rsidRPr="00307126">
        <w:rPr>
          <w:rFonts w:ascii="Times New Roman" w:hAnsi="Times New Roman"/>
          <w:bCs/>
        </w:rPr>
        <w:t>článkom</w:t>
      </w:r>
      <w:r w:rsidRPr="00307126">
        <w:rPr>
          <w:rFonts w:ascii="Times New Roman" w:hAnsi="Times New Roman"/>
          <w:bCs/>
        </w:rPr>
        <w:t xml:space="preserve"> 6 ods</w:t>
      </w:r>
      <w:r w:rsidR="000D0602" w:rsidRPr="00307126">
        <w:rPr>
          <w:rFonts w:ascii="Times New Roman" w:hAnsi="Times New Roman"/>
          <w:bCs/>
        </w:rPr>
        <w:t>ek</w:t>
      </w:r>
      <w:r w:rsidRPr="00307126">
        <w:rPr>
          <w:rFonts w:ascii="Times New Roman" w:hAnsi="Times New Roman"/>
          <w:bCs/>
        </w:rPr>
        <w:t xml:space="preserve"> 6.8 písm</w:t>
      </w:r>
      <w:r w:rsidR="000D0602" w:rsidRPr="00307126">
        <w:rPr>
          <w:rFonts w:ascii="Times New Roman" w:hAnsi="Times New Roman"/>
          <w:bCs/>
        </w:rPr>
        <w:t>eno</w:t>
      </w:r>
      <w:r w:rsidRPr="00307126">
        <w:rPr>
          <w:rFonts w:ascii="Times New Roman" w:hAnsi="Times New Roman"/>
          <w:bCs/>
        </w:rPr>
        <w:t xml:space="preserve"> </w:t>
      </w:r>
      <w:r w:rsidR="00DD7DAF" w:rsidRPr="00307126">
        <w:rPr>
          <w:rFonts w:ascii="Times New Roman" w:hAnsi="Times New Roman"/>
          <w:bCs/>
        </w:rPr>
        <w:t>a</w:t>
      </w:r>
      <w:r w:rsidRPr="00307126">
        <w:rPr>
          <w:rFonts w:ascii="Times New Roman" w:hAnsi="Times New Roman"/>
          <w:bCs/>
        </w:rPr>
        <w:t xml:space="preserve">) zmluvy alebo, ak síce o uvedenú zmenu Zmluvy o poskytnutí NFP požiada, ale poruší svoju povinnosť Začať realizáciu hlavných aktivít Projektu v náhradnej lehote poskytnutej Poskytovateľom podľa </w:t>
      </w:r>
      <w:r w:rsidR="000678BB" w:rsidRPr="00307126">
        <w:rPr>
          <w:rFonts w:ascii="Times New Roman" w:hAnsi="Times New Roman"/>
          <w:bCs/>
        </w:rPr>
        <w:t>článku</w:t>
      </w:r>
      <w:r w:rsidRPr="00307126">
        <w:rPr>
          <w:rFonts w:ascii="Times New Roman" w:hAnsi="Times New Roman"/>
          <w:bCs/>
        </w:rPr>
        <w:t xml:space="preserve"> 6 ods</w:t>
      </w:r>
      <w:r w:rsidR="000D0602" w:rsidRPr="00307126">
        <w:rPr>
          <w:rFonts w:ascii="Times New Roman" w:hAnsi="Times New Roman"/>
          <w:bCs/>
        </w:rPr>
        <w:t>ek</w:t>
      </w:r>
      <w:r w:rsidRPr="00307126">
        <w:rPr>
          <w:rFonts w:ascii="Times New Roman" w:hAnsi="Times New Roman"/>
          <w:bCs/>
        </w:rPr>
        <w:t xml:space="preserve"> 6.8 písm</w:t>
      </w:r>
      <w:r w:rsidR="000D0602" w:rsidRPr="00307126">
        <w:rPr>
          <w:rFonts w:ascii="Times New Roman" w:hAnsi="Times New Roman"/>
          <w:bCs/>
        </w:rPr>
        <w:t xml:space="preserve">eno </w:t>
      </w:r>
      <w:r w:rsidRPr="00307126">
        <w:rPr>
          <w:rFonts w:ascii="Times New Roman" w:hAnsi="Times New Roman"/>
          <w:bCs/>
        </w:rPr>
        <w:t xml:space="preserve">b) zmluvy,  </w:t>
      </w:r>
    </w:p>
    <w:p w14:paraId="46AAD51C" w14:textId="77777777" w:rsidR="009F466D" w:rsidRPr="00307126" w:rsidRDefault="009F466D" w:rsidP="009F466D">
      <w:pPr>
        <w:numPr>
          <w:ilvl w:val="2"/>
          <w:numId w:val="5"/>
        </w:numPr>
        <w:spacing w:before="120" w:after="0" w:line="264" w:lineRule="auto"/>
        <w:jc w:val="both"/>
        <w:rPr>
          <w:rFonts w:ascii="Times New Roman" w:hAnsi="Times New Roman"/>
          <w:bCs/>
        </w:rPr>
      </w:pPr>
      <w:commentRangeStart w:id="93"/>
      <w:r w:rsidRPr="00307126">
        <w:rPr>
          <w:rFonts w:ascii="Times New Roman" w:hAnsi="Times New Roman"/>
        </w:rPr>
        <w:t xml:space="preserve">neukončenie Realizácie </w:t>
      </w:r>
      <w:r w:rsidR="00AF28CD" w:rsidRPr="00307126">
        <w:rPr>
          <w:rFonts w:ascii="Times New Roman" w:hAnsi="Times New Roman"/>
        </w:rPr>
        <w:t xml:space="preserve">hlavných </w:t>
      </w:r>
      <w:r w:rsidRPr="00307126">
        <w:rPr>
          <w:rFonts w:ascii="Times New Roman" w:hAnsi="Times New Roman"/>
        </w:rPr>
        <w:t xml:space="preserve">aktivít Projektu </w:t>
      </w:r>
      <w:r w:rsidR="00E3462F" w:rsidRPr="00307126">
        <w:rPr>
          <w:rFonts w:ascii="Times New Roman" w:hAnsi="Times New Roman"/>
        </w:rPr>
        <w:t xml:space="preserve"> do  termínu </w:t>
      </w:r>
      <w:r w:rsidRPr="00307126">
        <w:rPr>
          <w:rFonts w:ascii="Times New Roman" w:hAnsi="Times New Roman"/>
        </w:rPr>
        <w:t xml:space="preserve">Ukončenia realizácie </w:t>
      </w:r>
      <w:r w:rsidR="00D167A2" w:rsidRPr="00307126">
        <w:rPr>
          <w:rFonts w:ascii="Times New Roman" w:hAnsi="Times New Roman"/>
        </w:rPr>
        <w:t xml:space="preserve">hlavných </w:t>
      </w:r>
      <w:r w:rsidRPr="00307126">
        <w:rPr>
          <w:rFonts w:ascii="Times New Roman" w:hAnsi="Times New Roman"/>
        </w:rPr>
        <w:t xml:space="preserve">aktivít Projektu </w:t>
      </w:r>
      <w:r w:rsidR="00E1237D" w:rsidRPr="00307126">
        <w:rPr>
          <w:rFonts w:ascii="Times New Roman" w:hAnsi="Times New Roman"/>
        </w:rPr>
        <w:t xml:space="preserve">uvedeného </w:t>
      </w:r>
      <w:r w:rsidRPr="00307126">
        <w:rPr>
          <w:rFonts w:ascii="Times New Roman" w:hAnsi="Times New Roman"/>
        </w:rPr>
        <w:t>v Prílohe č. 2 Zmluvy o poskytnutí NFP</w:t>
      </w:r>
      <w:r w:rsidR="00D167A2" w:rsidRPr="00307126">
        <w:rPr>
          <w:rFonts w:ascii="Times New Roman" w:hAnsi="Times New Roman"/>
        </w:rPr>
        <w:t>; o podstatné porušenie Zmluvy o poskytnutí NFP nejde, ak</w:t>
      </w:r>
      <w:r w:rsidRPr="00307126">
        <w:rPr>
          <w:rFonts w:ascii="Times New Roman" w:hAnsi="Times New Roman"/>
        </w:rPr>
        <w:t xml:space="preserve"> Prijímateľ požiadal o predĺženie Realizácie </w:t>
      </w:r>
      <w:r w:rsidR="00D54576" w:rsidRPr="00307126">
        <w:rPr>
          <w:rFonts w:ascii="Times New Roman" w:hAnsi="Times New Roman"/>
        </w:rPr>
        <w:t xml:space="preserve">hlavných </w:t>
      </w:r>
      <w:r w:rsidRPr="00307126">
        <w:rPr>
          <w:rFonts w:ascii="Times New Roman" w:hAnsi="Times New Roman"/>
        </w:rPr>
        <w:t xml:space="preserve">aktivít Projektu v rámci oprávneného obdobia stanoveného vo Výzve a boli splnené podmienky na jej predĺženie v zmysle </w:t>
      </w:r>
      <w:r w:rsidR="000678BB" w:rsidRPr="00307126">
        <w:rPr>
          <w:rFonts w:ascii="Times New Roman" w:hAnsi="Times New Roman"/>
        </w:rPr>
        <w:t>článku</w:t>
      </w:r>
      <w:r w:rsidRPr="00307126">
        <w:rPr>
          <w:rFonts w:ascii="Times New Roman" w:hAnsi="Times New Roman"/>
        </w:rPr>
        <w:t xml:space="preserve"> 6 ods</w:t>
      </w:r>
      <w:r w:rsidR="000D0602" w:rsidRPr="00307126">
        <w:rPr>
          <w:rFonts w:ascii="Times New Roman" w:hAnsi="Times New Roman"/>
        </w:rPr>
        <w:t>ek</w:t>
      </w:r>
      <w:r w:rsidRPr="00307126">
        <w:rPr>
          <w:rFonts w:ascii="Times New Roman" w:hAnsi="Times New Roman"/>
        </w:rPr>
        <w:t xml:space="preserve"> 6.9 zmluvy; podstatné porušenie Zmluvy o poskytnutí NFP je dané vždy, ak dôjde k neschváleniu predĺženia doby Realizácie</w:t>
      </w:r>
      <w:r w:rsidR="00D54576" w:rsidRPr="00307126">
        <w:rPr>
          <w:rFonts w:ascii="Times New Roman" w:hAnsi="Times New Roman"/>
        </w:rPr>
        <w:t xml:space="preserve"> hlavných</w:t>
      </w:r>
      <w:r w:rsidRPr="00307126">
        <w:rPr>
          <w:rFonts w:ascii="Times New Roman" w:hAnsi="Times New Roman"/>
        </w:rPr>
        <w:t xml:space="preserve"> aktivít Projektu uvedené</w:t>
      </w:r>
      <w:r w:rsidR="00E1237D" w:rsidRPr="00307126">
        <w:rPr>
          <w:rFonts w:ascii="Times New Roman" w:hAnsi="Times New Roman"/>
        </w:rPr>
        <w:t>mu</w:t>
      </w:r>
      <w:r w:rsidRPr="00307126">
        <w:rPr>
          <w:rFonts w:ascii="Times New Roman" w:hAnsi="Times New Roman"/>
        </w:rPr>
        <w:t xml:space="preserve"> v </w:t>
      </w:r>
      <w:r w:rsidR="000678BB" w:rsidRPr="00307126">
        <w:rPr>
          <w:rFonts w:ascii="Times New Roman" w:hAnsi="Times New Roman"/>
        </w:rPr>
        <w:t>článku</w:t>
      </w:r>
      <w:r w:rsidRPr="00307126">
        <w:rPr>
          <w:rFonts w:ascii="Times New Roman" w:hAnsi="Times New Roman"/>
        </w:rPr>
        <w:t xml:space="preserve"> 6 ods</w:t>
      </w:r>
      <w:r w:rsidR="001D3560" w:rsidRPr="00307126">
        <w:rPr>
          <w:rFonts w:ascii="Times New Roman" w:hAnsi="Times New Roman"/>
        </w:rPr>
        <w:t>ek</w:t>
      </w:r>
      <w:r w:rsidRPr="00307126">
        <w:rPr>
          <w:rFonts w:ascii="Times New Roman" w:hAnsi="Times New Roman"/>
        </w:rPr>
        <w:t xml:space="preserve"> 6.9 písm</w:t>
      </w:r>
      <w:r w:rsidR="001D3560" w:rsidRPr="00307126">
        <w:rPr>
          <w:rFonts w:ascii="Times New Roman" w:hAnsi="Times New Roman"/>
        </w:rPr>
        <w:t>ená</w:t>
      </w:r>
      <w:r w:rsidRPr="00307126">
        <w:rPr>
          <w:rFonts w:ascii="Times New Roman" w:hAnsi="Times New Roman"/>
        </w:rPr>
        <w:t xml:space="preserve"> a) a c) zmluvy, </w:t>
      </w:r>
      <w:commentRangeEnd w:id="93"/>
      <w:r w:rsidR="00A3129A">
        <w:rPr>
          <w:rStyle w:val="Odkaznakomentr"/>
          <w:rFonts w:ascii="Times New Roman" w:eastAsia="Times New Roman" w:hAnsi="Times New Roman"/>
          <w:lang w:val="x-none" w:eastAsia="x-none"/>
        </w:rPr>
        <w:commentReference w:id="93"/>
      </w:r>
    </w:p>
    <w:p w14:paraId="22BE5F14" w14:textId="3EDF359E"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záväzkov týkajúcich sa vecnej </w:t>
      </w:r>
      <w:r w:rsidR="009D5143">
        <w:rPr>
          <w:rFonts w:ascii="Times New Roman" w:hAnsi="Times New Roman"/>
          <w:bCs/>
        </w:rPr>
        <w:t xml:space="preserve"> a/alebo časovej </w:t>
      </w:r>
      <w:r w:rsidRPr="00307126">
        <w:rPr>
          <w:rFonts w:ascii="Times New Roman" w:hAnsi="Times New Roman"/>
          <w:bCs/>
        </w:rPr>
        <w:t xml:space="preserve">stránky Realizácie aktivít Projektu, ktoré majú podstatný </w:t>
      </w:r>
      <w:r w:rsidR="002F704E" w:rsidRPr="00307126">
        <w:rPr>
          <w:rFonts w:ascii="Times New Roman" w:hAnsi="Times New Roman"/>
          <w:bCs/>
        </w:rPr>
        <w:t xml:space="preserve">negatívny </w:t>
      </w:r>
      <w:r w:rsidRPr="00307126">
        <w:rPr>
          <w:rFonts w:ascii="Times New Roman" w:hAnsi="Times New Roman"/>
          <w:bCs/>
        </w:rPr>
        <w:t>vplyv na Projekt</w:t>
      </w:r>
      <w:r w:rsidR="002F704E" w:rsidRPr="00307126">
        <w:rPr>
          <w:rFonts w:ascii="Times New Roman" w:hAnsi="Times New Roman"/>
          <w:bCs/>
        </w:rPr>
        <w:t xml:space="preserve">, spôsob jeho realizácie, </w:t>
      </w:r>
      <w:r w:rsidRPr="00307126">
        <w:rPr>
          <w:rFonts w:ascii="Times New Roman" w:hAnsi="Times New Roman"/>
          <w:bCs/>
        </w:rPr>
        <w:t>a</w:t>
      </w:r>
      <w:r w:rsidR="002F704E" w:rsidRPr="00307126">
        <w:rPr>
          <w:rFonts w:ascii="Times New Roman" w:hAnsi="Times New Roman"/>
          <w:bCs/>
        </w:rPr>
        <w:t>/alebo</w:t>
      </w:r>
      <w:r w:rsidRPr="00307126">
        <w:rPr>
          <w:rFonts w:ascii="Times New Roman" w:hAnsi="Times New Roman"/>
          <w:bCs/>
        </w:rPr>
        <w:t xml:space="preserve"> cieľ </w:t>
      </w:r>
      <w:r w:rsidR="002F704E" w:rsidRPr="00307126">
        <w:rPr>
          <w:rFonts w:ascii="Times New Roman" w:hAnsi="Times New Roman"/>
          <w:bCs/>
        </w:rPr>
        <w:t xml:space="preserve">Projektu </w:t>
      </w:r>
      <w:r w:rsidRPr="00307126">
        <w:rPr>
          <w:rFonts w:ascii="Times New Roman" w:hAnsi="Times New Roman"/>
          <w:bCs/>
        </w:rPr>
        <w:t>alebo na dosiahnutie účelu Zmluvy o poskytnutí NFP</w:t>
      </w:r>
      <w:r w:rsidR="002F704E" w:rsidRPr="00307126">
        <w:rPr>
          <w:rFonts w:ascii="Times New Roman" w:hAnsi="Times New Roman"/>
          <w:bCs/>
        </w:rPr>
        <w:t xml:space="preserve">; ide </w:t>
      </w:r>
      <w:r w:rsidRPr="00307126">
        <w:rPr>
          <w:rFonts w:ascii="Times New Roman" w:hAnsi="Times New Roman"/>
          <w:bCs/>
        </w:rPr>
        <w:t xml:space="preserve"> najmä </w:t>
      </w:r>
      <w:r w:rsidR="002F704E" w:rsidRPr="00307126">
        <w:rPr>
          <w:rFonts w:ascii="Times New Roman" w:hAnsi="Times New Roman"/>
          <w:bCs/>
        </w:rPr>
        <w:t xml:space="preserve">o </w:t>
      </w:r>
      <w:r w:rsidRPr="00307126">
        <w:rPr>
          <w:rFonts w:ascii="Times New Roman" w:hAnsi="Times New Roman"/>
          <w:bCs/>
        </w:rPr>
        <w:t xml:space="preserve">zastavenie alebo prerušenie Realizácie aktivít Projektu z </w:t>
      </w:r>
      <w:r w:rsidRPr="00307126">
        <w:rPr>
          <w:rFonts w:ascii="Times New Roman" w:hAnsi="Times New Roman"/>
          <w:bCs/>
        </w:rPr>
        <w:lastRenderedPageBreak/>
        <w:t>dôvodov na strane Prijímateľa, ak ho nie je možné podradiť pod dôvody uvedené v článku 8 VZP, porušenie povinností pri použití NFP v zmysle článku 2 ods</w:t>
      </w:r>
      <w:r w:rsidR="00CE5784" w:rsidRPr="00307126">
        <w:rPr>
          <w:rFonts w:ascii="Times New Roman" w:hAnsi="Times New Roman"/>
          <w:bCs/>
        </w:rPr>
        <w:t>ek</w:t>
      </w:r>
      <w:r w:rsidRPr="00307126">
        <w:rPr>
          <w:rFonts w:ascii="Times New Roman" w:hAnsi="Times New Roman"/>
          <w:bCs/>
        </w:rPr>
        <w:t xml:space="preserve"> 2.6 zmluvy,</w:t>
      </w:r>
      <w:r w:rsidR="002F704E" w:rsidRPr="00307126">
        <w:rPr>
          <w:rFonts w:ascii="Times New Roman" w:hAnsi="Times New Roman"/>
          <w:bCs/>
        </w:rPr>
        <w:t xml:space="preserve"> nedodržanie skutočností, podmienok alebo záväzkov týkajúcich sa Projektu, ktoré boli uvedené v Schválenej žiadosti o NFP,</w:t>
      </w:r>
      <w:r w:rsidRPr="00307126">
        <w:rPr>
          <w:rFonts w:ascii="Times New Roman" w:hAnsi="Times New Roman"/>
          <w:bCs/>
        </w:rPr>
        <w:t xml:space="preserve"> </w:t>
      </w:r>
    </w:p>
    <w:p w14:paraId="7C5235D0" w14:textId="77777777" w:rsidR="009F466D" w:rsidRPr="00307126" w:rsidRDefault="009F466D" w:rsidP="00764BD1">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záväzkov týkajúcich sa obstarania tovarov, služieb a prác v rámci Projektu spôsobom a za podmienok uvedených vo Výzve, v Zmluve o poskytnutí NFP, v zákone o VO alebo v Právnych dokumentoch ktoré boli vydané pre vykonanie Verejného obstarávania </w:t>
      </w:r>
      <w:r w:rsidR="009238AE" w:rsidRPr="00307126">
        <w:rPr>
          <w:rFonts w:ascii="Times New Roman" w:hAnsi="Times New Roman"/>
          <w:bCs/>
        </w:rPr>
        <w:t xml:space="preserve">alebo iného postupu obstarávania </w:t>
      </w:r>
      <w:r w:rsidRPr="00307126">
        <w:rPr>
          <w:rFonts w:ascii="Times New Roman" w:hAnsi="Times New Roman"/>
          <w:bCs/>
        </w:rPr>
        <w:t xml:space="preserve">zo strany </w:t>
      </w:r>
      <w:r w:rsidR="004D575F" w:rsidRPr="00307126">
        <w:rPr>
          <w:rFonts w:ascii="Times New Roman" w:hAnsi="Times New Roman"/>
          <w:bCs/>
        </w:rPr>
        <w:t>Orgánov zapojených do riadenia, auditu a kontroly EŠIF vrátane finančného riadenia</w:t>
      </w:r>
      <w:r w:rsidRPr="00307126">
        <w:rPr>
          <w:rFonts w:ascii="Times New Roman" w:hAnsi="Times New Roman"/>
        </w:rPr>
        <w:t xml:space="preserve">, ak boli Zverejnené, ak nedôjde k aplikácii postupu podľa §41 </w:t>
      </w:r>
      <w:r w:rsidR="00AF1574" w:rsidRPr="00307126">
        <w:rPr>
          <w:rFonts w:ascii="Times New Roman" w:hAnsi="Times New Roman"/>
        </w:rPr>
        <w:t xml:space="preserve">alebo § 41a </w:t>
      </w:r>
      <w:r w:rsidRPr="00307126">
        <w:rPr>
          <w:rFonts w:ascii="Times New Roman" w:hAnsi="Times New Roman"/>
        </w:rPr>
        <w:t xml:space="preserve">zákona o príspevku z EŠIF; porušenie záväzkov sa vzťahuje najmä na </w:t>
      </w:r>
      <w:r w:rsidR="006C5D80" w:rsidRPr="00307126">
        <w:rPr>
          <w:rFonts w:ascii="Times New Roman" w:hAnsi="Times New Roman"/>
          <w:bCs/>
        </w:rPr>
        <w:t>porušeni</w:t>
      </w:r>
      <w:r w:rsidR="002E7D2F" w:rsidRPr="00307126">
        <w:rPr>
          <w:rFonts w:ascii="Times New Roman" w:hAnsi="Times New Roman"/>
          <w:bCs/>
        </w:rPr>
        <w:t>e</w:t>
      </w:r>
      <w:r w:rsidR="006C5D80" w:rsidRPr="00307126">
        <w:rPr>
          <w:rFonts w:ascii="Times New Roman" w:hAnsi="Times New Roman"/>
          <w:bCs/>
        </w:rPr>
        <w:t xml:space="preserve"> zákazu </w:t>
      </w:r>
      <w:r w:rsidRPr="00307126">
        <w:rPr>
          <w:rFonts w:ascii="Times New Roman" w:hAnsi="Times New Roman"/>
          <w:bCs/>
        </w:rPr>
        <w:t xml:space="preserve">konfliktu záujmov pri vykonanom Verejnom obstarávaní </w:t>
      </w:r>
      <w:r w:rsidR="009238AE" w:rsidRPr="00307126">
        <w:rPr>
          <w:rFonts w:ascii="Times New Roman" w:hAnsi="Times New Roman"/>
          <w:bCs/>
        </w:rPr>
        <w:t xml:space="preserve">alebo inom postupe obstarávania </w:t>
      </w:r>
      <w:r w:rsidRPr="00307126">
        <w:rPr>
          <w:rFonts w:ascii="Times New Roman" w:hAnsi="Times New Roman"/>
          <w:bCs/>
        </w:rPr>
        <w:t xml:space="preserve">v zmysle §46 zákona o príspevku z EŠIF medzi Prijímateľom a Poskytovateľom, na existenciu </w:t>
      </w:r>
      <w:proofErr w:type="spellStart"/>
      <w:r w:rsidRPr="00307126">
        <w:rPr>
          <w:rFonts w:ascii="Times New Roman" w:hAnsi="Times New Roman"/>
          <w:bCs/>
        </w:rPr>
        <w:t>kolúzie</w:t>
      </w:r>
      <w:proofErr w:type="spellEnd"/>
      <w:r w:rsidRPr="00307126">
        <w:rPr>
          <w:rFonts w:ascii="Times New Roman" w:hAnsi="Times New Roman"/>
          <w:bCs/>
        </w:rPr>
        <w:t xml:space="preserve"> alebo akejkoľvek formy dohody obmedzujúcej súťaž medzi </w:t>
      </w:r>
      <w:r w:rsidR="00E1237D" w:rsidRPr="00307126">
        <w:rPr>
          <w:rFonts w:ascii="Times New Roman" w:hAnsi="Times New Roman"/>
          <w:bCs/>
        </w:rPr>
        <w:t xml:space="preserve">úspešným </w:t>
      </w:r>
      <w:r w:rsidRPr="00307126">
        <w:rPr>
          <w:rFonts w:ascii="Times New Roman" w:hAnsi="Times New Roman"/>
          <w:bCs/>
        </w:rPr>
        <w:t xml:space="preserve">uchádzačom a ostatnými uchádzačmi alebo </w:t>
      </w:r>
      <w:r w:rsidR="00E1237D" w:rsidRPr="00307126">
        <w:rPr>
          <w:rFonts w:ascii="Times New Roman" w:hAnsi="Times New Roman"/>
          <w:bCs/>
        </w:rPr>
        <w:t xml:space="preserve">úspešným </w:t>
      </w:r>
      <w:r w:rsidRPr="00307126">
        <w:rPr>
          <w:rFonts w:ascii="Times New Roman" w:hAnsi="Times New Roman"/>
          <w:bCs/>
        </w:rPr>
        <w:t>uchádzačom a Prijímateľom pri vykonanom Verejnom obstarávaní</w:t>
      </w:r>
      <w:r w:rsidR="009238AE" w:rsidRPr="00307126">
        <w:rPr>
          <w:rFonts w:ascii="Times New Roman" w:hAnsi="Times New Roman"/>
          <w:bCs/>
        </w:rPr>
        <w:t xml:space="preserve"> alebo inom postupe obstarávania</w:t>
      </w:r>
      <w:r w:rsidRPr="00307126">
        <w:rPr>
          <w:rFonts w:ascii="Times New Roman" w:hAnsi="Times New Roman"/>
          <w:bCs/>
        </w:rPr>
        <w:t xml:space="preserve">, ktorú identifikoval Poskytovateľ </w:t>
      </w:r>
      <w:r w:rsidR="002F704E" w:rsidRPr="00307126">
        <w:rPr>
          <w:rFonts w:ascii="Times New Roman" w:hAnsi="Times New Roman"/>
          <w:bCs/>
        </w:rPr>
        <w:t xml:space="preserve">alebo iný kontrolný alebo auditný orgán uvedený v článku 12 VZP </w:t>
      </w:r>
      <w:r w:rsidRPr="00307126">
        <w:rPr>
          <w:rFonts w:ascii="Times New Roman" w:hAnsi="Times New Roman"/>
          <w:bCs/>
        </w:rPr>
        <w:t>v rámci vykonávanej kontroly</w:t>
      </w:r>
      <w:r w:rsidR="002F704E" w:rsidRPr="00307126">
        <w:rPr>
          <w:rFonts w:ascii="Times New Roman" w:hAnsi="Times New Roman"/>
          <w:bCs/>
        </w:rPr>
        <w:t xml:space="preserve"> alebo auditu</w:t>
      </w:r>
      <w:r w:rsidRPr="00307126">
        <w:rPr>
          <w:rFonts w:ascii="Times New Roman" w:hAnsi="Times New Roman"/>
          <w:bCs/>
        </w:rPr>
        <w:t xml:space="preserve">, bez ohľadu na to, či Protimonopolný úrad rozhodol o porušení zákona č. 136/2001 Z. z. o ochrane hospodárskej súťaže v znení neskorších predpisov; k aplikácii tohto </w:t>
      </w:r>
      <w:r w:rsidR="00905446" w:rsidRPr="00307126">
        <w:rPr>
          <w:rFonts w:ascii="Times New Roman" w:hAnsi="Times New Roman"/>
          <w:bCs/>
        </w:rPr>
        <w:t>bodu ix</w:t>
      </w:r>
      <w:r w:rsidRPr="00307126">
        <w:rPr>
          <w:rFonts w:ascii="Times New Roman" w:hAnsi="Times New Roman"/>
          <w:bCs/>
        </w:rPr>
        <w:t xml:space="preserve">) môže dôjsť kedykoľvek počas trvania Zmluvy o poskytnutí NFP v nadväznosti na </w:t>
      </w:r>
      <w:r w:rsidR="002F704E" w:rsidRPr="00307126">
        <w:rPr>
          <w:rFonts w:ascii="Times New Roman" w:hAnsi="Times New Roman"/>
          <w:bCs/>
        </w:rPr>
        <w:t xml:space="preserve">právoplatné rozhodnutie príslušného štátneho orgánu alebo v nadväznosti na </w:t>
      </w:r>
      <w:r w:rsidRPr="00307126">
        <w:rPr>
          <w:rFonts w:ascii="Times New Roman" w:hAnsi="Times New Roman"/>
          <w:bCs/>
        </w:rPr>
        <w:t xml:space="preserve">vykonanú kontrolu </w:t>
      </w:r>
      <w:r w:rsidR="00CC2CD9" w:rsidRPr="00307126">
        <w:rPr>
          <w:rFonts w:ascii="Times New Roman" w:hAnsi="Times New Roman"/>
          <w:bCs/>
        </w:rPr>
        <w:t>Prijímateľa</w:t>
      </w:r>
      <w:r w:rsidR="002F704E" w:rsidRPr="00307126">
        <w:rPr>
          <w:rFonts w:ascii="Times New Roman" w:hAnsi="Times New Roman"/>
          <w:bCs/>
        </w:rPr>
        <w:t xml:space="preserve">, </w:t>
      </w:r>
      <w:r w:rsidR="00CC2CD9" w:rsidRPr="00307126">
        <w:rPr>
          <w:rFonts w:ascii="Times New Roman" w:hAnsi="Times New Roman"/>
          <w:bCs/>
        </w:rPr>
        <w:t xml:space="preserve"> </w:t>
      </w:r>
      <w:r w:rsidRPr="00307126">
        <w:rPr>
          <w:rFonts w:ascii="Times New Roman" w:hAnsi="Times New Roman"/>
          <w:bCs/>
        </w:rPr>
        <w:t xml:space="preserve">bez ohľadu na výsledok predchádzajúcich kontrol alebo iných postupov aplikovaných vo vzťahu k Projektu zo strany Poskytovateľa alebo iného oprávneného orgánu, </w:t>
      </w:r>
    </w:p>
    <w:p w14:paraId="78E76B90"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ak Prijímateľ svojím zavinením nezačne </w:t>
      </w:r>
      <w:r w:rsidR="00764BD1" w:rsidRPr="00307126">
        <w:rPr>
          <w:rFonts w:ascii="Times New Roman" w:hAnsi="Times New Roman"/>
          <w:bCs/>
        </w:rPr>
        <w:t>VO</w:t>
      </w:r>
      <w:r w:rsidR="005B0DFF" w:rsidRPr="00307126">
        <w:rPr>
          <w:rFonts w:ascii="Times New Roman" w:hAnsi="Times New Roman"/>
          <w:bCs/>
        </w:rPr>
        <w:t xml:space="preserve"> </w:t>
      </w:r>
      <w:r w:rsidR="00764BD1" w:rsidRPr="00307126">
        <w:rPr>
          <w:rFonts w:ascii="Times New Roman" w:hAnsi="Times New Roman"/>
          <w:bCs/>
        </w:rPr>
        <w:t xml:space="preserve">alebo iný spôsob obstarávania podľa článku 3 VZP </w:t>
      </w:r>
      <w:r w:rsidRPr="00307126">
        <w:rPr>
          <w:rFonts w:ascii="Times New Roman" w:hAnsi="Times New Roman"/>
          <w:bCs/>
        </w:rPr>
        <w:t>na výber Dodávateľ</w:t>
      </w:r>
      <w:r w:rsidR="00764BD1" w:rsidRPr="00307126">
        <w:rPr>
          <w:rFonts w:ascii="Times New Roman" w:hAnsi="Times New Roman"/>
          <w:bCs/>
        </w:rPr>
        <w:t>a</w:t>
      </w:r>
      <w:r w:rsidRPr="00307126">
        <w:rPr>
          <w:rFonts w:ascii="Times New Roman" w:hAnsi="Times New Roman"/>
          <w:bCs/>
        </w:rPr>
        <w:t xml:space="preserve"> najneskôr do </w:t>
      </w:r>
      <w:r w:rsidR="00090C27" w:rsidRPr="00307126">
        <w:rPr>
          <w:rFonts w:ascii="Times New Roman" w:hAnsi="Times New Roman"/>
          <w:bCs/>
        </w:rPr>
        <w:t>3 mesiacov</w:t>
      </w:r>
      <w:r w:rsidRPr="00307126">
        <w:rPr>
          <w:rFonts w:ascii="Times New Roman" w:hAnsi="Times New Roman"/>
          <w:bCs/>
        </w:rPr>
        <w:t xml:space="preserve"> </w:t>
      </w:r>
      <w:commentRangeStart w:id="94"/>
      <w:r w:rsidRPr="00307126">
        <w:rPr>
          <w:rFonts w:ascii="Times New Roman" w:hAnsi="Times New Roman"/>
          <w:bCs/>
        </w:rPr>
        <w:t xml:space="preserve">od nadobudnutia účinnosti Zmluvy o poskytnutí NFP </w:t>
      </w:r>
      <w:commentRangeEnd w:id="94"/>
      <w:r w:rsidR="00117A61" w:rsidRPr="00773D77">
        <w:rPr>
          <w:rStyle w:val="Odkaznakomentr"/>
          <w:rFonts w:ascii="Times New Roman" w:hAnsi="Times New Roman"/>
          <w:sz w:val="22"/>
          <w:lang w:val="x-none"/>
        </w:rPr>
        <w:commentReference w:id="94"/>
      </w:r>
      <w:r w:rsidRPr="00307126">
        <w:rPr>
          <w:rFonts w:ascii="Times New Roman" w:hAnsi="Times New Roman"/>
          <w:bCs/>
        </w:rPr>
        <w:t xml:space="preserve">alebo do 45 dní od zrušenia predchádzajúceho </w:t>
      </w:r>
      <w:r w:rsidR="00734535" w:rsidRPr="00307126">
        <w:rPr>
          <w:rFonts w:ascii="Times New Roman" w:hAnsi="Times New Roman"/>
          <w:bCs/>
        </w:rPr>
        <w:t xml:space="preserve">VO </w:t>
      </w:r>
      <w:r w:rsidRPr="00307126">
        <w:rPr>
          <w:rFonts w:ascii="Times New Roman" w:hAnsi="Times New Roman"/>
          <w:bCs/>
        </w:rPr>
        <w:t xml:space="preserve">alebo </w:t>
      </w:r>
      <w:r w:rsidR="00764BD1" w:rsidRPr="00307126">
        <w:rPr>
          <w:rFonts w:ascii="Times New Roman" w:hAnsi="Times New Roman"/>
          <w:bCs/>
        </w:rPr>
        <w:t xml:space="preserve">do 45 dní </w:t>
      </w:r>
      <w:r w:rsidRPr="00307126">
        <w:rPr>
          <w:rFonts w:ascii="Times New Roman" w:hAnsi="Times New Roman"/>
          <w:bCs/>
        </w:rPr>
        <w:t>od ukončenia zmluvy s  Dodávateľom</w:t>
      </w:r>
      <w:r w:rsidR="00764BD1" w:rsidRPr="00307126">
        <w:rPr>
          <w:rFonts w:ascii="Times New Roman" w:hAnsi="Times New Roman"/>
          <w:bCs/>
        </w:rPr>
        <w:t xml:space="preserve"> </w:t>
      </w:r>
      <w:r w:rsidR="00577ECD" w:rsidRPr="00307126">
        <w:rPr>
          <w:rFonts w:ascii="Times New Roman" w:hAnsi="Times New Roman"/>
          <w:bCs/>
        </w:rPr>
        <w:t xml:space="preserve">z predchádzajúceho VO </w:t>
      </w:r>
      <w:r w:rsidR="00764BD1" w:rsidRPr="00307126">
        <w:rPr>
          <w:rFonts w:ascii="Times New Roman" w:hAnsi="Times New Roman"/>
          <w:bCs/>
        </w:rPr>
        <w:t xml:space="preserve">alebo do 45 dní od doručenia </w:t>
      </w:r>
      <w:r w:rsidR="00577ECD" w:rsidRPr="00307126">
        <w:rPr>
          <w:rFonts w:ascii="Times New Roman" w:hAnsi="Times New Roman"/>
          <w:lang w:eastAsia="cs-CZ"/>
        </w:rPr>
        <w:t>čiastkovej správy z kontroly/správy z kontroly od Poskytovateľa vzťahujúcej sa k bezprostredne predchádzajúcemu VO, ktorá obsahuje oznámenie Poskytovateľa</w:t>
      </w:r>
      <w:r w:rsidR="00764BD1" w:rsidRPr="00307126">
        <w:rPr>
          <w:rFonts w:ascii="Times New Roman" w:hAnsi="Times New Roman"/>
          <w:lang w:eastAsia="cs-CZ"/>
        </w:rPr>
        <w:t xml:space="preserve"> v zmysle článku 3 ods</w:t>
      </w:r>
      <w:r w:rsidR="00CE5784" w:rsidRPr="00307126">
        <w:rPr>
          <w:rFonts w:ascii="Times New Roman" w:hAnsi="Times New Roman"/>
          <w:lang w:eastAsia="cs-CZ"/>
        </w:rPr>
        <w:t>ek</w:t>
      </w:r>
      <w:r w:rsidR="00764BD1" w:rsidRPr="00307126">
        <w:rPr>
          <w:rFonts w:ascii="Times New Roman" w:hAnsi="Times New Roman"/>
          <w:lang w:eastAsia="cs-CZ"/>
        </w:rPr>
        <w:t xml:space="preserve"> 1</w:t>
      </w:r>
      <w:r w:rsidR="00D862CC" w:rsidRPr="00307126">
        <w:rPr>
          <w:rFonts w:ascii="Times New Roman" w:hAnsi="Times New Roman"/>
          <w:lang w:eastAsia="cs-CZ"/>
        </w:rPr>
        <w:t>4</w:t>
      </w:r>
      <w:r w:rsidR="00764BD1" w:rsidRPr="00307126">
        <w:rPr>
          <w:rFonts w:ascii="Times New Roman" w:hAnsi="Times New Roman"/>
          <w:lang w:eastAsia="cs-CZ"/>
        </w:rPr>
        <w:t xml:space="preserve"> písm</w:t>
      </w:r>
      <w:r w:rsidR="001D3560" w:rsidRPr="00307126">
        <w:rPr>
          <w:rFonts w:ascii="Times New Roman" w:hAnsi="Times New Roman"/>
          <w:lang w:eastAsia="cs-CZ"/>
        </w:rPr>
        <w:t>eno</w:t>
      </w:r>
      <w:r w:rsidR="00764BD1" w:rsidRPr="00307126">
        <w:rPr>
          <w:rFonts w:ascii="Times New Roman" w:hAnsi="Times New Roman"/>
          <w:lang w:eastAsia="cs-CZ"/>
        </w:rPr>
        <w:t xml:space="preserve"> </w:t>
      </w:r>
      <w:r w:rsidR="00C734AB" w:rsidRPr="00307126">
        <w:rPr>
          <w:rFonts w:ascii="Times New Roman" w:hAnsi="Times New Roman"/>
          <w:lang w:eastAsia="cs-CZ"/>
        </w:rPr>
        <w:t>d</w:t>
      </w:r>
      <w:r w:rsidR="00764BD1" w:rsidRPr="00307126">
        <w:rPr>
          <w:rFonts w:ascii="Times New Roman" w:hAnsi="Times New Roman"/>
          <w:lang w:eastAsia="cs-CZ"/>
        </w:rPr>
        <w:t>) VZP</w:t>
      </w:r>
      <w:r w:rsidRPr="00307126">
        <w:rPr>
          <w:rFonts w:ascii="Times New Roman" w:hAnsi="Times New Roman"/>
          <w:bCs/>
        </w:rPr>
        <w:t>;</w:t>
      </w:r>
    </w:p>
    <w:p w14:paraId="61166F04" w14:textId="77777777" w:rsidR="005B0DFF" w:rsidRPr="00307126" w:rsidRDefault="005B0DFF" w:rsidP="009F466D">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ak Prijímateľ v lehote do 15 dní odo dňa doručenia oznámenia o schválení </w:t>
      </w:r>
      <w:proofErr w:type="spellStart"/>
      <w:r w:rsidRPr="00307126">
        <w:rPr>
          <w:rFonts w:ascii="Times New Roman" w:hAnsi="Times New Roman"/>
        </w:rPr>
        <w:t>ex-ante</w:t>
      </w:r>
      <w:proofErr w:type="spellEnd"/>
      <w:r w:rsidRPr="00307126">
        <w:rPr>
          <w:rFonts w:ascii="Times New Roman" w:hAnsi="Times New Roman"/>
        </w:rPr>
        <w:t xml:space="preserve"> kontroly nezverejní oznámenie o začatí </w:t>
      </w:r>
      <w:r w:rsidR="00D167A2" w:rsidRPr="00307126">
        <w:rPr>
          <w:rFonts w:ascii="Times New Roman" w:hAnsi="Times New Roman"/>
        </w:rPr>
        <w:t>V</w:t>
      </w:r>
      <w:r w:rsidRPr="00307126">
        <w:rPr>
          <w:rFonts w:ascii="Times New Roman" w:hAnsi="Times New Roman"/>
        </w:rPr>
        <w:t>erejného obstarávania vo Vestníku verejného obstarávania</w:t>
      </w:r>
      <w:r w:rsidR="001266AC" w:rsidRPr="00307126">
        <w:rPr>
          <w:rFonts w:ascii="Times New Roman" w:hAnsi="Times New Roman"/>
        </w:rPr>
        <w:t>, ani nepožiada o predĺženie tejto lehoty s riadnym odôvodnením;</w:t>
      </w:r>
      <w:r w:rsidRPr="00307126">
        <w:rPr>
          <w:rFonts w:ascii="Times New Roman" w:hAnsi="Times New Roman"/>
        </w:rPr>
        <w:t xml:space="preserve"> </w:t>
      </w:r>
    </w:p>
    <w:p w14:paraId="34ADE876" w14:textId="29C1FDEA"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ak sa právoplatným rozhodnutím preukáže spáchanie trestného činu v súvislosti s</w:t>
      </w:r>
      <w:r w:rsidR="00332024" w:rsidRPr="00307126">
        <w:rPr>
          <w:rFonts w:ascii="Times New Roman" w:hAnsi="Times New Roman"/>
          <w:bCs/>
        </w:rPr>
        <w:t xml:space="preserve"> Projektom, a to napríklad v súvislosti s </w:t>
      </w:r>
      <w:r w:rsidRPr="00307126">
        <w:rPr>
          <w:rFonts w:ascii="Times New Roman" w:hAnsi="Times New Roman"/>
          <w:bCs/>
        </w:rPr>
        <w:t>procesom hodnotenia</w:t>
      </w:r>
      <w:r w:rsidR="00A42EA7" w:rsidRPr="00307126">
        <w:rPr>
          <w:rFonts w:ascii="Times New Roman" w:hAnsi="Times New Roman"/>
          <w:bCs/>
        </w:rPr>
        <w:t xml:space="preserve">, </w:t>
      </w:r>
      <w:r w:rsidRPr="00307126">
        <w:rPr>
          <w:rFonts w:ascii="Times New Roman" w:hAnsi="Times New Roman"/>
          <w:bCs/>
        </w:rPr>
        <w:t xml:space="preserve">výberu </w:t>
      </w:r>
      <w:r w:rsidR="00E1237D" w:rsidRPr="00307126">
        <w:rPr>
          <w:rFonts w:ascii="Times New Roman" w:hAnsi="Times New Roman"/>
          <w:bCs/>
        </w:rPr>
        <w:t>žiadosti o NFP</w:t>
      </w:r>
      <w:r w:rsidR="00A42EA7" w:rsidRPr="00307126">
        <w:rPr>
          <w:rFonts w:ascii="Times New Roman" w:hAnsi="Times New Roman"/>
          <w:bCs/>
        </w:rPr>
        <w:t>, s Realizáciou aktivít Projektu</w:t>
      </w:r>
      <w:r w:rsidRPr="00307126">
        <w:rPr>
          <w:rFonts w:ascii="Times New Roman" w:hAnsi="Times New Roman"/>
          <w:bCs/>
        </w:rPr>
        <w:t xml:space="preserve">, alebo ak bude ako opodstatnená vyhodnotená sťažnosť smerujúca k ovplyvňovaniu hodnotiteľov alebo ku konfliktu záujmov alebo k zaujatosti, prípadne ak takéto ovplyvňovanie alebo porušovanie skonštatujú aj bez sťažnosti alebo podnetu na to oprávnené kontrolné orgány; </w:t>
      </w:r>
    </w:p>
    <w:p w14:paraId="0EBBC1F3" w14:textId="77777777" w:rsidR="00DE313C" w:rsidRPr="00307126" w:rsidRDefault="00DE313C"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w:t>
      </w:r>
      <w:r w:rsidR="00343D6B" w:rsidRPr="00307126">
        <w:rPr>
          <w:rFonts w:ascii="Times New Roman" w:hAnsi="Times New Roman"/>
          <w:bCs/>
        </w:rPr>
        <w:t xml:space="preserve">povinností Prijímateľom podľa </w:t>
      </w:r>
      <w:r w:rsidR="000678BB" w:rsidRPr="00307126">
        <w:rPr>
          <w:rFonts w:ascii="Times New Roman" w:hAnsi="Times New Roman"/>
          <w:bCs/>
        </w:rPr>
        <w:t>článku</w:t>
      </w:r>
      <w:r w:rsidR="00343D6B" w:rsidRPr="00307126">
        <w:rPr>
          <w:rFonts w:ascii="Times New Roman" w:hAnsi="Times New Roman"/>
          <w:bCs/>
        </w:rPr>
        <w:t xml:space="preserve"> 2 ods</w:t>
      </w:r>
      <w:r w:rsidR="001D3560" w:rsidRPr="00307126">
        <w:rPr>
          <w:rFonts w:ascii="Times New Roman" w:hAnsi="Times New Roman"/>
          <w:bCs/>
        </w:rPr>
        <w:t xml:space="preserve">ek </w:t>
      </w:r>
      <w:r w:rsidR="00D06185" w:rsidRPr="00307126">
        <w:rPr>
          <w:rFonts w:ascii="Times New Roman" w:hAnsi="Times New Roman"/>
          <w:bCs/>
        </w:rPr>
        <w:t>2.7</w:t>
      </w:r>
      <w:r w:rsidR="00343D6B" w:rsidRPr="00307126">
        <w:rPr>
          <w:rFonts w:ascii="Times New Roman" w:hAnsi="Times New Roman"/>
          <w:bCs/>
        </w:rPr>
        <w:t xml:space="preserve"> </w:t>
      </w:r>
      <w:r w:rsidR="00905446" w:rsidRPr="00307126">
        <w:rPr>
          <w:rFonts w:ascii="Times New Roman" w:hAnsi="Times New Roman"/>
          <w:bCs/>
        </w:rPr>
        <w:t>zmluvy</w:t>
      </w:r>
      <w:r w:rsidR="00343D6B" w:rsidRPr="00307126">
        <w:rPr>
          <w:rFonts w:ascii="Times New Roman" w:hAnsi="Times New Roman"/>
          <w:bCs/>
        </w:rPr>
        <w:t xml:space="preserve">, ktoré je konštatované v rozhodnutí Komisie vydanom v nadväznosti na </w:t>
      </w:r>
      <w:r w:rsidR="000678BB" w:rsidRPr="00307126">
        <w:rPr>
          <w:rFonts w:ascii="Times New Roman" w:hAnsi="Times New Roman"/>
          <w:bCs/>
        </w:rPr>
        <w:t>článok</w:t>
      </w:r>
      <w:r w:rsidR="00343D6B" w:rsidRPr="00307126">
        <w:rPr>
          <w:rFonts w:ascii="Times New Roman" w:hAnsi="Times New Roman"/>
          <w:bCs/>
        </w:rPr>
        <w:t xml:space="preserve"> 108 Zmluvy o fungovaní EÚ bez ohľadu na to, či došlo k pozastaveniu poskytovania NFP zo strany Poskytovateľa podľa </w:t>
      </w:r>
      <w:r w:rsidR="000678BB" w:rsidRPr="00307126">
        <w:rPr>
          <w:rFonts w:ascii="Times New Roman" w:hAnsi="Times New Roman"/>
          <w:bCs/>
        </w:rPr>
        <w:t>článku</w:t>
      </w:r>
      <w:r w:rsidR="00343D6B" w:rsidRPr="00307126">
        <w:rPr>
          <w:rFonts w:ascii="Times New Roman" w:hAnsi="Times New Roman"/>
          <w:bCs/>
        </w:rPr>
        <w:t xml:space="preserve"> 8 ods</w:t>
      </w:r>
      <w:r w:rsidR="00CE5784" w:rsidRPr="00307126">
        <w:rPr>
          <w:rFonts w:ascii="Times New Roman" w:hAnsi="Times New Roman"/>
          <w:bCs/>
        </w:rPr>
        <w:t>ek</w:t>
      </w:r>
      <w:r w:rsidR="00343D6B" w:rsidRPr="00307126">
        <w:rPr>
          <w:rFonts w:ascii="Times New Roman" w:hAnsi="Times New Roman"/>
          <w:bCs/>
        </w:rPr>
        <w:t xml:space="preserve"> 6 písm</w:t>
      </w:r>
      <w:r w:rsidR="001D3560" w:rsidRPr="00307126">
        <w:rPr>
          <w:rFonts w:ascii="Times New Roman" w:hAnsi="Times New Roman"/>
          <w:bCs/>
        </w:rPr>
        <w:t>eno</w:t>
      </w:r>
      <w:r w:rsidR="00343D6B" w:rsidRPr="00307126">
        <w:rPr>
          <w:rFonts w:ascii="Times New Roman" w:hAnsi="Times New Roman"/>
          <w:bCs/>
        </w:rPr>
        <w:t xml:space="preserve"> h) VZP, </w:t>
      </w:r>
    </w:p>
    <w:p w14:paraId="540C3AE7" w14:textId="77777777" w:rsidR="009F466D" w:rsidRPr="00307126" w:rsidRDefault="00576235"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lastRenderedPageBreak/>
        <w:t xml:space="preserve"> </w:t>
      </w:r>
      <w:r w:rsidR="009F466D" w:rsidRPr="00307126">
        <w:rPr>
          <w:rFonts w:ascii="Times New Roman" w:hAnsi="Times New Roman"/>
          <w:bCs/>
        </w:rPr>
        <w:t xml:space="preserve">také konanie alebo opomenutie konania Prijímateľa </w:t>
      </w:r>
      <w:r w:rsidR="00C421C2" w:rsidRPr="00307126">
        <w:rPr>
          <w:rFonts w:ascii="Times New Roman" w:hAnsi="Times New Roman"/>
          <w:bCs/>
        </w:rPr>
        <w:t>alebo iných osôb, za konanie alebo opomenutie ktorých Prijímateľ zodpovedá v zmysle článku 2 ods</w:t>
      </w:r>
      <w:r w:rsidR="00CE5784" w:rsidRPr="00307126">
        <w:rPr>
          <w:rFonts w:ascii="Times New Roman" w:hAnsi="Times New Roman"/>
          <w:bCs/>
        </w:rPr>
        <w:t>ek</w:t>
      </w:r>
      <w:r w:rsidR="00C421C2" w:rsidRPr="00307126">
        <w:rPr>
          <w:rFonts w:ascii="Times New Roman" w:hAnsi="Times New Roman"/>
          <w:bCs/>
        </w:rPr>
        <w:t xml:space="preserve"> 2 VZP, </w:t>
      </w:r>
      <w:r w:rsidR="009F466D" w:rsidRPr="00307126">
        <w:rPr>
          <w:rFonts w:ascii="Times New Roman" w:hAnsi="Times New Roman"/>
          <w:bCs/>
        </w:rPr>
        <w:t xml:space="preserve">v súvislosti so Zmluvou o poskytnutí NFP alebo </w:t>
      </w:r>
      <w:r w:rsidR="00C421C2" w:rsidRPr="00307126">
        <w:rPr>
          <w:rFonts w:ascii="Times New Roman" w:hAnsi="Times New Roman"/>
          <w:bCs/>
        </w:rPr>
        <w:t xml:space="preserve">s </w:t>
      </w:r>
      <w:r w:rsidR="009F466D" w:rsidRPr="00307126">
        <w:rPr>
          <w:rFonts w:ascii="Times New Roman" w:hAnsi="Times New Roman"/>
          <w:bCs/>
        </w:rPr>
        <w:t>Realizáciou aktivít Projektu</w:t>
      </w:r>
      <w:r w:rsidR="00C421C2" w:rsidRPr="00307126">
        <w:rPr>
          <w:rFonts w:ascii="Times New Roman" w:hAnsi="Times New Roman"/>
          <w:bCs/>
        </w:rPr>
        <w:t xml:space="preserve"> alebo s Udržateľnosťou Projektu</w:t>
      </w:r>
      <w:r w:rsidR="009F466D" w:rsidRPr="00307126">
        <w:rPr>
          <w:rFonts w:ascii="Times New Roman" w:hAnsi="Times New Roman"/>
          <w:bCs/>
        </w:rPr>
        <w:t xml:space="preserve">, ktoré je považované za Nezrovnalosť v zmysle všeobecného nariadenia a Poskytovateľ stanoví, že takáto Nezrovnalosť sa považuje za Podstatné porušenie Zmluvy </w:t>
      </w:r>
      <w:r w:rsidR="009F466D" w:rsidRPr="00307126">
        <w:rPr>
          <w:rFonts w:ascii="Times New Roman" w:hAnsi="Times New Roman"/>
        </w:rPr>
        <w:t xml:space="preserve">o poskytnutí NFP, </w:t>
      </w:r>
    </w:p>
    <w:p w14:paraId="743C8F86" w14:textId="77777777" w:rsidR="009F466D" w:rsidRPr="00307126" w:rsidRDefault="009F466D" w:rsidP="009F466D">
      <w:pPr>
        <w:numPr>
          <w:ilvl w:val="2"/>
          <w:numId w:val="5"/>
        </w:numPr>
        <w:spacing w:before="120" w:after="0" w:line="264" w:lineRule="auto"/>
        <w:jc w:val="both"/>
        <w:rPr>
          <w:rFonts w:ascii="Times New Roman" w:hAnsi="Times New Roman"/>
          <w:bCs/>
        </w:rPr>
      </w:pPr>
      <w:commentRangeStart w:id="95"/>
      <w:r w:rsidRPr="00307126">
        <w:rPr>
          <w:rFonts w:ascii="Times New Roman" w:hAnsi="Times New Roman"/>
          <w:bCs/>
        </w:rPr>
        <w:t xml:space="preserve">vyhlásenie konkurzu na majetok Prijímateľa alebo zastavenie konkurzného konania/konkurzu pre nedostatok majetku, vstup Prijímateľa do likvidácie; </w:t>
      </w:r>
      <w:commentRangeEnd w:id="95"/>
      <w:r w:rsidR="003D3D57" w:rsidRPr="00773D77">
        <w:rPr>
          <w:rStyle w:val="Odkaznakomentr"/>
          <w:rFonts w:ascii="Times New Roman" w:hAnsi="Times New Roman"/>
          <w:sz w:val="22"/>
          <w:lang w:val="x-none"/>
        </w:rPr>
        <w:commentReference w:id="95"/>
      </w:r>
    </w:p>
    <w:p w14:paraId="525AFF31" w14:textId="77777777" w:rsidR="003B5B37" w:rsidRPr="00307126" w:rsidRDefault="003B5B37"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opakované nepredloženie Žiadosti o platbu v lehote podľa článku 5 odsek 5.1 zmluvy, </w:t>
      </w:r>
    </w:p>
    <w:p w14:paraId="07FCC9DB" w14:textId="77777777" w:rsidR="009F466D" w:rsidRPr="00307126" w:rsidRDefault="009F466D"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porušenie článku 4 odsek </w:t>
      </w:r>
      <w:r w:rsidR="003D3D57" w:rsidRPr="00307126">
        <w:rPr>
          <w:rFonts w:ascii="Times New Roman" w:hAnsi="Times New Roman"/>
          <w:bCs/>
        </w:rPr>
        <w:t xml:space="preserve">7 </w:t>
      </w:r>
      <w:r w:rsidR="007F6C8D" w:rsidRPr="00307126">
        <w:rPr>
          <w:rFonts w:ascii="Times New Roman" w:hAnsi="Times New Roman"/>
          <w:bCs/>
        </w:rPr>
        <w:t>druhá veta</w:t>
      </w:r>
      <w:r w:rsidRPr="00307126">
        <w:rPr>
          <w:rFonts w:ascii="Times New Roman" w:hAnsi="Times New Roman"/>
          <w:bCs/>
        </w:rPr>
        <w:t xml:space="preserve">, článku 7 odsek 1, článku 10 odsek 1, článku 12 odsek </w:t>
      </w:r>
      <w:r w:rsidR="00CA2CDF" w:rsidRPr="00307126">
        <w:rPr>
          <w:rFonts w:ascii="Times New Roman" w:hAnsi="Times New Roman"/>
          <w:bCs/>
        </w:rPr>
        <w:t>3</w:t>
      </w:r>
      <w:r w:rsidRPr="00307126">
        <w:rPr>
          <w:rFonts w:ascii="Times New Roman" w:hAnsi="Times New Roman"/>
          <w:bCs/>
        </w:rPr>
        <w:t xml:space="preserve"> týchto VZP</w:t>
      </w:r>
      <w:r w:rsidR="00816F1B" w:rsidRPr="00307126">
        <w:rPr>
          <w:rFonts w:ascii="Times New Roman" w:hAnsi="Times New Roman"/>
          <w:bCs/>
        </w:rPr>
        <w:t xml:space="preserve">, naplnenie dôvodov uvedených v článku 2 ods. 2.10 zmluvy </w:t>
      </w:r>
      <w:r w:rsidRPr="00307126">
        <w:rPr>
          <w:rFonts w:ascii="Times New Roman" w:hAnsi="Times New Roman"/>
          <w:bCs/>
        </w:rPr>
        <w:t>;</w:t>
      </w:r>
    </w:p>
    <w:p w14:paraId="07D87BE0" w14:textId="77777777" w:rsidR="006071B1" w:rsidRPr="00307126" w:rsidRDefault="006071B1" w:rsidP="006071B1">
      <w:pPr>
        <w:numPr>
          <w:ilvl w:val="2"/>
          <w:numId w:val="5"/>
        </w:numPr>
        <w:spacing w:before="120" w:after="0" w:line="264" w:lineRule="auto"/>
        <w:jc w:val="both"/>
        <w:rPr>
          <w:rFonts w:ascii="Times New Roman" w:hAnsi="Times New Roman"/>
          <w:bCs/>
        </w:rPr>
      </w:pPr>
      <w:r w:rsidRPr="00307126">
        <w:rPr>
          <w:rFonts w:ascii="Times New Roman" w:hAnsi="Times New Roman"/>
        </w:rPr>
        <w:t xml:space="preserve">ak nedošlo k dodaniu tovarov, poskytnutiu služieb alebo vykonaniu stavebných prác, </w:t>
      </w:r>
      <w:r w:rsidR="00CD6A7A" w:rsidRPr="00307126">
        <w:rPr>
          <w:rFonts w:ascii="Times New Roman" w:hAnsi="Times New Roman"/>
        </w:rPr>
        <w:t>ktoré boli uhradené na základe P</w:t>
      </w:r>
      <w:r w:rsidRPr="00307126">
        <w:rPr>
          <w:rFonts w:ascii="Times New Roman" w:hAnsi="Times New Roman"/>
        </w:rPr>
        <w:t xml:space="preserve">reddavkovej platby </w:t>
      </w:r>
      <w:r w:rsidR="008037C1" w:rsidRPr="00307126">
        <w:rPr>
          <w:rFonts w:ascii="Times New Roman" w:hAnsi="Times New Roman"/>
        </w:rPr>
        <w:t xml:space="preserve">spôsobom a v lehotách stanovených </w:t>
      </w:r>
      <w:r w:rsidR="00093527" w:rsidRPr="00307126">
        <w:rPr>
          <w:rFonts w:ascii="Times New Roman" w:hAnsi="Times New Roman"/>
        </w:rPr>
        <w:t xml:space="preserve">zmluvou medzi Prijímateľom a jeho Dodávateľom v nadväznosti na </w:t>
      </w:r>
      <w:r w:rsidR="000678BB" w:rsidRPr="00307126">
        <w:rPr>
          <w:rFonts w:ascii="Times New Roman" w:hAnsi="Times New Roman"/>
        </w:rPr>
        <w:t>článok</w:t>
      </w:r>
      <w:r w:rsidR="00093527" w:rsidRPr="00307126">
        <w:rPr>
          <w:rFonts w:ascii="Times New Roman" w:hAnsi="Times New Roman"/>
        </w:rPr>
        <w:t xml:space="preserve"> 5 ods</w:t>
      </w:r>
      <w:r w:rsidR="00CE5784" w:rsidRPr="00307126">
        <w:rPr>
          <w:rFonts w:ascii="Times New Roman" w:hAnsi="Times New Roman"/>
        </w:rPr>
        <w:t>ek</w:t>
      </w:r>
      <w:r w:rsidR="00093527" w:rsidRPr="00307126">
        <w:rPr>
          <w:rFonts w:ascii="Times New Roman" w:hAnsi="Times New Roman"/>
        </w:rPr>
        <w:t xml:space="preserve"> 5.5 zmluvy. </w:t>
      </w:r>
    </w:p>
    <w:p w14:paraId="17150563" w14:textId="77777777" w:rsidR="009F466D" w:rsidRPr="00307126" w:rsidRDefault="00576235" w:rsidP="009F466D">
      <w:pPr>
        <w:numPr>
          <w:ilvl w:val="2"/>
          <w:numId w:val="5"/>
        </w:numPr>
        <w:spacing w:before="120" w:after="0" w:line="264" w:lineRule="auto"/>
        <w:jc w:val="both"/>
        <w:rPr>
          <w:rFonts w:ascii="Times New Roman" w:hAnsi="Times New Roman"/>
          <w:bCs/>
        </w:rPr>
      </w:pPr>
      <w:r w:rsidRPr="00307126">
        <w:rPr>
          <w:rFonts w:ascii="Times New Roman" w:hAnsi="Times New Roman"/>
          <w:bCs/>
        </w:rPr>
        <w:t xml:space="preserve"> </w:t>
      </w:r>
      <w:r w:rsidR="009F466D" w:rsidRPr="00307126">
        <w:rPr>
          <w:rFonts w:ascii="Times New Roman" w:hAnsi="Times New Roman"/>
          <w:bCs/>
        </w:rPr>
        <w:t xml:space="preserve">každé porušenie povinností Prijímateľa, ktoré je v Zmluve </w:t>
      </w:r>
      <w:r w:rsidR="009F466D" w:rsidRPr="00307126">
        <w:rPr>
          <w:rFonts w:ascii="Times New Roman" w:hAnsi="Times New Roman"/>
        </w:rPr>
        <w:t xml:space="preserve">o poskytnutí NFP </w:t>
      </w:r>
      <w:r w:rsidR="009F466D" w:rsidRPr="00307126">
        <w:rPr>
          <w:rFonts w:ascii="Times New Roman" w:hAnsi="Times New Roman"/>
          <w:bCs/>
        </w:rPr>
        <w:t xml:space="preserve">označené ako podstatné porušenie povinností alebo podstatné porušenie Zmluvy o poskytnutí NFP. </w:t>
      </w:r>
    </w:p>
    <w:p w14:paraId="1C7C659B"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Podstatným porušením Zmluvy </w:t>
      </w:r>
      <w:r w:rsidRPr="00307126">
        <w:rPr>
          <w:rFonts w:ascii="Times New Roman" w:hAnsi="Times New Roman"/>
        </w:rPr>
        <w:t xml:space="preserve">o poskytnutí NFP </w:t>
      </w:r>
      <w:r w:rsidRPr="00307126">
        <w:rPr>
          <w:rFonts w:ascii="Times New Roman" w:hAnsi="Times New Roman"/>
          <w:bCs/>
        </w:rPr>
        <w:t xml:space="preserve">je aj vykonanie takého úkonu zo strany Prijímateľa, na ktorý je potrebný predchádzajúci písomný súhlas Poskytovateľa v prípade, ak súhlas nebol udelený, alebo ak došlo k vykonaniu takého úkonu zo strany Prijímateľa bez žiadosti o takýto súhlas. </w:t>
      </w:r>
    </w:p>
    <w:p w14:paraId="6B52BF73"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Porušenie ďalších povinností stanovených v Zmluve </w:t>
      </w:r>
      <w:r w:rsidRPr="00307126">
        <w:rPr>
          <w:rFonts w:ascii="Times New Roman" w:hAnsi="Times New Roman"/>
        </w:rPr>
        <w:t xml:space="preserve">o poskytnutí NFP, </w:t>
      </w:r>
      <w:r w:rsidRPr="00307126">
        <w:rPr>
          <w:rFonts w:ascii="Times New Roman" w:hAnsi="Times New Roman"/>
          <w:bCs/>
        </w:rPr>
        <w:t xml:space="preserve">v právnych predpisoch SR a právnych aktoch EÚ okrem prípadov, ktoré sa podľa Zmluvy </w:t>
      </w:r>
      <w:r w:rsidRPr="00307126">
        <w:rPr>
          <w:rFonts w:ascii="Times New Roman" w:hAnsi="Times New Roman"/>
        </w:rPr>
        <w:t xml:space="preserve">o poskytnutí NFP </w:t>
      </w:r>
      <w:r w:rsidRPr="00307126">
        <w:rPr>
          <w:rFonts w:ascii="Times New Roman" w:hAnsi="Times New Roman"/>
          <w:bCs/>
        </w:rPr>
        <w:t xml:space="preserve">považujú za podstatné porušenia, sú nepodstatným porušením Zmluvy </w:t>
      </w:r>
      <w:r w:rsidRPr="00307126">
        <w:rPr>
          <w:rFonts w:ascii="Times New Roman" w:hAnsi="Times New Roman"/>
        </w:rPr>
        <w:t>o poskytnutí NFP</w:t>
      </w:r>
      <w:r w:rsidRPr="00307126">
        <w:rPr>
          <w:rFonts w:ascii="Times New Roman" w:hAnsi="Times New Roman"/>
          <w:bCs/>
        </w:rPr>
        <w:t xml:space="preserve">. </w:t>
      </w:r>
    </w:p>
    <w:p w14:paraId="60879E4E"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podstatného porušenia Zmluvy </w:t>
      </w:r>
      <w:r w:rsidRPr="00307126">
        <w:rPr>
          <w:rFonts w:ascii="Times New Roman" w:hAnsi="Times New Roman"/>
        </w:rPr>
        <w:t xml:space="preserve">o poskytnutí NFP </w:t>
      </w:r>
      <w:r w:rsidRPr="00307126">
        <w:rPr>
          <w:rFonts w:ascii="Times New Roman" w:hAnsi="Times New Roman"/>
          <w:bCs/>
        </w:rPr>
        <w:t xml:space="preserve">je Zmluvná strana oprávnená od Zmluvy </w:t>
      </w:r>
      <w:r w:rsidRPr="00307126">
        <w:rPr>
          <w:rFonts w:ascii="Times New Roman" w:hAnsi="Times New Roman"/>
        </w:rPr>
        <w:t xml:space="preserve">o poskytnutí NFP </w:t>
      </w:r>
      <w:r w:rsidRPr="00307126">
        <w:rPr>
          <w:rFonts w:ascii="Times New Roman" w:hAnsi="Times New Roman"/>
          <w:bCs/>
        </w:rPr>
        <w:t>odstúpiť bez zbytočného odkladu po tom, ako sa o tomto porušení dozvedela. Prijímateľ berie na vedomie, že s ohľadom na právne postavenie a povinnosti Poskytovateľa, môže vykonaniu odstúpenia od Zmluvy o poskytnutí NFP predchádzať povinnosť vykonať kontrolu u Prijímateľa, prípadne povinnosť realizovať iné osobitné postupy a úkony. Z uvedeného dôvodu preto Prijímateľ súhlasí s tým, že na rozdiel od štandardnej obchodno-právnej praxe, pri odstúpení od Zmluvy o poskytnutí NFP pojem „</w:t>
      </w:r>
      <w:r w:rsidRPr="00307126">
        <w:rPr>
          <w:rFonts w:ascii="Times New Roman" w:hAnsi="Times New Roman"/>
          <w:bCs/>
          <w:i/>
        </w:rPr>
        <w:t>bez zbytočného odkladu</w:t>
      </w:r>
      <w:r w:rsidRPr="00307126">
        <w:rPr>
          <w:rFonts w:ascii="Times New Roman" w:hAnsi="Times New Roman"/>
          <w:bCs/>
        </w:rPr>
        <w:t xml:space="preserve">“ zahŕňa dobu, po ktorú sú v priamej nadväznosti vykonávané úkony Poskytovateľom podľa predchádzajúcej vety. V prípade nepodstatného porušenia Zmluvy </w:t>
      </w:r>
      <w:r w:rsidRPr="00307126">
        <w:rPr>
          <w:rFonts w:ascii="Times New Roman" w:hAnsi="Times New Roman"/>
        </w:rPr>
        <w:t>o poskytnutí NFP</w:t>
      </w:r>
      <w:r w:rsidRPr="00307126">
        <w:rPr>
          <w:rFonts w:ascii="Times New Roman" w:hAnsi="Times New Roman"/>
          <w:bCs/>
        </w:rPr>
        <w:t xml:space="preserve"> je Zmluvná strana oprávnená odstúpiť, ak strana, ktorá je v omeškaní, nesplní svoju povinnosť ani v dodatočnej primeranej lehote, ktorá jej na to bola poskytnutá v písomnom vyzvaní. Aj v prípade podstatného porušenia Zmluvy </w:t>
      </w:r>
      <w:r w:rsidRPr="00307126">
        <w:rPr>
          <w:rFonts w:ascii="Times New Roman" w:hAnsi="Times New Roman"/>
        </w:rPr>
        <w:t xml:space="preserve">o poskytnutí NFP </w:t>
      </w:r>
      <w:r w:rsidRPr="00307126">
        <w:rPr>
          <w:rFonts w:ascii="Times New Roman" w:hAnsi="Times New Roman"/>
          <w:bCs/>
        </w:rPr>
        <w:t>je Zmluvná strana oprávnená poskytnúť dodatočnú lehotu druhej zmluvnej strane na splnenie porušenej povinnosti, pričom ani poskytnutie takejto dodatočnej lehoty sa nedotýka toho, že ide o podstatné porušenie povinnosti (§345 ods</w:t>
      </w:r>
      <w:r w:rsidR="00CE5784" w:rsidRPr="00307126">
        <w:rPr>
          <w:rFonts w:ascii="Times New Roman" w:hAnsi="Times New Roman"/>
          <w:bCs/>
        </w:rPr>
        <w:t>ek</w:t>
      </w:r>
      <w:r w:rsidRPr="00307126">
        <w:rPr>
          <w:rFonts w:ascii="Times New Roman" w:hAnsi="Times New Roman"/>
          <w:bCs/>
        </w:rPr>
        <w:t xml:space="preserve"> 3 Obchodného zákonníka). </w:t>
      </w:r>
    </w:p>
    <w:p w14:paraId="4DD0F62B"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lastRenderedPageBreak/>
        <w:t xml:space="preserve">Odstúpenie od Zmluvy </w:t>
      </w:r>
      <w:r w:rsidRPr="00307126">
        <w:rPr>
          <w:rFonts w:ascii="Times New Roman" w:hAnsi="Times New Roman"/>
        </w:rPr>
        <w:t xml:space="preserve">o poskytnutí NFP </w:t>
      </w:r>
      <w:r w:rsidRPr="00307126">
        <w:rPr>
          <w:rFonts w:ascii="Times New Roman" w:hAnsi="Times New Roman"/>
          <w:bCs/>
        </w:rPr>
        <w:t xml:space="preserve">je účinné dňom doručenia písomného oznámenia o odstúpení od Zmluvy </w:t>
      </w:r>
      <w:r w:rsidRPr="00307126">
        <w:rPr>
          <w:rFonts w:ascii="Times New Roman" w:hAnsi="Times New Roman"/>
        </w:rPr>
        <w:t xml:space="preserve">o poskytnutí NFP </w:t>
      </w:r>
      <w:r w:rsidRPr="00307126">
        <w:rPr>
          <w:rFonts w:ascii="Times New Roman" w:hAnsi="Times New Roman"/>
          <w:bCs/>
        </w:rPr>
        <w:t xml:space="preserve">druhej Zmluvnej strane. Na doručovanie sa vzťahuje článok </w:t>
      </w:r>
      <w:r w:rsidR="00B94060" w:rsidRPr="00307126">
        <w:rPr>
          <w:rFonts w:ascii="Times New Roman" w:hAnsi="Times New Roman"/>
          <w:bCs/>
        </w:rPr>
        <w:t>4 zmluvy</w:t>
      </w:r>
      <w:r w:rsidRPr="00307126">
        <w:rPr>
          <w:rFonts w:ascii="Times New Roman" w:hAnsi="Times New Roman"/>
          <w:bCs/>
        </w:rPr>
        <w:t>.</w:t>
      </w:r>
    </w:p>
    <w:p w14:paraId="6480B5AC"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Ak splneniu povinnosti Zmluvnej strany bráni OVZ, je druhá Zmluvná strana oprávnená od Zmluvy </w:t>
      </w:r>
      <w:r w:rsidRPr="00307126">
        <w:rPr>
          <w:rFonts w:ascii="Times New Roman" w:hAnsi="Times New Roman"/>
        </w:rPr>
        <w:t xml:space="preserve">o poskytnutí NFP </w:t>
      </w:r>
      <w:r w:rsidRPr="00307126">
        <w:rPr>
          <w:rFonts w:ascii="Times New Roman" w:hAnsi="Times New Roman"/>
          <w:bCs/>
        </w:rPr>
        <w:t xml:space="preserve">odstúpiť len vtedy, ak od vzniku OVZ uplynul aspoň jeden rok. V prípade objektívnej nemožnosti plnenia (nezvratný zánik predmetu Zmluvy </w:t>
      </w:r>
      <w:r w:rsidRPr="00307126">
        <w:rPr>
          <w:rFonts w:ascii="Times New Roman" w:hAnsi="Times New Roman"/>
        </w:rPr>
        <w:t xml:space="preserve">o poskytnutí NFP </w:t>
      </w:r>
      <w:r w:rsidRPr="00307126">
        <w:rPr>
          <w:rFonts w:ascii="Times New Roman" w:hAnsi="Times New Roman"/>
          <w:bCs/>
        </w:rPr>
        <w:t xml:space="preserve">a pod.) sa ustanovenie predchádzajúcej vety neuplatní a Zmluvné strany sú oprávnené </w:t>
      </w:r>
      <w:r w:rsidR="00834F40" w:rsidRPr="00307126">
        <w:rPr>
          <w:rFonts w:ascii="Times New Roman" w:hAnsi="Times New Roman"/>
          <w:bCs/>
        </w:rPr>
        <w:t>postupovať podľa príslušných ustanovení Obchodného zákonníka a podporne Občianskeho zákonníka</w:t>
      </w:r>
      <w:r w:rsidRPr="00307126">
        <w:rPr>
          <w:rFonts w:ascii="Times New Roman" w:hAnsi="Times New Roman"/>
          <w:bCs/>
        </w:rPr>
        <w:t>.</w:t>
      </w:r>
    </w:p>
    <w:p w14:paraId="38C67076"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odstúpenia od Zmluvy </w:t>
      </w:r>
      <w:r w:rsidRPr="00307126">
        <w:rPr>
          <w:rFonts w:ascii="Times New Roman" w:hAnsi="Times New Roman"/>
        </w:rPr>
        <w:t xml:space="preserve">o poskytnutí NFP </w:t>
      </w:r>
      <w:r w:rsidRPr="00307126">
        <w:rPr>
          <w:rFonts w:ascii="Times New Roman" w:hAnsi="Times New Roman"/>
          <w:bCs/>
        </w:rPr>
        <w:t xml:space="preserve">zostávajú zachované tie práva a povinnosti Poskytovateľa, ktoré podľa svojej povahy majú platiť aj po skončení Zmluvy </w:t>
      </w:r>
      <w:r w:rsidRPr="00307126">
        <w:rPr>
          <w:rFonts w:ascii="Times New Roman" w:hAnsi="Times New Roman"/>
        </w:rPr>
        <w:t>o poskytnutí NFP</w:t>
      </w:r>
      <w:r w:rsidRPr="00307126">
        <w:rPr>
          <w:rFonts w:ascii="Times New Roman" w:hAnsi="Times New Roman"/>
          <w:bCs/>
        </w:rPr>
        <w:t xml:space="preserve">, a to najmä právo a povinnosť požadovať vrátenie poskytnutej čiastky NFP, právo na náhradu škody, ktorá vznikla porušením Zmluvy </w:t>
      </w:r>
      <w:r w:rsidRPr="00307126">
        <w:rPr>
          <w:rFonts w:ascii="Times New Roman" w:hAnsi="Times New Roman"/>
        </w:rPr>
        <w:t>o poskytnutí NFP, ustanovenia uvedené v </w:t>
      </w:r>
      <w:r w:rsidR="000678BB" w:rsidRPr="00307126">
        <w:rPr>
          <w:rFonts w:ascii="Times New Roman" w:hAnsi="Times New Roman"/>
        </w:rPr>
        <w:t>článku</w:t>
      </w:r>
      <w:r w:rsidRPr="00307126">
        <w:rPr>
          <w:rFonts w:ascii="Times New Roman" w:hAnsi="Times New Roman"/>
        </w:rPr>
        <w:t xml:space="preserve"> 7.2 zmluvy a ďalšie ustanovenia Zmluvy o poskytnutí NFP podľa svojho obsahu</w:t>
      </w:r>
      <w:r w:rsidRPr="00307126">
        <w:rPr>
          <w:rFonts w:ascii="Times New Roman" w:hAnsi="Times New Roman"/>
          <w:bCs/>
        </w:rPr>
        <w:t>.</w:t>
      </w:r>
    </w:p>
    <w:p w14:paraId="2FD524B4"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Ak sa Prijímateľ dostane do omeškania s plnením Zmluvy </w:t>
      </w:r>
      <w:r w:rsidRPr="00307126">
        <w:rPr>
          <w:rFonts w:ascii="Times New Roman" w:hAnsi="Times New Roman"/>
        </w:rPr>
        <w:t xml:space="preserve">o poskytnutí NFP </w:t>
      </w:r>
      <w:r w:rsidRPr="00307126">
        <w:rPr>
          <w:rFonts w:ascii="Times New Roman" w:hAnsi="Times New Roman"/>
          <w:bCs/>
        </w:rPr>
        <w:t xml:space="preserve">v dôsledku porušenia, resp. nesplnenia povinnosti zo strany Poskytovateľa, Zmluvné strany súhlasia, že nejde o porušenie Zmluvy </w:t>
      </w:r>
      <w:r w:rsidRPr="00307126">
        <w:rPr>
          <w:rFonts w:ascii="Times New Roman" w:hAnsi="Times New Roman"/>
        </w:rPr>
        <w:t xml:space="preserve">o poskytnutí NFP </w:t>
      </w:r>
      <w:r w:rsidRPr="00307126">
        <w:rPr>
          <w:rFonts w:ascii="Times New Roman" w:hAnsi="Times New Roman"/>
          <w:bCs/>
        </w:rPr>
        <w:t>Prijímateľom.</w:t>
      </w:r>
    </w:p>
    <w:p w14:paraId="1EEDCBF5" w14:textId="77777777" w:rsidR="009F466D" w:rsidRPr="00307126" w:rsidRDefault="009F466D" w:rsidP="009F466D">
      <w:pPr>
        <w:numPr>
          <w:ilvl w:val="1"/>
          <w:numId w:val="5"/>
        </w:numPr>
        <w:spacing w:before="120" w:after="0" w:line="264" w:lineRule="auto"/>
        <w:jc w:val="both"/>
        <w:rPr>
          <w:rFonts w:ascii="Times New Roman" w:hAnsi="Times New Roman"/>
          <w:bCs/>
        </w:rPr>
      </w:pPr>
      <w:r w:rsidRPr="00307126">
        <w:rPr>
          <w:rFonts w:ascii="Times New Roman" w:hAnsi="Times New Roman"/>
          <w:bCs/>
        </w:rPr>
        <w:t xml:space="preserve">V prípade odstúpenia od Zmluvy o poskytnutí NFP je Prijímateľ povinný </w:t>
      </w:r>
      <w:r w:rsidRPr="00307126">
        <w:rPr>
          <w:rFonts w:ascii="Times New Roman" w:hAnsi="Times New Roman"/>
        </w:rPr>
        <w:t>na základe žiadosti Poskytovateľa vrátiť NFP alebo jeho časť. Táto povinnosť Prijímateľa sa uplatní aj vtedy, ak sa v jednotlivom článku Zmluvy o poskytnutí NFP označujúcom podstatné porušenie Zmluvy o poskytnutí NFP výslovne neuvádza, že Prijímateľ je povinný vrátiť NFP alebo jeho časť.</w:t>
      </w:r>
      <w:r w:rsidRPr="00307126">
        <w:rPr>
          <w:rFonts w:ascii="Times New Roman" w:hAnsi="Times New Roman"/>
          <w:bCs/>
        </w:rPr>
        <w:t xml:space="preserve"> </w:t>
      </w:r>
    </w:p>
    <w:p w14:paraId="23B6432F" w14:textId="373D96AF" w:rsidR="00A91910" w:rsidRPr="00307126" w:rsidRDefault="009F466D" w:rsidP="00A66B02">
      <w:pPr>
        <w:numPr>
          <w:ilvl w:val="0"/>
          <w:numId w:val="5"/>
        </w:numPr>
        <w:spacing w:before="120" w:line="264" w:lineRule="auto"/>
        <w:jc w:val="both"/>
        <w:rPr>
          <w:rFonts w:ascii="Times New Roman" w:hAnsi="Times New Roman"/>
          <w:bCs/>
        </w:rPr>
      </w:pPr>
      <w:r w:rsidRPr="00307126">
        <w:rPr>
          <w:rFonts w:ascii="Times New Roman" w:hAnsi="Times New Roman"/>
          <w:bCs/>
        </w:rPr>
        <w:t xml:space="preserve">Prijímateľ je oprávnený Zmluvu o poskytnutí NFP vypovedať z dôvodu, že nie je schopný realizovať Projekt tak, ako sa na Realizáciu aktivít Projektu </w:t>
      </w:r>
      <w:r w:rsidR="00A52658" w:rsidRPr="00307126">
        <w:rPr>
          <w:rFonts w:ascii="Times New Roman" w:hAnsi="Times New Roman"/>
          <w:bCs/>
        </w:rPr>
        <w:t xml:space="preserve">zaviazal </w:t>
      </w:r>
      <w:r w:rsidRPr="00307126">
        <w:rPr>
          <w:rFonts w:ascii="Times New Roman" w:hAnsi="Times New Roman"/>
          <w:bCs/>
        </w:rPr>
        <w:t>v Zmluve o poskytnutí NFP</w:t>
      </w:r>
      <w:r w:rsidR="00A52658" w:rsidRPr="00307126">
        <w:rPr>
          <w:rFonts w:ascii="Times New Roman" w:hAnsi="Times New Roman"/>
          <w:bCs/>
        </w:rPr>
        <w:t>,</w:t>
      </w:r>
      <w:r w:rsidRPr="00307126">
        <w:rPr>
          <w:rFonts w:ascii="Times New Roman" w:hAnsi="Times New Roman"/>
          <w:bCs/>
        </w:rPr>
        <w:t xml:space="preserve"> alebo nie je schopný dosiahnuť cieľ Projektu. Prijímateľ súhlasí s tým, že podaním výpovede mu vzniká povinnosť vrátiť už vyplatené NFP v celom rozsahu</w:t>
      </w:r>
      <w:r w:rsidR="00E24033" w:rsidRPr="00307126">
        <w:rPr>
          <w:rFonts w:ascii="Times New Roman" w:hAnsi="Times New Roman"/>
          <w:bCs/>
        </w:rPr>
        <w:t xml:space="preserve"> podľa článku 10 VZP</w:t>
      </w:r>
      <w:r w:rsidR="00A52658" w:rsidRPr="00307126">
        <w:rPr>
          <w:rFonts w:ascii="Times New Roman" w:hAnsi="Times New Roman"/>
          <w:bCs/>
        </w:rPr>
        <w:t xml:space="preserve"> za podmienok stanovených Poskytovateľom v žiadosti o</w:t>
      </w:r>
      <w:r w:rsidR="005D1E6A" w:rsidRPr="00307126">
        <w:rPr>
          <w:rFonts w:ascii="Times New Roman" w:hAnsi="Times New Roman"/>
          <w:bCs/>
        </w:rPr>
        <w:t> </w:t>
      </w:r>
      <w:r w:rsidR="00A52658" w:rsidRPr="00307126">
        <w:rPr>
          <w:rFonts w:ascii="Times New Roman" w:hAnsi="Times New Roman"/>
          <w:bCs/>
        </w:rPr>
        <w:t>vrátenie. Po podaní výpovede môže Prijímateľ túto vziať späť iba s písomným súhlasom Poskytovateľa. Výpovedná doba je jeden kalendárny mesiac odo dňa, kedy je výpoveď doručená Poskytovateľovi. Počas plynutia výpovednej doby Zmluvné strany vykonajú úkony smerujúce k vysporiadaniu vzájomných práv a povinností, najmä Poskytovateľ vykoná úkony vzťahujúce sa k finančnému vysporiadaniu s Prijímateľom obdobne ako pri odstúpení od Zmluvy o poskytnutí NFP a Prijímateľ je povinný poskytnúť všetku potrebnú súčinnosť. Zmluva o poskytnutí NFP zaniká uplynutím výpovednej doby s výnimkou ustanovení, ktoré nezanikajú ani v dôsledku zániku Zmluvy o poskytnutí NFP pri odstúpení od zmluvy v zmysle ods</w:t>
      </w:r>
      <w:r w:rsidR="00CE5784" w:rsidRPr="00307126">
        <w:rPr>
          <w:rFonts w:ascii="Times New Roman" w:hAnsi="Times New Roman"/>
          <w:bCs/>
        </w:rPr>
        <w:t>ek</w:t>
      </w:r>
      <w:r w:rsidR="00A52658" w:rsidRPr="00307126">
        <w:rPr>
          <w:rFonts w:ascii="Times New Roman" w:hAnsi="Times New Roman"/>
          <w:bCs/>
        </w:rPr>
        <w:t xml:space="preserve"> 4 písm</w:t>
      </w:r>
      <w:r w:rsidR="001D3560" w:rsidRPr="00307126">
        <w:rPr>
          <w:rFonts w:ascii="Times New Roman" w:hAnsi="Times New Roman"/>
          <w:bCs/>
        </w:rPr>
        <w:t>e</w:t>
      </w:r>
      <w:r w:rsidR="0065482C">
        <w:rPr>
          <w:rFonts w:ascii="Times New Roman" w:hAnsi="Times New Roman"/>
          <w:bCs/>
        </w:rPr>
        <w:t>no</w:t>
      </w:r>
      <w:r w:rsidR="001D3560" w:rsidRPr="00307126">
        <w:rPr>
          <w:rFonts w:ascii="Times New Roman" w:hAnsi="Times New Roman"/>
          <w:bCs/>
        </w:rPr>
        <w:t xml:space="preserve"> </w:t>
      </w:r>
      <w:r w:rsidR="00A52658" w:rsidRPr="00307126">
        <w:rPr>
          <w:rFonts w:ascii="Times New Roman" w:hAnsi="Times New Roman"/>
          <w:bCs/>
        </w:rPr>
        <w:t xml:space="preserve">h) tohto článku. </w:t>
      </w:r>
    </w:p>
    <w:p w14:paraId="223C1900" w14:textId="77777777" w:rsidR="00A91910" w:rsidRPr="00307126" w:rsidRDefault="00A91910" w:rsidP="00A66B02">
      <w:pPr>
        <w:keepNext/>
        <w:spacing w:line="240" w:lineRule="auto"/>
        <w:ind w:left="1440" w:hanging="1440"/>
        <w:jc w:val="both"/>
        <w:outlineLvl w:val="2"/>
        <w:rPr>
          <w:rFonts w:ascii="Times New Roman" w:hAnsi="Times New Roman"/>
          <w:b/>
          <w:bCs/>
          <w:lang w:eastAsia="x-none"/>
        </w:rPr>
      </w:pPr>
      <w:r w:rsidRPr="00307126">
        <w:rPr>
          <w:rFonts w:ascii="Times New Roman" w:hAnsi="Times New Roman"/>
          <w:b/>
          <w:bCs/>
          <w:lang w:val="x-none" w:eastAsia="x-none"/>
        </w:rPr>
        <w:t xml:space="preserve">Článok </w:t>
      </w:r>
      <w:r w:rsidRPr="00307126">
        <w:rPr>
          <w:rFonts w:ascii="Times New Roman" w:hAnsi="Times New Roman"/>
          <w:b/>
          <w:bCs/>
          <w:lang w:eastAsia="x-none"/>
        </w:rPr>
        <w:t>10</w:t>
      </w:r>
      <w:r w:rsidRPr="00307126">
        <w:rPr>
          <w:rFonts w:ascii="Times New Roman" w:hAnsi="Times New Roman"/>
          <w:b/>
          <w:bCs/>
          <w:lang w:val="x-none" w:eastAsia="x-none"/>
        </w:rPr>
        <w:tab/>
        <w:t>VY</w:t>
      </w:r>
      <w:r w:rsidR="00A66B02" w:rsidRPr="00307126">
        <w:rPr>
          <w:rFonts w:ascii="Times New Roman" w:hAnsi="Times New Roman"/>
          <w:b/>
          <w:bCs/>
          <w:lang w:val="x-none" w:eastAsia="x-none"/>
        </w:rPr>
        <w:t xml:space="preserve">SPORIADANIE FINANČNÝCH VZŤAHOV </w:t>
      </w:r>
    </w:p>
    <w:p w14:paraId="7697CDF1" w14:textId="77777777" w:rsidR="00A91910" w:rsidRPr="00307126" w:rsidRDefault="00A91910" w:rsidP="008A0487">
      <w:pPr>
        <w:numPr>
          <w:ilvl w:val="0"/>
          <w:numId w:val="9"/>
        </w:numPr>
        <w:tabs>
          <w:tab w:val="clear" w:pos="540"/>
          <w:tab w:val="num" w:pos="-4962"/>
        </w:tabs>
        <w:spacing w:before="240" w:line="264" w:lineRule="auto"/>
        <w:ind w:left="709"/>
        <w:jc w:val="both"/>
        <w:rPr>
          <w:rFonts w:ascii="Times New Roman" w:hAnsi="Times New Roman"/>
        </w:rPr>
      </w:pPr>
      <w:r w:rsidRPr="00307126">
        <w:rPr>
          <w:rFonts w:ascii="Times New Roman" w:hAnsi="Times New Roman"/>
          <w:lang w:eastAsia="sk-SK"/>
        </w:rPr>
        <w:t>Prijímateľ</w:t>
      </w:r>
      <w:r w:rsidRPr="00307126">
        <w:rPr>
          <w:rFonts w:ascii="Times New Roman" w:hAnsi="Times New Roman"/>
        </w:rPr>
        <w:t xml:space="preserve"> sa zaväzuje:</w:t>
      </w:r>
    </w:p>
    <w:p w14:paraId="38C4988D"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ho nevyčerpal podľa podmienok Zmluvy o poskytnutí NFP, alebo ak nezúčtoval celú sumu poskytnutého </w:t>
      </w:r>
      <w:proofErr w:type="spellStart"/>
      <w:r w:rsidRPr="00307126">
        <w:rPr>
          <w:sz w:val="22"/>
          <w:szCs w:val="22"/>
        </w:rPr>
        <w:t>predfinancovania</w:t>
      </w:r>
      <w:proofErr w:type="spellEnd"/>
      <w:r w:rsidRPr="00307126">
        <w:rPr>
          <w:sz w:val="22"/>
          <w:szCs w:val="22"/>
        </w:rPr>
        <w:t xml:space="preserve"> alebo zálohovej platby, alebo ak mu vznikol kurzový zisk; suma </w:t>
      </w:r>
      <w:r w:rsidR="005D2904" w:rsidRPr="00307126">
        <w:rPr>
          <w:sz w:val="22"/>
          <w:szCs w:val="22"/>
        </w:rPr>
        <w:t xml:space="preserve">neprevyšujúca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uplatní na úhrnnú sumu celkového nevyčerpaného NFP alebo jeho časti z poskytnutých zálohových platieb alebo z poskytnutých </w:t>
      </w:r>
      <w:proofErr w:type="spellStart"/>
      <w:r w:rsidRPr="00307126">
        <w:rPr>
          <w:sz w:val="22"/>
          <w:szCs w:val="22"/>
        </w:rPr>
        <w:t>predfinancovaní</w:t>
      </w:r>
      <w:proofErr w:type="spellEnd"/>
      <w:r w:rsidRPr="00307126">
        <w:rPr>
          <w:sz w:val="22"/>
          <w:szCs w:val="22"/>
        </w:rPr>
        <w:t xml:space="preserve">,  </w:t>
      </w:r>
    </w:p>
    <w:p w14:paraId="691D38C1"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lastRenderedPageBreak/>
        <w:t xml:space="preserve">vrátiť prostriedky poskytnuté omylom;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v tomto prípade neuplatňuje,  </w:t>
      </w:r>
    </w:p>
    <w:p w14:paraId="211734A8"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 porušil povinnosti uvedené v Zmluve o poskytnutí NFP a porušenie povinnosti znamená porušenie finančnej disciplíny podľa § 31 ods</w:t>
      </w:r>
      <w:r w:rsidR="001D3560" w:rsidRPr="00307126">
        <w:rPr>
          <w:sz w:val="22"/>
          <w:szCs w:val="22"/>
        </w:rPr>
        <w:t xml:space="preserve">ek </w:t>
      </w:r>
      <w:r w:rsidRPr="00307126">
        <w:rPr>
          <w:sz w:val="22"/>
          <w:szCs w:val="22"/>
        </w:rPr>
        <w:t xml:space="preserve">1 písmena a), b), c) zákona o rozpočtových pravidlách;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1D3560" w:rsidRPr="00307126">
        <w:rPr>
          <w:sz w:val="22"/>
          <w:szCs w:val="22"/>
        </w:rPr>
        <w:t xml:space="preserve">ek </w:t>
      </w:r>
      <w:r w:rsidRPr="00307126">
        <w:rPr>
          <w:sz w:val="22"/>
          <w:szCs w:val="22"/>
        </w:rPr>
        <w:t xml:space="preserve">2 zákona o príspevku z EŠIF sa uplatní na vyplatený NFP alebo jeho časť systémom refundácie alebo na úhrnnú sumu celkového NFP alebo jeho časť nezúčtovaných zálohových platieb alebo </w:t>
      </w:r>
      <w:proofErr w:type="spellStart"/>
      <w:r w:rsidRPr="00307126">
        <w:rPr>
          <w:sz w:val="22"/>
          <w:szCs w:val="22"/>
        </w:rPr>
        <w:t>predfinancovaní</w:t>
      </w:r>
      <w:proofErr w:type="spellEnd"/>
      <w:r w:rsidRPr="00307126">
        <w:rPr>
          <w:sz w:val="22"/>
          <w:szCs w:val="22"/>
        </w:rPr>
        <w:t xml:space="preserve">, </w:t>
      </w:r>
    </w:p>
    <w:p w14:paraId="124BE421" w14:textId="50CA8EB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vrátiť NFP alebo jeho časť, ak</w:t>
      </w:r>
      <w:r w:rsidR="00580301" w:rsidRPr="00307126">
        <w:rPr>
          <w:sz w:val="22"/>
          <w:szCs w:val="22"/>
        </w:rPr>
        <w:t xml:space="preserve"> v súvislosti s Projektom bolo porušené ustanovenie Právneho predpisu SR alebo právneho aktu EÚ (bez ohľadu na konanie alebo opomenutie Prijímateľa alebo jeho zavinenie)</w:t>
      </w:r>
      <w:r w:rsidRPr="00307126">
        <w:rPr>
          <w:sz w:val="22"/>
          <w:szCs w:val="22"/>
        </w:rPr>
        <w:t xml:space="preserve"> a toto porušenie znamená Nezrovnalosť a nejde o porušenie finančnej disciplíny podľa § 31 ods</w:t>
      </w:r>
      <w:r w:rsidR="001D3560" w:rsidRPr="00307126">
        <w:rPr>
          <w:sz w:val="22"/>
          <w:szCs w:val="22"/>
        </w:rPr>
        <w:t>ek</w:t>
      </w:r>
      <w:r w:rsidRPr="00307126">
        <w:rPr>
          <w:sz w:val="22"/>
          <w:szCs w:val="22"/>
        </w:rPr>
        <w:t xml:space="preserve"> 1 písmena a), b), c) </w:t>
      </w:r>
      <w:r w:rsidR="00580301" w:rsidRPr="00307126">
        <w:rPr>
          <w:sz w:val="22"/>
          <w:szCs w:val="22"/>
        </w:rPr>
        <w:t xml:space="preserve">Zákona </w:t>
      </w:r>
      <w:r w:rsidRPr="00307126">
        <w:rPr>
          <w:sz w:val="22"/>
          <w:szCs w:val="22"/>
        </w:rPr>
        <w:t xml:space="preserve">o rozpočtových pravidlách alebo o zmluvnú pokutu podľa </w:t>
      </w:r>
      <w:r w:rsidR="000678BB" w:rsidRPr="00307126">
        <w:rPr>
          <w:sz w:val="22"/>
          <w:szCs w:val="22"/>
        </w:rPr>
        <w:t>článku</w:t>
      </w:r>
      <w:r w:rsidR="00D33A18" w:rsidRPr="00307126">
        <w:rPr>
          <w:sz w:val="22"/>
          <w:szCs w:val="22"/>
        </w:rPr>
        <w:t xml:space="preserve"> 13 ods</w:t>
      </w:r>
      <w:r w:rsidR="001D3560" w:rsidRPr="00307126">
        <w:rPr>
          <w:sz w:val="22"/>
          <w:szCs w:val="22"/>
        </w:rPr>
        <w:t xml:space="preserve">ek </w:t>
      </w:r>
      <w:r w:rsidR="00D33A18" w:rsidRPr="00307126">
        <w:rPr>
          <w:sz w:val="22"/>
          <w:szCs w:val="22"/>
        </w:rPr>
        <w:t>5</w:t>
      </w:r>
      <w:r w:rsidRPr="00307126">
        <w:rPr>
          <w:sz w:val="22"/>
          <w:szCs w:val="22"/>
        </w:rPr>
        <w:t xml:space="preserve"> VZP; vzhľadom k skutočnosti, že </w:t>
      </w:r>
      <w:r w:rsidR="00580301" w:rsidRPr="00307126">
        <w:rPr>
          <w:sz w:val="22"/>
          <w:szCs w:val="22"/>
        </w:rPr>
        <w:t xml:space="preserve">za </w:t>
      </w:r>
      <w:r w:rsidRPr="00307126">
        <w:rPr>
          <w:sz w:val="22"/>
          <w:szCs w:val="22"/>
        </w:rPr>
        <w:t>Nezrovnalos</w:t>
      </w:r>
      <w:r w:rsidR="00580301" w:rsidRPr="00307126">
        <w:rPr>
          <w:sz w:val="22"/>
          <w:szCs w:val="22"/>
        </w:rPr>
        <w:t>ť</w:t>
      </w:r>
      <w:r w:rsidRPr="00307126">
        <w:rPr>
          <w:sz w:val="22"/>
          <w:szCs w:val="22"/>
        </w:rPr>
        <w:t xml:space="preserve"> sa považuje také porušenie podmienok poskytnutia NFP, s ktorým sa spája povinnosť vrátenia NFP alebo jeho časti, v prípade, ak Prijímateľ takýto NFP alebo jeho časť nevráti postupom stanoveným v odsekoch 4 až 10 tohto článku VZP, bude sa na toto porušenie podmienok Zmluvy aplikovať ustanovenie druhej vety § 31 ods</w:t>
      </w:r>
      <w:r w:rsidR="00CE5784" w:rsidRPr="00307126">
        <w:rPr>
          <w:sz w:val="22"/>
          <w:szCs w:val="22"/>
        </w:rPr>
        <w:t>ek</w:t>
      </w:r>
      <w:r w:rsidRPr="00307126">
        <w:rPr>
          <w:sz w:val="22"/>
          <w:szCs w:val="22"/>
        </w:rPr>
        <w:t xml:space="preserve"> 7 </w:t>
      </w:r>
      <w:r w:rsidR="007408B9" w:rsidRPr="00307126">
        <w:rPr>
          <w:sz w:val="22"/>
          <w:szCs w:val="22"/>
        </w:rPr>
        <w:t>Zákona o rozpočtových pravidlách</w:t>
      </w:r>
      <w:r w:rsidRPr="00307126">
        <w:rPr>
          <w:sz w:val="22"/>
          <w:szCs w:val="22"/>
        </w:rPr>
        <w:t xml:space="preserve">;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uplatní na úhrnnú sumu Nezrovnalosti, </w:t>
      </w:r>
    </w:p>
    <w:p w14:paraId="663E5F86" w14:textId="2F8D0C82" w:rsidR="003440CB" w:rsidRPr="00307126" w:rsidRDefault="003440CB"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Prijímateľ porušil pravidlá a postupy </w:t>
      </w:r>
      <w:r w:rsidR="001874FC" w:rsidRPr="00307126">
        <w:rPr>
          <w:sz w:val="22"/>
          <w:szCs w:val="22"/>
        </w:rPr>
        <w:t>v</w:t>
      </w:r>
      <w:r w:rsidRPr="00307126">
        <w:rPr>
          <w:sz w:val="22"/>
          <w:szCs w:val="22"/>
        </w:rPr>
        <w:t xml:space="preserve">erejného obstarávania a toto porušenie malo alebo mohlo mať vplyv na výsledok </w:t>
      </w:r>
      <w:r w:rsidR="001874FC" w:rsidRPr="00307126">
        <w:rPr>
          <w:sz w:val="22"/>
          <w:szCs w:val="22"/>
        </w:rPr>
        <w:t>v</w:t>
      </w:r>
      <w:r w:rsidRPr="00307126">
        <w:rPr>
          <w:sz w:val="22"/>
          <w:szCs w:val="22"/>
        </w:rPr>
        <w:t>erejného obstarávania alebo pravidlá a postupy vzťahujúce sa na obstarávanie služieb, tovarov a stavebných prác, ak takéto obstarávanie nespadá pod zákon o VO; suma neprevyšujúca 40 EUR podľa § 33 ods. 2 zákona o príspevku z EŠIF sa uplatní na poskytnutý NFP alebo jeho časť,</w:t>
      </w:r>
    </w:p>
    <w:p w14:paraId="047B8A54"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NFP alebo jeho časť, ak porušil zákaz nelegálneho zamestnávania cudzinca podľa § 33 ods. 3 zákona o príspevku z EŠIF; suma </w:t>
      </w:r>
      <w:r w:rsidR="005D2904" w:rsidRPr="00307126">
        <w:rPr>
          <w:sz w:val="22"/>
          <w:szCs w:val="22"/>
        </w:rPr>
        <w:t>neprevyšujúca</w:t>
      </w:r>
      <w:r w:rsidR="00CC2CD9" w:rsidRPr="00307126">
        <w:rPr>
          <w:sz w:val="22"/>
          <w:szCs w:val="22"/>
        </w:rPr>
        <w:t xml:space="preserve"> </w:t>
      </w:r>
      <w:r w:rsidRPr="00307126">
        <w:rPr>
          <w:sz w:val="22"/>
          <w:szCs w:val="22"/>
        </w:rPr>
        <w:t>40 EUR podľa § 33 ods. 2 zákona o príspevku z EŠIF sa uplatní na poskytnutý NFP alebo jeho časť,</w:t>
      </w:r>
    </w:p>
    <w:p w14:paraId="12765ECF" w14:textId="77777777" w:rsidR="00A91910" w:rsidRPr="00307126" w:rsidRDefault="00A91910" w:rsidP="00C87FFC">
      <w:pPr>
        <w:pStyle w:val="Odsekzoznamu1"/>
        <w:numPr>
          <w:ilvl w:val="0"/>
          <w:numId w:val="29"/>
        </w:numPr>
        <w:tabs>
          <w:tab w:val="num" w:pos="-4962"/>
          <w:tab w:val="left" w:pos="567"/>
        </w:tabs>
        <w:spacing w:before="240" w:after="200" w:line="264" w:lineRule="auto"/>
        <w:ind w:left="1418" w:hanging="425"/>
        <w:jc w:val="both"/>
        <w:rPr>
          <w:sz w:val="22"/>
          <w:szCs w:val="22"/>
        </w:rPr>
      </w:pPr>
      <w:r w:rsidRPr="00307126">
        <w:rPr>
          <w:sz w:val="22"/>
          <w:szCs w:val="22"/>
        </w:rPr>
        <w:t>vrátiť NFP alebo jeho časť v iných prípadoch, ak to ustanovuje Zmluva o poskytnutí NFP alebo ak došlo k zániku Zmluvy o poskytnutí NFP v zmysle článku 9 VZP z dôvodu mimoriadneho ukončenia zmluvy; suma</w:t>
      </w:r>
      <w:r w:rsidR="00CC2CD9" w:rsidRPr="00307126">
        <w:rPr>
          <w:sz w:val="22"/>
          <w:szCs w:val="22"/>
        </w:rPr>
        <w:t xml:space="preserve"> </w:t>
      </w:r>
      <w:r w:rsidR="005D2904" w:rsidRPr="00307126">
        <w:rPr>
          <w:sz w:val="22"/>
          <w:szCs w:val="22"/>
        </w:rPr>
        <w:t>neprevyšujúca</w:t>
      </w:r>
      <w:r w:rsidRPr="00307126">
        <w:rPr>
          <w:sz w:val="22"/>
          <w:szCs w:val="22"/>
        </w:rPr>
        <w:t xml:space="preserve"> 40 EUR podľa § 33 ods</w:t>
      </w:r>
      <w:r w:rsidR="00CE5784" w:rsidRPr="00307126">
        <w:rPr>
          <w:sz w:val="22"/>
          <w:szCs w:val="22"/>
        </w:rPr>
        <w:t>ek</w:t>
      </w:r>
      <w:r w:rsidRPr="00307126">
        <w:rPr>
          <w:sz w:val="22"/>
          <w:szCs w:val="22"/>
        </w:rPr>
        <w:t xml:space="preserve"> 2 zákona o príspevku z EŠIF sa uplatní na poskytnutý NFP alebo jeho časť,</w:t>
      </w:r>
    </w:p>
    <w:p w14:paraId="621FD7B4"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vrátiť čistý príjem z Projektu v prípade, ak bol počas Realizácie  Projektu alebo v období troch rokov od </w:t>
      </w:r>
      <w:r w:rsidR="00BD0AC3" w:rsidRPr="00307126">
        <w:rPr>
          <w:sz w:val="22"/>
          <w:szCs w:val="22"/>
        </w:rPr>
        <w:t>Finančného ukončenia Projektu</w:t>
      </w:r>
      <w:r w:rsidRPr="00307126">
        <w:rPr>
          <w:sz w:val="22"/>
          <w:szCs w:val="22"/>
        </w:rPr>
        <w:t xml:space="preserve"> vytvorený príjem podľa článku 61 všeobecného nariadenia; </w:t>
      </w:r>
      <w:r w:rsidR="00291178" w:rsidRPr="00307126">
        <w:rPr>
          <w:sz w:val="22"/>
          <w:szCs w:val="22"/>
        </w:rPr>
        <w:t>vrátiť iný  čistý príjem  z Projektu v prípade, ak bol počas Realizácie aktivít  Projektu vytvorený príjem podľa článku 65 ods</w:t>
      </w:r>
      <w:r w:rsidR="00CE5784" w:rsidRPr="00307126">
        <w:rPr>
          <w:sz w:val="22"/>
          <w:szCs w:val="22"/>
        </w:rPr>
        <w:t>ek</w:t>
      </w:r>
      <w:r w:rsidR="00291178" w:rsidRPr="00307126">
        <w:rPr>
          <w:sz w:val="22"/>
          <w:szCs w:val="22"/>
        </w:rPr>
        <w:t xml:space="preserve"> 8 všeobecného nariadenia; </w:t>
      </w:r>
      <w:r w:rsidRPr="00307126">
        <w:rPr>
          <w:sz w:val="22"/>
          <w:szCs w:val="22"/>
        </w:rPr>
        <w:t xml:space="preserve">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v tomto prípade neuplatňuje, </w:t>
      </w:r>
    </w:p>
    <w:p w14:paraId="7AA3108B" w14:textId="77777777" w:rsidR="00A91910"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rPr>
        <w:t xml:space="preserve">odviesť výnos z prostriedkov NFP </w:t>
      </w:r>
      <w:r w:rsidR="00222A7E" w:rsidRPr="00307126">
        <w:rPr>
          <w:sz w:val="22"/>
          <w:szCs w:val="22"/>
        </w:rPr>
        <w:t>podľa § 7 ods</w:t>
      </w:r>
      <w:r w:rsidR="00CE5784" w:rsidRPr="00307126">
        <w:rPr>
          <w:sz w:val="22"/>
          <w:szCs w:val="22"/>
        </w:rPr>
        <w:t>ek</w:t>
      </w:r>
      <w:r w:rsidR="00222A7E" w:rsidRPr="00307126">
        <w:rPr>
          <w:sz w:val="22"/>
          <w:szCs w:val="22"/>
        </w:rPr>
        <w:t xml:space="preserve"> 1 písm</w:t>
      </w:r>
      <w:r w:rsidR="001D3560" w:rsidRPr="00307126">
        <w:rPr>
          <w:sz w:val="22"/>
          <w:szCs w:val="22"/>
        </w:rPr>
        <w:t>eno</w:t>
      </w:r>
      <w:r w:rsidR="00222A7E" w:rsidRPr="00307126">
        <w:rPr>
          <w:sz w:val="22"/>
          <w:szCs w:val="22"/>
        </w:rPr>
        <w:t xml:space="preserve"> m) zákona  o rozpočtových pravidlách </w:t>
      </w:r>
      <w:r w:rsidR="001473CF" w:rsidRPr="00307126">
        <w:rPr>
          <w:sz w:val="22"/>
          <w:szCs w:val="22"/>
        </w:rPr>
        <w:t xml:space="preserve">vzniknutý </w:t>
      </w:r>
      <w:r w:rsidRPr="00307126">
        <w:rPr>
          <w:sz w:val="22"/>
          <w:szCs w:val="22"/>
        </w:rPr>
        <w:t xml:space="preserve">na základe úročenia poskytnutého NFP (ďalej len „výnos“); uvedené platí len v prípade poskytnutia NFP systémom zálohovej platby </w:t>
      </w:r>
      <w:r w:rsidR="00E730AB" w:rsidRPr="00307126">
        <w:rPr>
          <w:sz w:val="22"/>
          <w:szCs w:val="22"/>
        </w:rPr>
        <w:t>a/</w:t>
      </w:r>
      <w:r w:rsidRPr="00307126">
        <w:rPr>
          <w:sz w:val="22"/>
          <w:szCs w:val="22"/>
        </w:rPr>
        <w:t xml:space="preserve">alebo </w:t>
      </w:r>
      <w:proofErr w:type="spellStart"/>
      <w:r w:rsidRPr="00307126">
        <w:rPr>
          <w:sz w:val="22"/>
          <w:szCs w:val="22"/>
        </w:rPr>
        <w:t>predfinancovania</w:t>
      </w:r>
      <w:proofErr w:type="spellEnd"/>
      <w:r w:rsidRPr="00307126">
        <w:rPr>
          <w:sz w:val="22"/>
          <w:szCs w:val="22"/>
        </w:rPr>
        <w:t xml:space="preserve">;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v tomto prípade neuplatňuje</w:t>
      </w:r>
      <w:r w:rsidR="00CC2CD9" w:rsidRPr="00307126">
        <w:rPr>
          <w:sz w:val="22"/>
          <w:szCs w:val="22"/>
        </w:rPr>
        <w:t>,</w:t>
      </w:r>
    </w:p>
    <w:p w14:paraId="5CBEA3DF" w14:textId="77777777" w:rsidR="008037C1" w:rsidRPr="00307126" w:rsidRDefault="00A91910" w:rsidP="00C87FFC">
      <w:pPr>
        <w:pStyle w:val="Odsekzoznamu1"/>
        <w:numPr>
          <w:ilvl w:val="0"/>
          <w:numId w:val="29"/>
        </w:numPr>
        <w:tabs>
          <w:tab w:val="num" w:pos="-4962"/>
        </w:tabs>
        <w:spacing w:before="240" w:after="200" w:line="264" w:lineRule="auto"/>
        <w:ind w:left="1418" w:hanging="425"/>
        <w:jc w:val="both"/>
        <w:rPr>
          <w:sz w:val="22"/>
          <w:szCs w:val="22"/>
        </w:rPr>
      </w:pPr>
      <w:commentRangeStart w:id="96"/>
      <w:r w:rsidRPr="00307126">
        <w:rPr>
          <w:sz w:val="22"/>
          <w:szCs w:val="22"/>
        </w:rPr>
        <w:lastRenderedPageBreak/>
        <w:t xml:space="preserve">ak to určí Poskytovateľ, vrátiť NFP alebo jeho časť v prípade, ak Prijímateľ nedosiahol hodnotu Merateľného ukazovateľa Projektu uvedenej v Schválenej žiadosti o NFP s odchýlkou presahujúcou 5% oproti schválenej hodnote, a to úmerne so znížením hodnoty Merateľného ukazovateľa Projektu vo vzťahu k tým </w:t>
      </w:r>
      <w:r w:rsidR="00D54576" w:rsidRPr="00307126">
        <w:rPr>
          <w:sz w:val="22"/>
          <w:szCs w:val="22"/>
        </w:rPr>
        <w:t xml:space="preserve">hlavným </w:t>
      </w:r>
      <w:r w:rsidRPr="00307126">
        <w:rPr>
          <w:sz w:val="22"/>
          <w:szCs w:val="22"/>
        </w:rPr>
        <w:t xml:space="preserve">Aktivitám, ktoré prispievajú k dosiahnutiu znižovaného Merateľného ukazovateľa Projektu. </w:t>
      </w:r>
      <w:commentRangeEnd w:id="96"/>
      <w:r w:rsidRPr="00307126">
        <w:rPr>
          <w:rStyle w:val="Odkaznakomentr"/>
          <w:sz w:val="22"/>
          <w:szCs w:val="22"/>
        </w:rPr>
        <w:commentReference w:id="96"/>
      </w:r>
      <w:r w:rsidRPr="00307126">
        <w:rPr>
          <w:sz w:val="22"/>
          <w:szCs w:val="22"/>
        </w:rPr>
        <w:t xml:space="preserve"> Spôsob výpočtu sumy, ktorú má Prijímateľ vrátiť podľa tohto ustanovenia, Zverejní Poskytovateľ na svojom webovom sídle. Suma </w:t>
      </w:r>
      <w:r w:rsidR="005D2904" w:rsidRPr="00307126">
        <w:rPr>
          <w:sz w:val="22"/>
          <w:szCs w:val="22"/>
        </w:rPr>
        <w:t>neprevyšujúca</w:t>
      </w:r>
      <w:r w:rsidR="00CC2CD9" w:rsidRPr="00307126">
        <w:rPr>
          <w:sz w:val="22"/>
          <w:szCs w:val="22"/>
        </w:rPr>
        <w:t xml:space="preserve"> </w:t>
      </w:r>
      <w:r w:rsidRPr="00307126">
        <w:rPr>
          <w:sz w:val="22"/>
          <w:szCs w:val="22"/>
        </w:rPr>
        <w:t>40 EUR podľa § 33 ods</w:t>
      </w:r>
      <w:r w:rsidR="00CE5784" w:rsidRPr="00307126">
        <w:rPr>
          <w:sz w:val="22"/>
          <w:szCs w:val="22"/>
        </w:rPr>
        <w:t>ek</w:t>
      </w:r>
      <w:r w:rsidRPr="00307126">
        <w:rPr>
          <w:sz w:val="22"/>
          <w:szCs w:val="22"/>
        </w:rPr>
        <w:t xml:space="preserve"> 2 zákona o príspevku z EŠIF sa uplatní na poskytnutý NFP alebo jeho časť</w:t>
      </w:r>
      <w:r w:rsidR="008037C1" w:rsidRPr="00307126">
        <w:rPr>
          <w:sz w:val="22"/>
          <w:szCs w:val="22"/>
        </w:rPr>
        <w:t xml:space="preserve">, </w:t>
      </w:r>
    </w:p>
    <w:p w14:paraId="18A19A20" w14:textId="77777777" w:rsidR="00A91910" w:rsidRPr="00307126" w:rsidRDefault="008037C1" w:rsidP="00C87FFC">
      <w:pPr>
        <w:pStyle w:val="Odsekzoznamu1"/>
        <w:numPr>
          <w:ilvl w:val="0"/>
          <w:numId w:val="29"/>
        </w:numPr>
        <w:tabs>
          <w:tab w:val="num" w:pos="-4962"/>
        </w:tabs>
        <w:spacing w:before="240" w:after="200" w:line="264" w:lineRule="auto"/>
        <w:ind w:left="1418" w:hanging="425"/>
        <w:jc w:val="both"/>
        <w:rPr>
          <w:sz w:val="22"/>
          <w:szCs w:val="22"/>
        </w:rPr>
      </w:pPr>
      <w:r w:rsidRPr="00307126">
        <w:rPr>
          <w:sz w:val="22"/>
          <w:szCs w:val="22"/>
          <w:lang w:eastAsia="en-US"/>
        </w:rPr>
        <w:t xml:space="preserve">vrátiť preplatok </w:t>
      </w:r>
      <w:r w:rsidRPr="00307126">
        <w:rPr>
          <w:sz w:val="22"/>
          <w:szCs w:val="22"/>
        </w:rPr>
        <w:t xml:space="preserve">vzniknutý na základe zúčtovania </w:t>
      </w:r>
      <w:r w:rsidR="00CD6A7A" w:rsidRPr="00307126">
        <w:rPr>
          <w:sz w:val="22"/>
          <w:szCs w:val="22"/>
        </w:rPr>
        <w:t>P</w:t>
      </w:r>
      <w:r w:rsidRPr="00307126">
        <w:rPr>
          <w:sz w:val="22"/>
          <w:szCs w:val="22"/>
        </w:rPr>
        <w:t>reddavkovej platby najneskôr spolu s predložením doplňujúcich údajov k preukázaniu dodania predmetu plnenia</w:t>
      </w:r>
      <w:r w:rsidR="00A91910" w:rsidRPr="00307126">
        <w:rPr>
          <w:sz w:val="22"/>
          <w:szCs w:val="22"/>
        </w:rPr>
        <w:t xml:space="preserve">. </w:t>
      </w:r>
    </w:p>
    <w:p w14:paraId="0AA277A0" w14:textId="6100695A" w:rsidR="00A91910" w:rsidRPr="00307126" w:rsidRDefault="00A91910" w:rsidP="008A0487">
      <w:pPr>
        <w:numPr>
          <w:ilvl w:val="0"/>
          <w:numId w:val="9"/>
        </w:numPr>
        <w:tabs>
          <w:tab w:val="clear" w:pos="540"/>
          <w:tab w:val="num" w:pos="-4962"/>
        </w:tabs>
        <w:spacing w:before="240" w:line="264" w:lineRule="auto"/>
        <w:ind w:left="709"/>
        <w:jc w:val="both"/>
        <w:rPr>
          <w:rFonts w:ascii="Times New Roman" w:hAnsi="Times New Roman"/>
          <w:lang w:eastAsia="sk-SK"/>
        </w:rPr>
      </w:pPr>
      <w:r w:rsidRPr="00307126">
        <w:rPr>
          <w:rFonts w:ascii="Times New Roman" w:hAnsi="Times New Roman"/>
          <w:lang w:eastAsia="sk-SK"/>
        </w:rPr>
        <w:t xml:space="preserve">V prípade vzniku povinnosti odvodu výnosu podľa </w:t>
      </w:r>
      <w:r w:rsidR="00AA2FB0" w:rsidRPr="00307126">
        <w:rPr>
          <w:rFonts w:ascii="Times New Roman" w:hAnsi="Times New Roman"/>
          <w:lang w:eastAsia="sk-SK"/>
        </w:rPr>
        <w:t xml:space="preserve">odseku </w:t>
      </w:r>
      <w:r w:rsidRPr="00307126">
        <w:rPr>
          <w:rFonts w:ascii="Times New Roman" w:hAnsi="Times New Roman"/>
          <w:lang w:eastAsia="sk-SK"/>
        </w:rPr>
        <w:t>1 písm</w:t>
      </w:r>
      <w:r w:rsidR="001D3560" w:rsidRPr="00307126">
        <w:rPr>
          <w:rFonts w:ascii="Times New Roman" w:hAnsi="Times New Roman"/>
          <w:lang w:eastAsia="sk-SK"/>
        </w:rPr>
        <w:t>eno</w:t>
      </w:r>
      <w:r w:rsidRPr="00307126">
        <w:rPr>
          <w:rFonts w:ascii="Times New Roman" w:hAnsi="Times New Roman"/>
          <w:lang w:eastAsia="sk-SK"/>
        </w:rPr>
        <w:t xml:space="preserve">. </w:t>
      </w:r>
      <w:r w:rsidR="00067253">
        <w:rPr>
          <w:rFonts w:ascii="Times New Roman" w:hAnsi="Times New Roman"/>
          <w:lang w:eastAsia="sk-SK"/>
        </w:rPr>
        <w:t>i</w:t>
      </w:r>
      <w:r w:rsidRPr="00307126">
        <w:rPr>
          <w:rFonts w:ascii="Times New Roman" w:hAnsi="Times New Roman"/>
          <w:lang w:eastAsia="sk-SK"/>
        </w:rPr>
        <w:t xml:space="preserve">) tohto článku VZP sa Prijímateľ zaväzuje odviesť výnos do 31. januára roku nasledujúceho po roku, v ktorom vznikol výnos. V prípade vzniku povinnosti vrátenia čistého príjmu (za účtovné obdobie) podľa </w:t>
      </w:r>
      <w:r w:rsidR="00AA2FB0" w:rsidRPr="00307126">
        <w:rPr>
          <w:rFonts w:ascii="Times New Roman" w:hAnsi="Times New Roman"/>
          <w:lang w:eastAsia="sk-SK"/>
        </w:rPr>
        <w:t xml:space="preserve">odseku </w:t>
      </w:r>
      <w:r w:rsidRPr="00307126">
        <w:rPr>
          <w:rFonts w:ascii="Times New Roman" w:hAnsi="Times New Roman"/>
          <w:lang w:eastAsia="sk-SK"/>
        </w:rPr>
        <w:t>1 písm</w:t>
      </w:r>
      <w:r w:rsidR="001D3560" w:rsidRPr="00307126">
        <w:rPr>
          <w:rFonts w:ascii="Times New Roman" w:hAnsi="Times New Roman"/>
          <w:lang w:eastAsia="sk-SK"/>
        </w:rPr>
        <w:t xml:space="preserve">eno </w:t>
      </w:r>
      <w:r w:rsidR="00067253">
        <w:rPr>
          <w:rFonts w:ascii="Times New Roman" w:hAnsi="Times New Roman"/>
          <w:lang w:eastAsia="sk-SK"/>
        </w:rPr>
        <w:t>h</w:t>
      </w:r>
      <w:r w:rsidRPr="00307126">
        <w:rPr>
          <w:rFonts w:ascii="Times New Roman" w:hAnsi="Times New Roman"/>
          <w:lang w:eastAsia="sk-SK"/>
        </w:rPr>
        <w:t>) tohto článku VZP sa Prijímateľ zaväzuje vrátiť čistý príjem do 31. januára roku nasledujúceho po roku, v ktorom bola zostavená účtovná závierka alebo ak sa na Prijímateľa vzťahuje povinnosť overenia účtovnej závierky audítorom v súlade s ustanoveniami zákona o účtovníctve o overovaní účtovnej závierky audítorom po roku, v ktorom bola účtovná závierka audítorom overená. Prijímateľ sa zaväzuje oznámiť</w:t>
      </w:r>
      <w:r w:rsidR="006B0330" w:rsidRPr="00307126">
        <w:rPr>
          <w:rFonts w:ascii="Times New Roman" w:hAnsi="Times New Roman"/>
          <w:b/>
          <w:i/>
        </w:rPr>
        <w:t xml:space="preserve"> </w:t>
      </w:r>
      <w:r w:rsidR="006B0330" w:rsidRPr="00307126">
        <w:rPr>
          <w:rFonts w:ascii="Times New Roman" w:hAnsi="Times New Roman"/>
        </w:rPr>
        <w:t>aj cez verejnú časť ITMS2014+</w:t>
      </w:r>
      <w:r w:rsidRPr="00307126">
        <w:rPr>
          <w:rFonts w:ascii="Times New Roman" w:hAnsi="Times New Roman"/>
          <w:lang w:eastAsia="sk-SK"/>
        </w:rPr>
        <w:t xml:space="preserve"> Poskytovateľovi príslušnú sumu výnosu alebo čistého príjmu najneskôr </w:t>
      </w:r>
      <w:r w:rsidR="001D447E" w:rsidRPr="00307126">
        <w:rPr>
          <w:rFonts w:ascii="Times New Roman" w:hAnsi="Times New Roman"/>
          <w:lang w:eastAsia="sk-SK"/>
        </w:rPr>
        <w:t xml:space="preserve">do </w:t>
      </w:r>
      <w:r w:rsidRPr="00307126">
        <w:rPr>
          <w:rFonts w:ascii="Times New Roman" w:hAnsi="Times New Roman"/>
          <w:lang w:eastAsia="sk-SK"/>
        </w:rPr>
        <w:t xml:space="preserve">16. januára roku nasledujúceho po roku, v ktorom vznikol výnos, resp. </w:t>
      </w:r>
      <w:r w:rsidR="00022327" w:rsidRPr="00307126">
        <w:rPr>
          <w:rFonts w:ascii="Times New Roman" w:hAnsi="Times New Roman"/>
          <w:lang w:eastAsia="sk-SK"/>
        </w:rPr>
        <w:t xml:space="preserve">v ktorom bola zostavená účtovná závierka, resp. v ktorom bola účtovná závierka overená audítorom </w:t>
      </w:r>
      <w:r w:rsidRPr="00307126">
        <w:rPr>
          <w:rFonts w:ascii="Times New Roman" w:hAnsi="Times New Roman"/>
          <w:lang w:eastAsia="sk-SK"/>
        </w:rPr>
        <w:t xml:space="preserve">a požiadať Poskytovateľa o informáciu k podrobnostiam vrátenia čistého príjmu, alebo odvodu výnosu (napr. č. účtu, variabilný symbol). Poskytovateľ zašle túto informáciu Prijímateľovi </w:t>
      </w:r>
      <w:r w:rsidR="00AA2FB0" w:rsidRPr="00307126">
        <w:rPr>
          <w:rFonts w:ascii="Times New Roman" w:hAnsi="Times New Roman"/>
          <w:lang w:eastAsia="sk-SK"/>
        </w:rPr>
        <w:t>B</w:t>
      </w:r>
      <w:r w:rsidRPr="00307126">
        <w:rPr>
          <w:rFonts w:ascii="Times New Roman" w:hAnsi="Times New Roman"/>
          <w:lang w:eastAsia="sk-SK"/>
        </w:rPr>
        <w:t xml:space="preserve">ezodkladne. </w:t>
      </w:r>
      <w:r w:rsidR="006B0330" w:rsidRPr="00307126">
        <w:rPr>
          <w:rFonts w:ascii="Times New Roman" w:hAnsi="Times New Roman"/>
        </w:rPr>
        <w:t xml:space="preserve">Pri realizácii úhrady prijímateľ uvedie variabilný symbol, ktorý je automaticky generovaný systémom ITMS2014+ a je dostupný vo verejnej časti IMTS2014+. </w:t>
      </w:r>
      <w:r w:rsidRPr="00307126">
        <w:rPr>
          <w:rFonts w:ascii="Times New Roman" w:hAnsi="Times New Roman"/>
          <w:lang w:eastAsia="sk-SK"/>
        </w:rPr>
        <w:t xml:space="preserve">Ak Prijímateľ vráti čistý príjem alebo odvedie výnos Riadne a Včas v súlade s týmto odsekom, ustanovenia odsekov 4 až 10 tohto článku VZP sa nepoužijú. Ak Prijímateľ čistý príjem alebo výnos Riadne a Včas nevráti, resp. neodvedie, Poskytovateľ bude postupovať rovnako ako v prípade povinnosti vrátenia NFP alebo jeho časti vzniknutej podľa </w:t>
      </w:r>
      <w:r w:rsidR="00E730AB" w:rsidRPr="00307126">
        <w:rPr>
          <w:rFonts w:ascii="Times New Roman" w:hAnsi="Times New Roman"/>
          <w:lang w:eastAsia="sk-SK"/>
        </w:rPr>
        <w:t xml:space="preserve">odseku </w:t>
      </w:r>
      <w:r w:rsidRPr="00307126">
        <w:rPr>
          <w:rFonts w:ascii="Times New Roman" w:hAnsi="Times New Roman"/>
          <w:lang w:eastAsia="sk-SK"/>
        </w:rPr>
        <w:t xml:space="preserve">1 písm. a) až </w:t>
      </w:r>
      <w:r w:rsidR="00067253">
        <w:rPr>
          <w:rFonts w:ascii="Times New Roman" w:hAnsi="Times New Roman"/>
          <w:lang w:eastAsia="sk-SK"/>
        </w:rPr>
        <w:t>g</w:t>
      </w:r>
      <w:r w:rsidRPr="00307126">
        <w:rPr>
          <w:rFonts w:ascii="Times New Roman" w:hAnsi="Times New Roman"/>
          <w:lang w:eastAsia="sk-SK"/>
        </w:rPr>
        <w:t>)</w:t>
      </w:r>
      <w:r w:rsidR="00E730AB" w:rsidRPr="00307126">
        <w:rPr>
          <w:rFonts w:ascii="Times New Roman" w:hAnsi="Times New Roman"/>
          <w:lang w:eastAsia="sk-SK"/>
        </w:rPr>
        <w:t xml:space="preserve"> a písm. </w:t>
      </w:r>
      <w:r w:rsidR="00067253">
        <w:rPr>
          <w:rFonts w:ascii="Times New Roman" w:hAnsi="Times New Roman"/>
          <w:lang w:eastAsia="sk-SK"/>
        </w:rPr>
        <w:t>j</w:t>
      </w:r>
      <w:r w:rsidR="00E730AB" w:rsidRPr="00307126">
        <w:rPr>
          <w:rFonts w:ascii="Times New Roman" w:hAnsi="Times New Roman"/>
          <w:lang w:eastAsia="sk-SK"/>
        </w:rPr>
        <w:t>)</w:t>
      </w:r>
      <w:r w:rsidRPr="00307126">
        <w:rPr>
          <w:rFonts w:ascii="Times New Roman" w:hAnsi="Times New Roman"/>
          <w:lang w:eastAsia="sk-SK"/>
        </w:rPr>
        <w:t xml:space="preserve"> tohto článku VZP </w:t>
      </w:r>
      <w:r w:rsidR="00C23D49" w:rsidRPr="00307126">
        <w:rPr>
          <w:rFonts w:ascii="Times New Roman" w:hAnsi="Times New Roman"/>
          <w:lang w:eastAsia="sk-SK"/>
        </w:rPr>
        <w:t xml:space="preserve"> </w:t>
      </w:r>
      <w:r w:rsidRPr="00307126">
        <w:rPr>
          <w:rFonts w:ascii="Times New Roman" w:hAnsi="Times New Roman"/>
          <w:lang w:eastAsia="sk-SK"/>
        </w:rPr>
        <w:t xml:space="preserve">a na Prijímateľa sa ustanovenia o vrátení NFP alebo jeho časti podľa odsekov </w:t>
      </w:r>
      <w:r w:rsidR="00E730AB" w:rsidRPr="00307126">
        <w:rPr>
          <w:rFonts w:ascii="Times New Roman" w:hAnsi="Times New Roman"/>
          <w:lang w:eastAsia="sk-SK"/>
        </w:rPr>
        <w:t>3</w:t>
      </w:r>
      <w:r w:rsidRPr="00307126">
        <w:rPr>
          <w:rFonts w:ascii="Times New Roman" w:hAnsi="Times New Roman"/>
          <w:lang w:eastAsia="sk-SK"/>
        </w:rPr>
        <w:t xml:space="preserve"> až </w:t>
      </w:r>
      <w:r w:rsidR="00E730AB" w:rsidRPr="00307126">
        <w:rPr>
          <w:rFonts w:ascii="Times New Roman" w:hAnsi="Times New Roman"/>
          <w:lang w:eastAsia="sk-SK"/>
        </w:rPr>
        <w:t>9</w:t>
      </w:r>
      <w:r w:rsidRPr="00307126">
        <w:rPr>
          <w:rFonts w:ascii="Times New Roman" w:hAnsi="Times New Roman"/>
          <w:lang w:eastAsia="sk-SK"/>
        </w:rPr>
        <w:t xml:space="preserve"> tohto článku VZP vzťahujú rovnako.  </w:t>
      </w:r>
    </w:p>
    <w:p w14:paraId="15D3D8DE" w14:textId="25EFAA42" w:rsidR="00A91910" w:rsidRPr="00307126" w:rsidRDefault="00C52649" w:rsidP="00C52649">
      <w:pPr>
        <w:numPr>
          <w:ilvl w:val="0"/>
          <w:numId w:val="9"/>
        </w:numPr>
        <w:spacing w:before="240" w:after="0" w:line="264" w:lineRule="auto"/>
        <w:jc w:val="both"/>
        <w:rPr>
          <w:rFonts w:ascii="Times New Roman" w:hAnsi="Times New Roman"/>
          <w:lang w:eastAsia="sk-SK"/>
        </w:rPr>
      </w:pPr>
      <w:r w:rsidRPr="00307126">
        <w:rPr>
          <w:rFonts w:ascii="Times New Roman" w:hAnsi="Times New Roman"/>
          <w:lang w:eastAsia="sk-SK"/>
        </w:rPr>
        <w:t xml:space="preserve">Ak nie je NFP alebo jeho časť vrátený z dôvodov uvedených v odseku 1 tohto článku VZP iniciatívne zo strany Prijímateľa,  sumu vrátenia NFP alebo jeho časti stanoví Poskytovateľ v </w:t>
      </w:r>
      <w:proofErr w:type="spellStart"/>
      <w:r w:rsidRPr="00307126">
        <w:rPr>
          <w:rFonts w:ascii="Times New Roman" w:hAnsi="Times New Roman"/>
          <w:lang w:eastAsia="sk-SK"/>
        </w:rPr>
        <w:t>ŽoV</w:t>
      </w:r>
      <w:proofErr w:type="spellEnd"/>
      <w:r w:rsidRPr="00307126">
        <w:rPr>
          <w:rFonts w:ascii="Times New Roman" w:hAnsi="Times New Roman"/>
          <w:lang w:eastAsia="sk-SK"/>
        </w:rPr>
        <w:t xml:space="preserve">, ktorú zašle Prijímateľovi aj elektronicky prostredníctvom ITMS2014+. </w:t>
      </w:r>
      <w:r w:rsidR="00867309" w:rsidRPr="00307126">
        <w:rPr>
          <w:rFonts w:ascii="Times New Roman" w:hAnsi="Times New Roman"/>
          <w:lang w:eastAsia="sk-SK"/>
        </w:rPr>
        <w:t xml:space="preserve">K záväznému uplatneniu nároku Poskytovateľa na vrátenie NFP alebo jeho časti na základe </w:t>
      </w:r>
      <w:proofErr w:type="spellStart"/>
      <w:r w:rsidR="00867309" w:rsidRPr="00307126">
        <w:rPr>
          <w:rFonts w:ascii="Times New Roman" w:hAnsi="Times New Roman"/>
          <w:lang w:eastAsia="sk-SK"/>
        </w:rPr>
        <w:t>ŽoV</w:t>
      </w:r>
      <w:proofErr w:type="spellEnd"/>
      <w:r w:rsidR="00867309" w:rsidRPr="00307126">
        <w:rPr>
          <w:rFonts w:ascii="Times New Roman" w:hAnsi="Times New Roman"/>
          <w:lang w:eastAsia="sk-SK"/>
        </w:rPr>
        <w:t xml:space="preserve"> dochádza zverejnením </w:t>
      </w:r>
      <w:proofErr w:type="spellStart"/>
      <w:r w:rsidR="00867309" w:rsidRPr="00307126">
        <w:rPr>
          <w:rFonts w:ascii="Times New Roman" w:hAnsi="Times New Roman"/>
          <w:lang w:eastAsia="sk-SK"/>
        </w:rPr>
        <w:t>ŽoV</w:t>
      </w:r>
      <w:proofErr w:type="spellEnd"/>
      <w:r w:rsidR="00867309" w:rsidRPr="00307126">
        <w:rPr>
          <w:rFonts w:ascii="Times New Roman" w:hAnsi="Times New Roman"/>
          <w:lang w:eastAsia="sk-SK"/>
        </w:rPr>
        <w:t xml:space="preserve"> Poskytovateľom vo verejnej časti ITMS2014+</w:t>
      </w:r>
      <w:r w:rsidR="0021125C" w:rsidRPr="00307126">
        <w:rPr>
          <w:rFonts w:ascii="Times New Roman" w:hAnsi="Times New Roman"/>
          <w:lang w:eastAsia="sk-SK"/>
        </w:rPr>
        <w:t>.</w:t>
      </w:r>
      <w:r w:rsidR="00867309" w:rsidRPr="00307126">
        <w:rPr>
          <w:rFonts w:ascii="Times New Roman" w:hAnsi="Times New Roman"/>
          <w:lang w:eastAsia="sk-SK"/>
        </w:rPr>
        <w:t xml:space="preserve"> </w:t>
      </w:r>
      <w:r w:rsidRPr="00307126">
        <w:rPr>
          <w:rFonts w:ascii="Times New Roman" w:hAnsi="Times New Roman"/>
          <w:lang w:eastAsia="sk-SK"/>
        </w:rPr>
        <w:t xml:space="preserve"> </w:t>
      </w:r>
      <w:r w:rsidR="0021125C" w:rsidRPr="00307126">
        <w:rPr>
          <w:rFonts w:ascii="Times New Roman" w:hAnsi="Times New Roman"/>
          <w:lang w:eastAsia="sk-SK"/>
        </w:rPr>
        <w:t xml:space="preserve">Prijímateľ je o zverejnení </w:t>
      </w:r>
      <w:proofErr w:type="spellStart"/>
      <w:r w:rsidR="0021125C" w:rsidRPr="00307126">
        <w:rPr>
          <w:rFonts w:ascii="Times New Roman" w:hAnsi="Times New Roman"/>
          <w:lang w:eastAsia="sk-SK"/>
        </w:rPr>
        <w:t>ŽoV</w:t>
      </w:r>
      <w:proofErr w:type="spellEnd"/>
      <w:r w:rsidR="0021125C" w:rsidRPr="00307126">
        <w:rPr>
          <w:rFonts w:ascii="Times New Roman" w:hAnsi="Times New Roman"/>
          <w:lang w:eastAsia="sk-SK"/>
        </w:rPr>
        <w:t xml:space="preserve"> vo verejnej časti ITMS2014+ informovaný </w:t>
      </w:r>
      <w:r w:rsidRPr="00307126">
        <w:rPr>
          <w:rFonts w:ascii="Times New Roman" w:hAnsi="Times New Roman"/>
          <w:lang w:eastAsia="sk-SK"/>
        </w:rPr>
        <w:t>automaticky generovanou notifikačnou elektronickou správou zo systému ITMS2014+</w:t>
      </w:r>
      <w:r w:rsidR="0021125C" w:rsidRPr="00307126">
        <w:rPr>
          <w:rFonts w:ascii="Times New Roman" w:hAnsi="Times New Roman"/>
          <w:lang w:eastAsia="sk-SK"/>
        </w:rPr>
        <w:t xml:space="preserve"> na e-mailovú adresu kontaktnej osoby</w:t>
      </w:r>
      <w:r w:rsidRPr="00307126">
        <w:rPr>
          <w:rFonts w:ascii="Times New Roman" w:hAnsi="Times New Roman"/>
          <w:lang w:eastAsia="sk-SK"/>
        </w:rPr>
        <w:t xml:space="preserve">. Poskytovateľ v </w:t>
      </w:r>
      <w:proofErr w:type="spellStart"/>
      <w:r w:rsidRPr="00307126">
        <w:rPr>
          <w:rFonts w:ascii="Times New Roman" w:hAnsi="Times New Roman"/>
          <w:lang w:eastAsia="sk-SK"/>
        </w:rPr>
        <w:t>ŽoV</w:t>
      </w:r>
      <w:proofErr w:type="spellEnd"/>
      <w:r w:rsidRPr="00307126">
        <w:rPr>
          <w:rFonts w:ascii="Times New Roman" w:hAnsi="Times New Roman"/>
          <w:lang w:eastAsia="sk-SK"/>
        </w:rPr>
        <w:t xml:space="preserve"> uvedie výšku NFP, ktorú má Prijímateľ vrátiť a zároveň určí čísla účtov, na ktoré je Prijímateľ povinný vrátenie vykonať.</w:t>
      </w:r>
      <w:r w:rsidR="00FA17A0" w:rsidRPr="00307126">
        <w:rPr>
          <w:rFonts w:ascii="Times New Roman" w:hAnsi="Times New Roman"/>
        </w:rPr>
        <w:t>.</w:t>
      </w:r>
    </w:p>
    <w:p w14:paraId="7B3388C6" w14:textId="76637AA4" w:rsidR="0018090D" w:rsidRPr="00307126" w:rsidRDefault="00C52649" w:rsidP="00C52649">
      <w:pPr>
        <w:numPr>
          <w:ilvl w:val="0"/>
          <w:numId w:val="9"/>
        </w:numPr>
        <w:spacing w:before="240" w:line="264" w:lineRule="auto"/>
        <w:jc w:val="both"/>
        <w:rPr>
          <w:rFonts w:ascii="Times New Roman" w:hAnsi="Times New Roman"/>
        </w:rPr>
      </w:pPr>
      <w:r w:rsidRPr="00307126">
        <w:rPr>
          <w:rFonts w:ascii="Times New Roman" w:hAnsi="Times New Roman"/>
        </w:rPr>
        <w:t xml:space="preserve">Prijímateľ sa zaväzuje vrátiť NFP alebo jeho časť uvedený v </w:t>
      </w:r>
      <w:proofErr w:type="spellStart"/>
      <w:r w:rsidRPr="00307126">
        <w:rPr>
          <w:rFonts w:ascii="Times New Roman" w:hAnsi="Times New Roman"/>
        </w:rPr>
        <w:t>ŽoV</w:t>
      </w:r>
      <w:proofErr w:type="spellEnd"/>
      <w:r w:rsidRPr="00307126">
        <w:rPr>
          <w:rFonts w:ascii="Times New Roman" w:hAnsi="Times New Roman"/>
        </w:rPr>
        <w:t xml:space="preserve"> do 60 dní odo dňa doručenia </w:t>
      </w:r>
      <w:proofErr w:type="spellStart"/>
      <w:r w:rsidRPr="00307126">
        <w:rPr>
          <w:rFonts w:ascii="Times New Roman" w:hAnsi="Times New Roman"/>
        </w:rPr>
        <w:t>ŽoV</w:t>
      </w:r>
      <w:proofErr w:type="spellEnd"/>
      <w:r w:rsidRPr="00307126">
        <w:rPr>
          <w:rFonts w:ascii="Times New Roman" w:hAnsi="Times New Roman"/>
        </w:rPr>
        <w:t xml:space="preserve"> Prijímateľovi vo verejnej časti ITMS2014+. Deň doručenia vo verejnej </w:t>
      </w:r>
      <w:r w:rsidRPr="00307126">
        <w:rPr>
          <w:rFonts w:ascii="Times New Roman" w:hAnsi="Times New Roman"/>
        </w:rPr>
        <w:lastRenderedPageBreak/>
        <w:t xml:space="preserve">časti ITMS2014+ je totožný s dňom prechodu </w:t>
      </w:r>
      <w:proofErr w:type="spellStart"/>
      <w:r w:rsidRPr="00307126">
        <w:rPr>
          <w:rFonts w:ascii="Times New Roman" w:hAnsi="Times New Roman"/>
        </w:rPr>
        <w:t>ŽoV</w:t>
      </w:r>
      <w:proofErr w:type="spellEnd"/>
      <w:r w:rsidRPr="00307126">
        <w:rPr>
          <w:rFonts w:ascii="Times New Roman" w:hAnsi="Times New Roman"/>
        </w:rPr>
        <w:t xml:space="preserve"> do stavu „Odoslaný dlžníkovi“ v systéme ITMS2014+. Dňom nasledujúcim po dni sprístupnenia </w:t>
      </w:r>
      <w:proofErr w:type="spellStart"/>
      <w:r w:rsidRPr="00307126">
        <w:rPr>
          <w:rFonts w:ascii="Times New Roman" w:hAnsi="Times New Roman"/>
        </w:rPr>
        <w:t>ŽoV</w:t>
      </w:r>
      <w:proofErr w:type="spellEnd"/>
      <w:r w:rsidRPr="00307126">
        <w:rPr>
          <w:rFonts w:ascii="Times New Roman" w:hAnsi="Times New Roman"/>
        </w:rPr>
        <w:t xml:space="preserve"> vo verejnej časti ITMS2014+ začína plynúť 60 dňová lehota splatnosti. Preplatok vzniknutý na základe zúčtovania Preddavkovej platby je Prijímateľ je povinný vrátiť najneskôr spolu s predložením Doplňujúcich údajov k preukázaniu dodania predmetu plnenia</w:t>
      </w:r>
      <w:r w:rsidR="006E5EC1" w:rsidRPr="00307126">
        <w:rPr>
          <w:rFonts w:ascii="Times New Roman" w:hAnsi="Times New Roman"/>
        </w:rPr>
        <w:t>.</w:t>
      </w:r>
      <w:r w:rsidR="008037C1" w:rsidRPr="00773D77">
        <w:rPr>
          <w:rFonts w:ascii="Times New Roman" w:hAnsi="Times New Roman"/>
        </w:rPr>
        <w:t xml:space="preserve"> </w:t>
      </w:r>
      <w:r w:rsidR="00A91910" w:rsidRPr="00307126">
        <w:rPr>
          <w:rFonts w:ascii="Times New Roman" w:hAnsi="Times New Roman"/>
        </w:rPr>
        <w:t xml:space="preserve">Ak Prijímateľ </w:t>
      </w:r>
      <w:r w:rsidR="00043C56" w:rsidRPr="00307126">
        <w:rPr>
          <w:rFonts w:ascii="Times New Roman" w:hAnsi="Times New Roman"/>
        </w:rPr>
        <w:t xml:space="preserve">tieto </w:t>
      </w:r>
      <w:r w:rsidR="00A91910" w:rsidRPr="00307126">
        <w:rPr>
          <w:rFonts w:ascii="Times New Roman" w:hAnsi="Times New Roman"/>
        </w:rPr>
        <w:t>povinnosť nesplní, ani nedôjde k uzatvoreniu dohody o splátkach alebo dohody o odklade plnenia, Poskytovateľ</w:t>
      </w:r>
      <w:r w:rsidR="0018090D" w:rsidRPr="00307126">
        <w:rPr>
          <w:rFonts w:ascii="Times New Roman" w:hAnsi="Times New Roman"/>
        </w:rPr>
        <w:t>:</w:t>
      </w:r>
    </w:p>
    <w:p w14:paraId="031302C1" w14:textId="77777777" w:rsidR="0018090D" w:rsidRPr="00307126" w:rsidRDefault="00A91910" w:rsidP="00576235">
      <w:pPr>
        <w:numPr>
          <w:ilvl w:val="1"/>
          <w:numId w:val="9"/>
        </w:numPr>
        <w:spacing w:after="0" w:line="264" w:lineRule="auto"/>
        <w:jc w:val="both"/>
        <w:rPr>
          <w:rFonts w:ascii="Times New Roman" w:hAnsi="Times New Roman"/>
        </w:rPr>
      </w:pPr>
      <w:r w:rsidRPr="00307126">
        <w:rPr>
          <w:rFonts w:ascii="Times New Roman" w:hAnsi="Times New Roman"/>
        </w:rPr>
        <w:t>oznámi porušenie</w:t>
      </w:r>
      <w:r w:rsidR="0018090D" w:rsidRPr="00307126">
        <w:rPr>
          <w:rFonts w:ascii="Times New Roman" w:hAnsi="Times New Roman"/>
        </w:rPr>
        <w:t xml:space="preserve"> pravidiel a podmienok uvedených v Zmluve o poskytnutí NF</w:t>
      </w:r>
      <w:r w:rsidR="00124EEB" w:rsidRPr="00307126">
        <w:rPr>
          <w:rFonts w:ascii="Times New Roman" w:hAnsi="Times New Roman"/>
        </w:rPr>
        <w:t>P</w:t>
      </w:r>
      <w:r w:rsidR="0018090D" w:rsidRPr="00307126">
        <w:rPr>
          <w:rFonts w:ascii="Times New Roman" w:hAnsi="Times New Roman"/>
        </w:rPr>
        <w:t>, za ktorých bolo NFP poskytnuté</w:t>
      </w:r>
      <w:r w:rsidRPr="00307126">
        <w:rPr>
          <w:rFonts w:ascii="Times New Roman" w:hAnsi="Times New Roman"/>
        </w:rPr>
        <w:t xml:space="preserve"> </w:t>
      </w:r>
      <w:r w:rsidR="00576235" w:rsidRPr="00307126">
        <w:rPr>
          <w:rFonts w:ascii="Times New Roman" w:hAnsi="Times New Roman"/>
        </w:rPr>
        <w:t xml:space="preserve">príslušnému správnemu orgánu </w:t>
      </w:r>
      <w:r w:rsidRPr="00307126">
        <w:rPr>
          <w:rFonts w:ascii="Times New Roman" w:hAnsi="Times New Roman"/>
        </w:rPr>
        <w:t xml:space="preserve">(ak ide o porušenie finančnej disciplíny) alebo </w:t>
      </w:r>
    </w:p>
    <w:p w14:paraId="0B5D4C1B" w14:textId="77777777" w:rsidR="0018090D" w:rsidRPr="00307126" w:rsidRDefault="009B4D85" w:rsidP="00834F40">
      <w:pPr>
        <w:numPr>
          <w:ilvl w:val="1"/>
          <w:numId w:val="9"/>
        </w:numPr>
        <w:spacing w:after="0" w:line="264" w:lineRule="auto"/>
        <w:jc w:val="both"/>
        <w:rPr>
          <w:rFonts w:ascii="Times New Roman" w:hAnsi="Times New Roman"/>
        </w:rPr>
      </w:pPr>
      <w:r w:rsidRPr="00307126">
        <w:rPr>
          <w:rFonts w:ascii="Times New Roman" w:hAnsi="Times New Roman"/>
        </w:rPr>
        <w:t>o</w:t>
      </w:r>
      <w:r w:rsidR="0018090D" w:rsidRPr="00307126">
        <w:rPr>
          <w:rFonts w:ascii="Times New Roman" w:hAnsi="Times New Roman"/>
        </w:rPr>
        <w:t xml:space="preserve">známi porušenie pravidiel a podmienok uvedených v Zmluve o poskytnutí NFP, za ktorých bolo NFP poskytnuté </w:t>
      </w:r>
      <w:r w:rsidR="00A91910" w:rsidRPr="00307126">
        <w:rPr>
          <w:rFonts w:ascii="Times New Roman" w:hAnsi="Times New Roman"/>
        </w:rPr>
        <w:t xml:space="preserve">Úradu pre verejné obstarávanie (ak ide o porušenie </w:t>
      </w:r>
      <w:r w:rsidR="00A91910" w:rsidRPr="00307126">
        <w:rPr>
          <w:rFonts w:ascii="Times New Roman" w:hAnsi="Times New Roman"/>
          <w:lang w:eastAsia="sk-SK"/>
        </w:rPr>
        <w:t xml:space="preserve">pravidiel a postupov verejného obstarávania) alebo </w:t>
      </w:r>
    </w:p>
    <w:p w14:paraId="153D5ED0" w14:textId="77777777" w:rsidR="0018090D" w:rsidRPr="00307126" w:rsidRDefault="00A91910" w:rsidP="00834F40">
      <w:pPr>
        <w:numPr>
          <w:ilvl w:val="1"/>
          <w:numId w:val="9"/>
        </w:numPr>
        <w:spacing w:after="0" w:line="264" w:lineRule="auto"/>
        <w:jc w:val="both"/>
        <w:rPr>
          <w:rFonts w:ascii="Times New Roman" w:hAnsi="Times New Roman"/>
        </w:rPr>
      </w:pPr>
      <w:r w:rsidRPr="00307126">
        <w:rPr>
          <w:rFonts w:ascii="Times New Roman" w:hAnsi="Times New Roman"/>
        </w:rPr>
        <w:t>postupuje</w:t>
      </w:r>
      <w:r w:rsidRPr="00307126">
        <w:rPr>
          <w:rFonts w:ascii="Times New Roman" w:hAnsi="Times New Roman"/>
          <w:lang w:eastAsia="sk-SK"/>
        </w:rPr>
        <w:t xml:space="preserve"> podľa § 41 ods</w:t>
      </w:r>
      <w:r w:rsidR="00CE5784" w:rsidRPr="00307126">
        <w:rPr>
          <w:rFonts w:ascii="Times New Roman" w:hAnsi="Times New Roman"/>
          <w:lang w:eastAsia="sk-SK"/>
        </w:rPr>
        <w:t>ek</w:t>
      </w:r>
      <w:r w:rsidRPr="00307126">
        <w:rPr>
          <w:rFonts w:ascii="Times New Roman" w:hAnsi="Times New Roman"/>
          <w:lang w:eastAsia="sk-SK"/>
        </w:rPr>
        <w:t xml:space="preserve"> </w:t>
      </w:r>
      <w:r w:rsidR="00AF1574" w:rsidRPr="00307126">
        <w:rPr>
          <w:rFonts w:ascii="Times New Roman" w:hAnsi="Times New Roman"/>
          <w:lang w:eastAsia="sk-SK"/>
        </w:rPr>
        <w:t>2 až 4 alebo § 41a odsek 2</w:t>
      </w:r>
      <w:r w:rsidRPr="00307126">
        <w:rPr>
          <w:rFonts w:ascii="Times New Roman" w:hAnsi="Times New Roman"/>
          <w:lang w:eastAsia="sk-SK"/>
        </w:rPr>
        <w:t xml:space="preserve"> zákona o príspevku z EŠIF alebo </w:t>
      </w:r>
    </w:p>
    <w:p w14:paraId="6E6B021B" w14:textId="05D1E5D7" w:rsidR="00A91910" w:rsidRPr="00307126" w:rsidRDefault="00A91910" w:rsidP="00F74CDC">
      <w:pPr>
        <w:numPr>
          <w:ilvl w:val="1"/>
          <w:numId w:val="9"/>
        </w:numPr>
        <w:spacing w:after="0" w:line="264" w:lineRule="auto"/>
        <w:jc w:val="both"/>
        <w:rPr>
          <w:rFonts w:ascii="Times New Roman" w:hAnsi="Times New Roman"/>
        </w:rPr>
      </w:pPr>
      <w:r w:rsidRPr="00307126">
        <w:rPr>
          <w:rFonts w:ascii="Times New Roman" w:hAnsi="Times New Roman"/>
        </w:rPr>
        <w:t>postupuje</w:t>
      </w:r>
      <w:r w:rsidRPr="00307126">
        <w:rPr>
          <w:rFonts w:ascii="Times New Roman" w:hAnsi="Times New Roman"/>
          <w:lang w:eastAsia="sk-SK"/>
        </w:rPr>
        <w:t xml:space="preserve"> podľa osobitného predpisu (napr. </w:t>
      </w:r>
      <w:r w:rsidR="00B05042">
        <w:rPr>
          <w:rFonts w:ascii="Times New Roman" w:hAnsi="Times New Roman"/>
          <w:lang w:eastAsia="sk-SK"/>
        </w:rPr>
        <w:t>Civilný sporový poriadok</w:t>
      </w:r>
      <w:r w:rsidRPr="00307126">
        <w:rPr>
          <w:rFonts w:ascii="Times New Roman" w:hAnsi="Times New Roman"/>
          <w:lang w:eastAsia="sk-SK"/>
        </w:rPr>
        <w:t>)</w:t>
      </w:r>
      <w:r w:rsidR="0018090D" w:rsidRPr="00307126">
        <w:rPr>
          <w:rFonts w:ascii="Times New Roman" w:hAnsi="Times New Roman"/>
          <w:lang w:eastAsia="sk-SK"/>
        </w:rPr>
        <w:t xml:space="preserve"> a uplatní pohľadávku na vrátenie časti NFP uvedenej v </w:t>
      </w:r>
      <w:proofErr w:type="spellStart"/>
      <w:r w:rsidR="0018090D" w:rsidRPr="00307126">
        <w:rPr>
          <w:rFonts w:ascii="Times New Roman" w:hAnsi="Times New Roman"/>
          <w:lang w:eastAsia="sk-SK"/>
        </w:rPr>
        <w:t>ŽoV</w:t>
      </w:r>
      <w:proofErr w:type="spellEnd"/>
      <w:r w:rsidR="0018090D" w:rsidRPr="00307126">
        <w:rPr>
          <w:rFonts w:ascii="Times New Roman" w:hAnsi="Times New Roman"/>
          <w:lang w:eastAsia="sk-SK"/>
        </w:rPr>
        <w:t xml:space="preserve"> na príslušnom orgáne (napr. na súde)</w:t>
      </w:r>
      <w:r w:rsidRPr="00307126">
        <w:rPr>
          <w:rFonts w:ascii="Times New Roman" w:hAnsi="Times New Roman"/>
        </w:rPr>
        <w:t>.</w:t>
      </w:r>
    </w:p>
    <w:p w14:paraId="1A3CAB60" w14:textId="77777777" w:rsidR="00F74CDC" w:rsidRPr="00307126" w:rsidRDefault="00F74CDC" w:rsidP="00F74CDC">
      <w:pPr>
        <w:numPr>
          <w:ilvl w:val="0"/>
          <w:numId w:val="9"/>
        </w:numPr>
        <w:spacing w:before="240" w:line="264" w:lineRule="auto"/>
        <w:jc w:val="both"/>
        <w:rPr>
          <w:rFonts w:ascii="Times New Roman" w:hAnsi="Times New Roman"/>
        </w:rPr>
      </w:pPr>
      <w:r w:rsidRPr="00307126">
        <w:rPr>
          <w:rFonts w:ascii="Times New Roman" w:hAnsi="Times New Roman"/>
          <w:lang w:eastAsia="sk-SK"/>
        </w:rPr>
        <w:t xml:space="preserve">Prijímateľ realizuje vrátenie NFP alebo jeho časti formou platby na účet; </w:t>
      </w:r>
      <w:r w:rsidR="000067AA" w:rsidRPr="00307126">
        <w:rPr>
          <w:rFonts w:ascii="Times New Roman" w:hAnsi="Times New Roman"/>
          <w:lang w:eastAsia="sk-SK"/>
        </w:rPr>
        <w:t>P</w:t>
      </w:r>
      <w:r w:rsidRPr="00307126">
        <w:rPr>
          <w:rFonts w:ascii="Times New Roman" w:hAnsi="Times New Roman"/>
          <w:lang w:eastAsia="sk-SK"/>
        </w:rPr>
        <w:t>rijímateľ, ktorý je štátnou rozpočtovou organizáciou realizuje vrátenie NFP alebo jeho časti formou platby na účet alebo formou rozpočtového opatrenia v súlade so žiadosťou o vrátenie finančných prostriedkov.</w:t>
      </w:r>
    </w:p>
    <w:p w14:paraId="248750C7" w14:textId="29070943" w:rsidR="00F74CDC" w:rsidRPr="00307126" w:rsidRDefault="00F74CDC" w:rsidP="006E5EC1">
      <w:pPr>
        <w:numPr>
          <w:ilvl w:val="0"/>
          <w:numId w:val="9"/>
        </w:numPr>
        <w:spacing w:before="240" w:line="264" w:lineRule="auto"/>
        <w:jc w:val="both"/>
        <w:rPr>
          <w:rFonts w:ascii="Times New Roman" w:hAnsi="Times New Roman"/>
        </w:rPr>
      </w:pPr>
      <w:r w:rsidRPr="00307126">
        <w:rPr>
          <w:rFonts w:ascii="Times New Roman" w:hAnsi="Times New Roman"/>
        </w:rPr>
        <w:t xml:space="preserve">Vrátenie NFP alebo jeho časti formou platby na účet je </w:t>
      </w:r>
      <w:r w:rsidR="000067AA" w:rsidRPr="00307126">
        <w:rPr>
          <w:rFonts w:ascii="Times New Roman" w:hAnsi="Times New Roman"/>
        </w:rPr>
        <w:t>P</w:t>
      </w:r>
      <w:r w:rsidRPr="00307126">
        <w:rPr>
          <w:rFonts w:ascii="Times New Roman" w:hAnsi="Times New Roman"/>
        </w:rPr>
        <w:t xml:space="preserve">rijímateľ povinný realizovať prostredníctvom príkazu na </w:t>
      </w:r>
      <w:r w:rsidR="007E42F6" w:rsidRPr="00307126">
        <w:rPr>
          <w:rFonts w:ascii="Times New Roman" w:hAnsi="Times New Roman"/>
        </w:rPr>
        <w:t xml:space="preserve">SEPA </w:t>
      </w:r>
      <w:r w:rsidRPr="00307126">
        <w:rPr>
          <w:rFonts w:ascii="Times New Roman" w:hAnsi="Times New Roman"/>
        </w:rPr>
        <w:t xml:space="preserve">inkaso v rámci ITMS2014+ s uvedením jedinečného, ITMS2014+ automaticky </w:t>
      </w:r>
      <w:r w:rsidRPr="00307126">
        <w:rPr>
          <w:rFonts w:ascii="Times New Roman" w:hAnsi="Times New Roman"/>
          <w:lang w:eastAsia="sk-SK"/>
        </w:rPr>
        <w:t>generovaného</w:t>
      </w:r>
      <w:r w:rsidRPr="00307126">
        <w:rPr>
          <w:rFonts w:ascii="Times New Roman" w:hAnsi="Times New Roman"/>
        </w:rPr>
        <w:t xml:space="preserve"> variabilného symbolu</w:t>
      </w:r>
      <w:r w:rsidR="006E5EC1" w:rsidRPr="00307126">
        <w:rPr>
          <w:rFonts w:ascii="Times New Roman" w:hAnsi="Times New Roman"/>
        </w:rPr>
        <w:t>; to neplatí pre Prijímateľa, ktorý je štátnou rozpočtovou organizáciou</w:t>
      </w:r>
      <w:r w:rsidRPr="00307126">
        <w:rPr>
          <w:rFonts w:ascii="Times New Roman" w:hAnsi="Times New Roman"/>
        </w:rPr>
        <w:t xml:space="preserve">. </w:t>
      </w:r>
    </w:p>
    <w:p w14:paraId="7632A008" w14:textId="74459F76" w:rsidR="00F74CDC" w:rsidRPr="00307126" w:rsidRDefault="002B7D4C" w:rsidP="002B7D4C">
      <w:pPr>
        <w:numPr>
          <w:ilvl w:val="0"/>
          <w:numId w:val="9"/>
        </w:numPr>
        <w:spacing w:before="240" w:line="264" w:lineRule="auto"/>
        <w:jc w:val="both"/>
        <w:rPr>
          <w:rFonts w:ascii="Times New Roman" w:hAnsi="Times New Roman"/>
        </w:rPr>
      </w:pPr>
      <w:r w:rsidRPr="00307126">
        <w:rPr>
          <w:rFonts w:ascii="Times New Roman" w:hAnsi="Times New Roman"/>
        </w:rPr>
        <w:t>Ak nie je možné vrátenie NFP alebo jeho časti formou platby na účet vykonať prostredníctvom príkazu na SEPA inkaso v rámci ITMS2014+ (napr. v prípade nedostupnosti systému ITMS2014+ alebo v prípade nedostupnosti funkcionality príkaz na SEPA inkaso v ITMS2014+), Prijímateľ vykoná vrátenie prostredníctvom platobného príkazu v banke s uvedením jedinečného, ITMS2014+ automaticky generovaného variabilného symbolu.</w:t>
      </w:r>
      <w:r w:rsidR="00F74CDC" w:rsidRPr="00307126">
        <w:rPr>
          <w:rFonts w:ascii="Times New Roman" w:hAnsi="Times New Roman"/>
        </w:rPr>
        <w:t xml:space="preserve"> </w:t>
      </w:r>
    </w:p>
    <w:p w14:paraId="0F324686" w14:textId="77777777" w:rsidR="00F74CDC" w:rsidRPr="00307126" w:rsidRDefault="00F74CDC" w:rsidP="000067AA">
      <w:pPr>
        <w:pStyle w:val="Odsekzoznamu"/>
        <w:numPr>
          <w:ilvl w:val="0"/>
          <w:numId w:val="9"/>
        </w:numPr>
        <w:spacing w:before="240" w:after="200" w:line="264" w:lineRule="auto"/>
        <w:jc w:val="both"/>
        <w:rPr>
          <w:rFonts w:eastAsia="Calibri"/>
          <w:sz w:val="22"/>
          <w:szCs w:val="22"/>
        </w:rPr>
      </w:pPr>
      <w:r w:rsidRPr="00307126">
        <w:rPr>
          <w:rFonts w:eastAsia="Calibri"/>
          <w:sz w:val="22"/>
          <w:szCs w:val="22"/>
        </w:rPr>
        <w:t xml:space="preserve">Vrátenie NFP alebo jeho časti formou rozpočtového opatrenia vykoná </w:t>
      </w:r>
      <w:r w:rsidR="000067AA" w:rsidRPr="00307126">
        <w:rPr>
          <w:rFonts w:eastAsia="Calibri"/>
          <w:sz w:val="22"/>
          <w:szCs w:val="22"/>
        </w:rPr>
        <w:t>P</w:t>
      </w:r>
      <w:r w:rsidRPr="00307126">
        <w:rPr>
          <w:rFonts w:eastAsia="Calibri"/>
          <w:sz w:val="22"/>
          <w:szCs w:val="22"/>
        </w:rPr>
        <w:t>rijímateľ</w:t>
      </w:r>
      <w:r w:rsidR="009C1035" w:rsidRPr="00307126">
        <w:rPr>
          <w:rFonts w:eastAsia="Calibri"/>
          <w:sz w:val="22"/>
          <w:szCs w:val="22"/>
        </w:rPr>
        <w:t>, ktorý je štátnou rozpočtovou organizáciou</w:t>
      </w:r>
      <w:r w:rsidRPr="00307126">
        <w:rPr>
          <w:rFonts w:eastAsia="Calibri"/>
          <w:sz w:val="22"/>
          <w:szCs w:val="22"/>
        </w:rPr>
        <w:t xml:space="preserve"> </w:t>
      </w:r>
      <w:r w:rsidR="006B0330" w:rsidRPr="00307126">
        <w:rPr>
          <w:sz w:val="22"/>
          <w:szCs w:val="22"/>
        </w:rPr>
        <w:t xml:space="preserve">prostredníctvom ITMS2014+. </w:t>
      </w:r>
    </w:p>
    <w:p w14:paraId="16C840A6" w14:textId="2FEBBFCD" w:rsidR="00F74CDC" w:rsidRPr="00307126" w:rsidRDefault="00F74CDC" w:rsidP="00F74CDC">
      <w:pPr>
        <w:numPr>
          <w:ilvl w:val="0"/>
          <w:numId w:val="9"/>
        </w:numPr>
        <w:spacing w:before="240" w:line="264" w:lineRule="auto"/>
        <w:jc w:val="both"/>
        <w:rPr>
          <w:rFonts w:ascii="Times New Roman" w:hAnsi="Times New Roman"/>
        </w:rPr>
      </w:pPr>
      <w:r w:rsidRPr="00307126">
        <w:rPr>
          <w:rFonts w:ascii="Times New Roman" w:hAnsi="Times New Roman"/>
        </w:rPr>
        <w:t>Pre zabezpečenie využitia príkazu na</w:t>
      </w:r>
      <w:r w:rsidR="007E42F6" w:rsidRPr="00307126">
        <w:rPr>
          <w:rFonts w:ascii="Times New Roman" w:hAnsi="Times New Roman"/>
        </w:rPr>
        <w:t xml:space="preserve"> SEPA</w:t>
      </w:r>
      <w:r w:rsidRPr="00307126">
        <w:rPr>
          <w:rFonts w:ascii="Times New Roman" w:hAnsi="Times New Roman"/>
        </w:rPr>
        <w:t xml:space="preserve"> inkaso ako spôsobu vrátenia NFP alebo jeho časti sa Prijímateľ </w:t>
      </w:r>
      <w:r w:rsidR="00645B23" w:rsidRPr="00307126">
        <w:rPr>
          <w:rFonts w:ascii="Times New Roman" w:hAnsi="Times New Roman"/>
        </w:rPr>
        <w:t>najneskôr pred zadaním prvého príkazu na SEPA inkaso prostredníctvom ITMS2014+ v zmysle ods</w:t>
      </w:r>
      <w:r w:rsidR="00CE5784" w:rsidRPr="00307126">
        <w:rPr>
          <w:rFonts w:ascii="Times New Roman" w:hAnsi="Times New Roman"/>
        </w:rPr>
        <w:t>eku</w:t>
      </w:r>
      <w:r w:rsidR="00645B23" w:rsidRPr="00307126">
        <w:rPr>
          <w:rFonts w:ascii="Times New Roman" w:hAnsi="Times New Roman"/>
        </w:rPr>
        <w:t xml:space="preserve"> 6 tohto článku VZP </w:t>
      </w:r>
      <w:r w:rsidRPr="00307126">
        <w:rPr>
          <w:rFonts w:ascii="Times New Roman" w:hAnsi="Times New Roman"/>
        </w:rPr>
        <w:t xml:space="preserve">zaväzuje zabezpečiť nasledovné: </w:t>
      </w:r>
    </w:p>
    <w:p w14:paraId="1B64DC1A" w14:textId="6B926F90" w:rsidR="00F74CDC" w:rsidRPr="00307126" w:rsidRDefault="00F74CDC" w:rsidP="00F74CDC">
      <w:pPr>
        <w:numPr>
          <w:ilvl w:val="1"/>
          <w:numId w:val="9"/>
        </w:numPr>
        <w:spacing w:after="0" w:line="264" w:lineRule="auto"/>
        <w:jc w:val="both"/>
        <w:rPr>
          <w:rFonts w:ascii="Times New Roman" w:hAnsi="Times New Roman"/>
        </w:rPr>
      </w:pPr>
      <w:r w:rsidRPr="00307126">
        <w:rPr>
          <w:rFonts w:ascii="Times New Roman" w:hAnsi="Times New Roman"/>
        </w:rPr>
        <w:t>Prijímateľ udel</w:t>
      </w:r>
      <w:r w:rsidR="00A52E02" w:rsidRPr="00307126">
        <w:rPr>
          <w:rFonts w:ascii="Times New Roman" w:hAnsi="Times New Roman"/>
        </w:rPr>
        <w:t>í</w:t>
      </w:r>
      <w:r w:rsidRPr="00307126">
        <w:rPr>
          <w:rFonts w:ascii="Times New Roman" w:hAnsi="Times New Roman"/>
        </w:rPr>
        <w:t xml:space="preserve"> súhlas na úhradu pohľadávok prostredníctvom príkazu na </w:t>
      </w:r>
      <w:r w:rsidR="007E42F6" w:rsidRPr="00307126">
        <w:rPr>
          <w:rFonts w:ascii="Times New Roman" w:hAnsi="Times New Roman"/>
        </w:rPr>
        <w:t xml:space="preserve">SEPA </w:t>
      </w:r>
      <w:r w:rsidRPr="00307126">
        <w:rPr>
          <w:rFonts w:ascii="Times New Roman" w:hAnsi="Times New Roman"/>
        </w:rPr>
        <w:t>inkaso tým, že podpí</w:t>
      </w:r>
      <w:r w:rsidR="00A52E02" w:rsidRPr="00307126">
        <w:rPr>
          <w:rFonts w:ascii="Times New Roman" w:hAnsi="Times New Roman"/>
        </w:rPr>
        <w:t>še</w:t>
      </w:r>
      <w:r w:rsidRPr="00307126">
        <w:rPr>
          <w:rFonts w:ascii="Times New Roman" w:hAnsi="Times New Roman"/>
        </w:rPr>
        <w:t xml:space="preserve"> Mandát na inkaso;</w:t>
      </w:r>
      <w:r w:rsidR="00A52E02" w:rsidRPr="00307126">
        <w:rPr>
          <w:rFonts w:ascii="Times New Roman" w:hAnsi="Times New Roman"/>
        </w:rPr>
        <w:t xml:space="preserve"> </w:t>
      </w:r>
      <w:r w:rsidR="000E58B5" w:rsidRPr="00307126">
        <w:rPr>
          <w:rFonts w:ascii="Times New Roman" w:hAnsi="Times New Roman"/>
        </w:rPr>
        <w:t xml:space="preserve">ak je v súlade s § 42 </w:t>
      </w:r>
      <w:r w:rsidR="007E42F6" w:rsidRPr="00307126">
        <w:rPr>
          <w:rFonts w:ascii="Times New Roman" w:hAnsi="Times New Roman"/>
        </w:rPr>
        <w:t xml:space="preserve">zákona o príspevku z EŠIF </w:t>
      </w:r>
      <w:r w:rsidR="000E58B5" w:rsidRPr="00307126">
        <w:rPr>
          <w:rFonts w:ascii="Times New Roman" w:hAnsi="Times New Roman"/>
        </w:rPr>
        <w:t xml:space="preserve">potrebné vrátiť NFP alebo jeho časť aj na účet certifikačného orgánu, Prijímateľ podpíše Mandát na inkaso aj v prospech certifikačného orgánu; </w:t>
      </w:r>
      <w:r w:rsidR="00A52E02" w:rsidRPr="00307126">
        <w:rPr>
          <w:rFonts w:ascii="Times New Roman" w:hAnsi="Times New Roman"/>
        </w:rPr>
        <w:t>vzor Mandátu na inkaso dodá Prijímateľovi Poskytovateľ;</w:t>
      </w:r>
    </w:p>
    <w:p w14:paraId="075C82FA" w14:textId="4CEBA9CF" w:rsidR="00F74CDC" w:rsidRPr="00307126" w:rsidRDefault="00F74CDC" w:rsidP="00F74CDC">
      <w:pPr>
        <w:numPr>
          <w:ilvl w:val="1"/>
          <w:numId w:val="9"/>
        </w:numPr>
        <w:spacing w:after="0" w:line="264" w:lineRule="auto"/>
        <w:jc w:val="both"/>
        <w:rPr>
          <w:rFonts w:ascii="Times New Roman" w:hAnsi="Times New Roman"/>
        </w:rPr>
      </w:pPr>
      <w:r w:rsidRPr="00307126">
        <w:rPr>
          <w:rFonts w:ascii="Times New Roman" w:hAnsi="Times New Roman"/>
        </w:rPr>
        <w:lastRenderedPageBreak/>
        <w:t>Prijímateľ </w:t>
      </w:r>
      <w:r w:rsidR="001D2B22" w:rsidRPr="00307126">
        <w:rPr>
          <w:rFonts w:ascii="Times New Roman" w:hAnsi="Times New Roman"/>
        </w:rPr>
        <w:t xml:space="preserve">na základe podpísaného Mandátu na inkaso </w:t>
      </w:r>
      <w:r w:rsidR="007E42F6" w:rsidRPr="00307126">
        <w:rPr>
          <w:rFonts w:ascii="Times New Roman" w:hAnsi="Times New Roman"/>
        </w:rPr>
        <w:t>zadá</w:t>
      </w:r>
      <w:r w:rsidR="008A1116" w:rsidRPr="00307126">
        <w:rPr>
          <w:rFonts w:ascii="Times New Roman" w:hAnsi="Times New Roman"/>
        </w:rPr>
        <w:t xml:space="preserve"> súhlas s inkasom </w:t>
      </w:r>
      <w:r w:rsidR="00AA6684" w:rsidRPr="00307126">
        <w:rPr>
          <w:rFonts w:ascii="Times New Roman" w:hAnsi="Times New Roman"/>
        </w:rPr>
        <w:t>v</w:t>
      </w:r>
      <w:r w:rsidRPr="00307126">
        <w:rPr>
          <w:rFonts w:ascii="Times New Roman" w:hAnsi="Times New Roman"/>
        </w:rPr>
        <w:t xml:space="preserve"> bank</w:t>
      </w:r>
      <w:r w:rsidR="00AA6684" w:rsidRPr="00307126">
        <w:rPr>
          <w:rFonts w:ascii="Times New Roman" w:hAnsi="Times New Roman"/>
        </w:rPr>
        <w:t>e</w:t>
      </w:r>
      <w:r w:rsidRPr="00307126">
        <w:rPr>
          <w:rFonts w:ascii="Times New Roman" w:hAnsi="Times New Roman"/>
        </w:rPr>
        <w:t>, v ktorej má zriadený účet</w:t>
      </w:r>
      <w:r w:rsidR="007E42F6" w:rsidRPr="00307126">
        <w:rPr>
          <w:rFonts w:ascii="Times New Roman" w:hAnsi="Times New Roman"/>
        </w:rPr>
        <w:t>,</w:t>
      </w:r>
      <w:r w:rsidRPr="00307126">
        <w:rPr>
          <w:rFonts w:ascii="Times New Roman" w:hAnsi="Times New Roman"/>
        </w:rPr>
        <w:t xml:space="preserve"> z ktorého chce realizovať vrátenie NFP alebo jeho časti.</w:t>
      </w:r>
    </w:p>
    <w:p w14:paraId="031966C6" w14:textId="52F4E898" w:rsidR="00F74CDC" w:rsidRPr="00307126" w:rsidRDefault="00F74CDC" w:rsidP="00F74CDC">
      <w:pPr>
        <w:spacing w:before="240" w:line="264" w:lineRule="auto"/>
        <w:ind w:left="540"/>
        <w:jc w:val="both"/>
        <w:rPr>
          <w:rFonts w:ascii="Times New Roman" w:hAnsi="Times New Roman"/>
        </w:rPr>
      </w:pPr>
      <w:r w:rsidRPr="00307126">
        <w:rPr>
          <w:rFonts w:ascii="Times New Roman" w:hAnsi="Times New Roman"/>
        </w:rPr>
        <w:t xml:space="preserve">Mandát na inkaso udelený Prijímateľom neoprávňuje Poskytovateľa na automatické odpísanie sumy finančných prostriedkov z účtu Prijímateľa. Mandát na inkaso bude využitý až na základe príkazu na </w:t>
      </w:r>
      <w:r w:rsidR="007E42F6" w:rsidRPr="00307126">
        <w:rPr>
          <w:rFonts w:ascii="Times New Roman" w:hAnsi="Times New Roman"/>
        </w:rPr>
        <w:t xml:space="preserve">SEPA </w:t>
      </w:r>
      <w:r w:rsidRPr="00307126">
        <w:rPr>
          <w:rFonts w:ascii="Times New Roman" w:hAnsi="Times New Roman"/>
        </w:rPr>
        <w:t xml:space="preserve">inkaso zadaného Prijímateľom v ITMS2014+ a slúži na zjednodušenie vysporiadania finančných vzťahov. </w:t>
      </w:r>
    </w:p>
    <w:p w14:paraId="00886505" w14:textId="1A07DD78" w:rsidR="00A91910" w:rsidRPr="00307126" w:rsidRDefault="00A91910" w:rsidP="00901075">
      <w:pPr>
        <w:numPr>
          <w:ilvl w:val="0"/>
          <w:numId w:val="9"/>
        </w:numPr>
        <w:spacing w:before="240" w:line="264" w:lineRule="auto"/>
        <w:jc w:val="both"/>
        <w:rPr>
          <w:rFonts w:ascii="Times New Roman" w:hAnsi="Times New Roman"/>
          <w:lang w:eastAsia="sk-SK"/>
        </w:rPr>
      </w:pPr>
      <w:commentRangeStart w:id="97"/>
      <w:commentRangeStart w:id="98"/>
      <w:r w:rsidRPr="00307126">
        <w:rPr>
          <w:rFonts w:ascii="Times New Roman" w:hAnsi="Times New Roman"/>
          <w:lang w:eastAsia="sk-SK"/>
        </w:rPr>
        <w:t>Pohľadávku</w:t>
      </w:r>
      <w:commentRangeEnd w:id="97"/>
      <w:commentRangeEnd w:id="98"/>
      <w:r w:rsidR="001A6D0E" w:rsidRPr="00BC233D">
        <w:rPr>
          <w:rStyle w:val="Odkaznakomentr"/>
          <w:rFonts w:ascii="Times New Roman" w:eastAsia="Times New Roman" w:hAnsi="Times New Roman"/>
          <w:sz w:val="22"/>
          <w:szCs w:val="22"/>
          <w:lang w:val="x-none" w:eastAsia="x-none"/>
        </w:rPr>
        <w:commentReference w:id="97"/>
      </w:r>
      <w:r w:rsidR="001A6D0E" w:rsidRPr="00307126">
        <w:rPr>
          <w:rStyle w:val="Odkaznakomentr"/>
          <w:rFonts w:ascii="Times New Roman" w:eastAsia="Times New Roman" w:hAnsi="Times New Roman"/>
          <w:sz w:val="22"/>
          <w:szCs w:val="22"/>
          <w:lang w:val="x-none" w:eastAsia="x-none"/>
        </w:rPr>
        <w:commentReference w:id="98"/>
      </w:r>
      <w:r w:rsidRPr="00307126">
        <w:rPr>
          <w:rFonts w:ascii="Times New Roman" w:hAnsi="Times New Roman"/>
          <w:lang w:eastAsia="sk-SK"/>
        </w:rPr>
        <w:t xml:space="preserve"> </w:t>
      </w:r>
      <w:r w:rsidRPr="00307126">
        <w:rPr>
          <w:rFonts w:ascii="Times New Roman" w:hAnsi="Times New Roman"/>
        </w:rPr>
        <w:t>Poskytovateľa</w:t>
      </w:r>
      <w:r w:rsidRPr="00307126">
        <w:rPr>
          <w:rFonts w:ascii="Times New Roman" w:hAnsi="Times New Roman"/>
          <w:lang w:eastAsia="sk-SK"/>
        </w:rPr>
        <w:t xml:space="preserve"> voči Prijímateľovi na vrátenie NFP alebo jeho časti a pohľadávku Prijímateľa voči Poskytovateľovi na poskytnutie NFP podľa Zmluvy</w:t>
      </w:r>
      <w:r w:rsidR="00AA2FB0" w:rsidRPr="00307126">
        <w:rPr>
          <w:rFonts w:ascii="Times New Roman" w:hAnsi="Times New Roman"/>
          <w:lang w:eastAsia="sk-SK"/>
        </w:rPr>
        <w:t xml:space="preserve"> o poskytnutí NFP</w:t>
      </w:r>
      <w:r w:rsidRPr="00307126">
        <w:rPr>
          <w:rFonts w:ascii="Times New Roman" w:hAnsi="Times New Roman"/>
          <w:lang w:eastAsia="sk-SK"/>
        </w:rPr>
        <w:t xml:space="preserve"> je možné vzájomne započítať podľa podmienok § 42 zákona o príspevku z EŠIF. Ak k vzájomnému započítaniu nedôjde z dôvodu nesúhlasu Poskytovateľa, Prijímateľ je povinný vrátiť sumu určenú v </w:t>
      </w:r>
      <w:proofErr w:type="spellStart"/>
      <w:r w:rsidRPr="00307126">
        <w:rPr>
          <w:rFonts w:ascii="Times New Roman" w:hAnsi="Times New Roman"/>
          <w:lang w:eastAsia="sk-SK"/>
        </w:rPr>
        <w:t>ŽoV</w:t>
      </w:r>
      <w:proofErr w:type="spellEnd"/>
      <w:r w:rsidRPr="00307126">
        <w:rPr>
          <w:rFonts w:ascii="Times New Roman" w:hAnsi="Times New Roman"/>
          <w:lang w:eastAsia="sk-SK"/>
        </w:rPr>
        <w:t xml:space="preserve"> už doručenej Prijímateľov </w:t>
      </w:r>
      <w:r w:rsidRPr="00307126">
        <w:rPr>
          <w:rFonts w:ascii="Times New Roman" w:hAnsi="Times New Roman"/>
        </w:rPr>
        <w:t>podľa ods</w:t>
      </w:r>
      <w:r w:rsidR="00CE5784" w:rsidRPr="00307126">
        <w:rPr>
          <w:rFonts w:ascii="Times New Roman" w:hAnsi="Times New Roman"/>
        </w:rPr>
        <w:t>ekov</w:t>
      </w:r>
      <w:r w:rsidRPr="00307126">
        <w:rPr>
          <w:rFonts w:ascii="Times New Roman" w:hAnsi="Times New Roman"/>
        </w:rPr>
        <w:t xml:space="preserve"> </w:t>
      </w:r>
      <w:r w:rsidR="00302050" w:rsidRPr="00307126">
        <w:rPr>
          <w:rFonts w:ascii="Times New Roman" w:hAnsi="Times New Roman"/>
        </w:rPr>
        <w:t>2</w:t>
      </w:r>
      <w:r w:rsidRPr="00307126">
        <w:rPr>
          <w:rFonts w:ascii="Times New Roman" w:hAnsi="Times New Roman"/>
        </w:rPr>
        <w:t xml:space="preserve"> až </w:t>
      </w:r>
      <w:r w:rsidR="00A52E02" w:rsidRPr="00307126">
        <w:rPr>
          <w:rFonts w:ascii="Times New Roman" w:hAnsi="Times New Roman"/>
        </w:rPr>
        <w:t>9</w:t>
      </w:r>
      <w:r w:rsidRPr="00307126">
        <w:rPr>
          <w:rFonts w:ascii="Times New Roman" w:hAnsi="Times New Roman"/>
        </w:rPr>
        <w:t xml:space="preserve"> tohto článku VZP do </w:t>
      </w:r>
      <w:r w:rsidR="00302050" w:rsidRPr="00307126">
        <w:rPr>
          <w:rFonts w:ascii="Times New Roman" w:hAnsi="Times New Roman"/>
        </w:rPr>
        <w:t>15</w:t>
      </w:r>
      <w:r w:rsidRPr="00307126">
        <w:rPr>
          <w:rFonts w:ascii="Times New Roman" w:hAnsi="Times New Roman"/>
        </w:rPr>
        <w:t xml:space="preserve"> dní od doručenia oznámenia Poskytovateľa, že s vykonaním vzájomného započítania nesúhlasí</w:t>
      </w:r>
      <w:r w:rsidR="00F74CDC" w:rsidRPr="00307126">
        <w:rPr>
          <w:rFonts w:ascii="Times New Roman" w:hAnsi="Times New Roman"/>
        </w:rPr>
        <w:t xml:space="preserve"> alebo do uplynutia doby splatnosti uvedenej v </w:t>
      </w:r>
      <w:proofErr w:type="spellStart"/>
      <w:r w:rsidR="00F74CDC" w:rsidRPr="00307126">
        <w:rPr>
          <w:rFonts w:ascii="Times New Roman" w:hAnsi="Times New Roman"/>
        </w:rPr>
        <w:t>ŽoV</w:t>
      </w:r>
      <w:proofErr w:type="spellEnd"/>
      <w:r w:rsidR="00F74CDC" w:rsidRPr="00307126">
        <w:rPr>
          <w:rFonts w:ascii="Times New Roman" w:hAnsi="Times New Roman"/>
        </w:rPr>
        <w:t>, podľa toho, ktorá okolnosť nastane neskôr</w:t>
      </w:r>
      <w:r w:rsidRPr="00307126">
        <w:rPr>
          <w:rFonts w:ascii="Times New Roman" w:hAnsi="Times New Roman"/>
        </w:rPr>
        <w:t>. Ustanovenia ods</w:t>
      </w:r>
      <w:r w:rsidR="00CE5784" w:rsidRPr="00307126">
        <w:rPr>
          <w:rFonts w:ascii="Times New Roman" w:hAnsi="Times New Roman"/>
        </w:rPr>
        <w:t>ekov</w:t>
      </w:r>
      <w:r w:rsidRPr="00307126">
        <w:rPr>
          <w:rFonts w:ascii="Times New Roman" w:hAnsi="Times New Roman"/>
        </w:rPr>
        <w:t xml:space="preserve"> </w:t>
      </w:r>
      <w:r w:rsidR="00302050" w:rsidRPr="00307126">
        <w:rPr>
          <w:rFonts w:ascii="Times New Roman" w:hAnsi="Times New Roman"/>
        </w:rPr>
        <w:t>2</w:t>
      </w:r>
      <w:r w:rsidRPr="00307126">
        <w:rPr>
          <w:rFonts w:ascii="Times New Roman" w:hAnsi="Times New Roman"/>
        </w:rPr>
        <w:t xml:space="preserve"> až </w:t>
      </w:r>
      <w:r w:rsidR="00F74CDC" w:rsidRPr="00307126">
        <w:rPr>
          <w:rFonts w:ascii="Times New Roman" w:hAnsi="Times New Roman"/>
        </w:rPr>
        <w:t>9</w:t>
      </w:r>
      <w:r w:rsidRPr="00307126">
        <w:rPr>
          <w:rFonts w:ascii="Times New Roman" w:hAnsi="Times New Roman"/>
        </w:rPr>
        <w:t xml:space="preserve"> tohto článku VZP sa použijú primerane.</w:t>
      </w:r>
    </w:p>
    <w:p w14:paraId="0B980EF2" w14:textId="77777777" w:rsidR="00532AFF" w:rsidRPr="00307126" w:rsidRDefault="00A91910" w:rsidP="00901075">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 xml:space="preserve">Ak </w:t>
      </w:r>
      <w:r w:rsidRPr="00307126">
        <w:rPr>
          <w:rFonts w:ascii="Times New Roman" w:hAnsi="Times New Roman"/>
        </w:rPr>
        <w:t>Prijímateľ</w:t>
      </w:r>
      <w:r w:rsidRPr="00307126">
        <w:rPr>
          <w:rFonts w:ascii="Times New Roman" w:hAnsi="Times New Roman"/>
          <w:lang w:eastAsia="sk-SK"/>
        </w:rPr>
        <w:t xml:space="preserve"> zistí Nezrovnalosť súvisiacu s Projektom, zaväzuje sa</w:t>
      </w:r>
    </w:p>
    <w:p w14:paraId="6381FEC5" w14:textId="77777777" w:rsidR="00532AFF" w:rsidRPr="00307126" w:rsidRDefault="00532AFF"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 xml:space="preserve">bezodkladne </w:t>
      </w:r>
      <w:r w:rsidR="00A91910" w:rsidRPr="00307126">
        <w:rPr>
          <w:rFonts w:ascii="Times New Roman" w:hAnsi="Times New Roman"/>
        </w:rPr>
        <w:t>túto</w:t>
      </w:r>
      <w:r w:rsidR="00A91910" w:rsidRPr="00307126">
        <w:rPr>
          <w:rFonts w:ascii="Times New Roman" w:hAnsi="Times New Roman"/>
          <w:lang w:eastAsia="sk-SK"/>
        </w:rPr>
        <w:t xml:space="preserve"> Nezrovnalosť oznámiť Poskytovateľovi</w:t>
      </w:r>
      <w:r w:rsidRPr="00307126">
        <w:rPr>
          <w:rFonts w:ascii="Times New Roman" w:hAnsi="Times New Roman"/>
          <w:lang w:eastAsia="sk-SK"/>
        </w:rPr>
        <w:t>,</w:t>
      </w:r>
    </w:p>
    <w:p w14:paraId="0D17C6BC" w14:textId="77777777" w:rsidR="00532AFF" w:rsidRPr="00307126" w:rsidRDefault="00A91910"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 xml:space="preserve">predložiť </w:t>
      </w:r>
      <w:r w:rsidR="00532AFF" w:rsidRPr="00307126">
        <w:rPr>
          <w:rFonts w:ascii="Times New Roman" w:hAnsi="Times New Roman"/>
          <w:lang w:eastAsia="sk-SK"/>
        </w:rPr>
        <w:t xml:space="preserve">Poskytovateľovi </w:t>
      </w:r>
      <w:r w:rsidRPr="00307126">
        <w:rPr>
          <w:rFonts w:ascii="Times New Roman" w:hAnsi="Times New Roman"/>
        </w:rPr>
        <w:t>príslušné</w:t>
      </w:r>
      <w:r w:rsidRPr="00307126">
        <w:rPr>
          <w:rFonts w:ascii="Times New Roman" w:hAnsi="Times New Roman"/>
          <w:lang w:eastAsia="sk-SK"/>
        </w:rPr>
        <w:t xml:space="preserve"> dokumenty týkajúce sa tejto Nezrovnalosti</w:t>
      </w:r>
      <w:r w:rsidR="00532AFF" w:rsidRPr="00307126">
        <w:rPr>
          <w:rFonts w:ascii="Times New Roman" w:hAnsi="Times New Roman"/>
          <w:lang w:eastAsia="sk-SK"/>
        </w:rPr>
        <w:t xml:space="preserve"> a</w:t>
      </w:r>
    </w:p>
    <w:p w14:paraId="642FC6F4" w14:textId="77777777" w:rsidR="00532AFF" w:rsidRPr="00307126" w:rsidRDefault="00532AFF" w:rsidP="00901075">
      <w:pPr>
        <w:numPr>
          <w:ilvl w:val="1"/>
          <w:numId w:val="9"/>
        </w:numPr>
        <w:spacing w:after="0" w:line="264" w:lineRule="auto"/>
        <w:jc w:val="both"/>
        <w:rPr>
          <w:rFonts w:ascii="Times New Roman" w:hAnsi="Times New Roman"/>
          <w:lang w:eastAsia="sk-SK"/>
        </w:rPr>
      </w:pPr>
      <w:r w:rsidRPr="00307126">
        <w:rPr>
          <w:rFonts w:ascii="Times New Roman" w:hAnsi="Times New Roman"/>
          <w:lang w:eastAsia="sk-SK"/>
        </w:rPr>
        <w:t>vysporiadať túto Nezrovnalosť postupom podľa ods</w:t>
      </w:r>
      <w:r w:rsidR="00CE5784" w:rsidRPr="00307126">
        <w:rPr>
          <w:rFonts w:ascii="Times New Roman" w:hAnsi="Times New Roman"/>
          <w:lang w:eastAsia="sk-SK"/>
        </w:rPr>
        <w:t xml:space="preserve">ekov </w:t>
      </w:r>
      <w:r w:rsidRPr="00307126">
        <w:rPr>
          <w:rFonts w:ascii="Times New Roman" w:hAnsi="Times New Roman"/>
          <w:lang w:eastAsia="sk-SK"/>
        </w:rPr>
        <w:t xml:space="preserve">5 až 10 tohto </w:t>
      </w:r>
      <w:r w:rsidR="000678BB" w:rsidRPr="00307126">
        <w:rPr>
          <w:rFonts w:ascii="Times New Roman" w:hAnsi="Times New Roman"/>
          <w:lang w:eastAsia="sk-SK"/>
        </w:rPr>
        <w:t>článku</w:t>
      </w:r>
      <w:r w:rsidRPr="00307126">
        <w:rPr>
          <w:rFonts w:ascii="Times New Roman" w:hAnsi="Times New Roman"/>
          <w:lang w:eastAsia="sk-SK"/>
        </w:rPr>
        <w:t xml:space="preserve"> VZP; ustanovenia týkajúce </w:t>
      </w:r>
      <w:r w:rsidR="007E42F6" w:rsidRPr="00307126">
        <w:rPr>
          <w:rFonts w:ascii="Times New Roman" w:hAnsi="Times New Roman"/>
          <w:lang w:eastAsia="sk-SK"/>
        </w:rPr>
        <w:t xml:space="preserve">sa </w:t>
      </w:r>
      <w:proofErr w:type="spellStart"/>
      <w:r w:rsidRPr="00307126">
        <w:rPr>
          <w:rFonts w:ascii="Times New Roman" w:hAnsi="Times New Roman"/>
          <w:lang w:eastAsia="sk-SK"/>
        </w:rPr>
        <w:t>ŽoV</w:t>
      </w:r>
      <w:proofErr w:type="spellEnd"/>
      <w:r w:rsidRPr="00307126">
        <w:rPr>
          <w:rFonts w:ascii="Times New Roman" w:hAnsi="Times New Roman"/>
          <w:lang w:eastAsia="sk-SK"/>
        </w:rPr>
        <w:t xml:space="preserve"> sa nepoužijú</w:t>
      </w:r>
      <w:r w:rsidR="00A91910" w:rsidRPr="00307126">
        <w:rPr>
          <w:rFonts w:ascii="Times New Roman" w:hAnsi="Times New Roman"/>
          <w:lang w:eastAsia="sk-SK"/>
        </w:rPr>
        <w:t>.</w:t>
      </w:r>
    </w:p>
    <w:p w14:paraId="17F0625F" w14:textId="77777777" w:rsidR="00C23D49" w:rsidRPr="00307126" w:rsidRDefault="00532AFF" w:rsidP="00901075">
      <w:pPr>
        <w:spacing w:before="240" w:line="264" w:lineRule="auto"/>
        <w:ind w:left="540"/>
        <w:jc w:val="both"/>
        <w:rPr>
          <w:rFonts w:ascii="Times New Roman" w:hAnsi="Times New Roman"/>
          <w:lang w:eastAsia="sk-SK"/>
        </w:rPr>
      </w:pPr>
      <w:r w:rsidRPr="00307126">
        <w:rPr>
          <w:rFonts w:ascii="Times New Roman" w:hAnsi="Times New Roman"/>
        </w:rPr>
        <w:t>Uvedené</w:t>
      </w:r>
      <w:r w:rsidRPr="00307126">
        <w:rPr>
          <w:rFonts w:ascii="Times New Roman" w:hAnsi="Times New Roman"/>
          <w:lang w:eastAsia="sk-SK"/>
        </w:rPr>
        <w:t xml:space="preserve"> </w:t>
      </w:r>
      <w:r w:rsidR="00A91910" w:rsidRPr="00307126">
        <w:rPr>
          <w:rFonts w:ascii="Times New Roman" w:hAnsi="Times New Roman"/>
          <w:lang w:eastAsia="sk-SK"/>
        </w:rPr>
        <w:t>povinnos</w:t>
      </w:r>
      <w:r w:rsidRPr="00307126">
        <w:rPr>
          <w:rFonts w:ascii="Times New Roman" w:hAnsi="Times New Roman"/>
          <w:lang w:eastAsia="sk-SK"/>
        </w:rPr>
        <w:t>ti</w:t>
      </w:r>
      <w:r w:rsidR="00A91910" w:rsidRPr="00307126">
        <w:rPr>
          <w:rFonts w:ascii="Times New Roman" w:hAnsi="Times New Roman"/>
          <w:lang w:eastAsia="sk-SK"/>
        </w:rPr>
        <w:t xml:space="preserve"> má Prijímateľ do 31.08.2027. </w:t>
      </w:r>
      <w:r w:rsidRPr="00307126">
        <w:rPr>
          <w:rFonts w:ascii="Times New Roman" w:hAnsi="Times New Roman"/>
          <w:lang w:eastAsia="sk-SK"/>
        </w:rPr>
        <w:t xml:space="preserve">Táto </w:t>
      </w:r>
      <w:r w:rsidR="00A91910" w:rsidRPr="00307126">
        <w:rPr>
          <w:rFonts w:ascii="Times New Roman" w:hAnsi="Times New Roman"/>
          <w:lang w:eastAsia="sk-SK"/>
        </w:rPr>
        <w:t>doba sa predĺži ak nastanú skutočnosti uvedené v článku 140 všeobecného nariadenia, a to o čas trvania týchto skutočností.</w:t>
      </w:r>
    </w:p>
    <w:p w14:paraId="7BFAA748" w14:textId="77777777" w:rsidR="00A91910" w:rsidRPr="00307126" w:rsidRDefault="00C23D49" w:rsidP="00580301">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V prípade vrátenia NFP alebo jeho časti z vlastnej iniciatívy Prijímateľa, Prijímateľ pred realizovaním úhrady oznámi Poskytovateľovi výšku vrátenia prostredníctvom verejnej časti ITMS2014+ (z dôvodu evidencie pohľadávky na strane Poskytovateľa). Následne pri realizácii úhrady Prijímateľ uvedie správny variabilný symbol automaticky generovaný systémom ITMS2014+, ktorý je dostupný vo verejnej časti ITMS2014+.</w:t>
      </w:r>
    </w:p>
    <w:p w14:paraId="59F06E04" w14:textId="6164EF85" w:rsidR="00A91910" w:rsidRPr="00307126" w:rsidRDefault="00A91910" w:rsidP="00901075">
      <w:pPr>
        <w:numPr>
          <w:ilvl w:val="0"/>
          <w:numId w:val="9"/>
        </w:numPr>
        <w:spacing w:before="240" w:line="264" w:lineRule="auto"/>
        <w:jc w:val="both"/>
        <w:rPr>
          <w:rFonts w:ascii="Times New Roman" w:hAnsi="Times New Roman"/>
          <w:lang w:eastAsia="sk-SK"/>
        </w:rPr>
      </w:pPr>
      <w:r w:rsidRPr="00307126">
        <w:rPr>
          <w:rFonts w:ascii="Times New Roman" w:hAnsi="Times New Roman"/>
          <w:lang w:eastAsia="sk-SK"/>
        </w:rPr>
        <w:t xml:space="preserve">Ak </w:t>
      </w:r>
      <w:r w:rsidRPr="00307126">
        <w:rPr>
          <w:rFonts w:ascii="Times New Roman" w:hAnsi="Times New Roman"/>
        </w:rPr>
        <w:t>Prijímateľ</w:t>
      </w:r>
      <w:r w:rsidRPr="00307126">
        <w:rPr>
          <w:rFonts w:ascii="Times New Roman" w:hAnsi="Times New Roman"/>
          <w:lang w:eastAsia="sk-SK"/>
        </w:rPr>
        <w:t xml:space="preserve"> </w:t>
      </w:r>
      <w:r w:rsidR="009C1035" w:rsidRPr="00307126">
        <w:rPr>
          <w:rFonts w:ascii="Times New Roman" w:hAnsi="Times New Roman"/>
          <w:lang w:eastAsia="sk-SK"/>
        </w:rPr>
        <w:t xml:space="preserve">nevráti NFP alebo jeho časť na správne </w:t>
      </w:r>
      <w:r w:rsidR="008B4D7E" w:rsidRPr="00307126">
        <w:rPr>
          <w:rFonts w:ascii="Times New Roman" w:hAnsi="Times New Roman"/>
          <w:lang w:eastAsia="sk-SK"/>
        </w:rPr>
        <w:t>účty a</w:t>
      </w:r>
      <w:r w:rsidR="009C1035" w:rsidRPr="00307126">
        <w:rPr>
          <w:rFonts w:ascii="Times New Roman" w:hAnsi="Times New Roman"/>
          <w:lang w:eastAsia="sk-SK"/>
        </w:rPr>
        <w:t>lebo</w:t>
      </w:r>
      <w:r w:rsidR="008B4D7E" w:rsidRPr="00307126">
        <w:rPr>
          <w:rFonts w:ascii="Times New Roman" w:hAnsi="Times New Roman"/>
          <w:lang w:eastAsia="sk-SK"/>
        </w:rPr>
        <w:t xml:space="preserve"> pri uskutočnení úhrady </w:t>
      </w:r>
      <w:r w:rsidRPr="00307126">
        <w:rPr>
          <w:rFonts w:ascii="Times New Roman" w:hAnsi="Times New Roman"/>
          <w:lang w:eastAsia="sk-SK"/>
        </w:rPr>
        <w:t>neuvedie správny automaticky ITMS2014+ generovaný variabilný symbol</w:t>
      </w:r>
      <w:r w:rsidR="00E01A99" w:rsidRPr="00307126">
        <w:rPr>
          <w:rFonts w:ascii="Times New Roman" w:hAnsi="Times New Roman"/>
          <w:lang w:eastAsia="sk-SK"/>
        </w:rPr>
        <w:t>,</w:t>
      </w:r>
      <w:r w:rsidR="008B4D7E" w:rsidRPr="00307126">
        <w:rPr>
          <w:rFonts w:ascii="Times New Roman" w:hAnsi="Times New Roman"/>
          <w:lang w:eastAsia="sk-SK"/>
        </w:rPr>
        <w:t xml:space="preserve"> </w:t>
      </w:r>
      <w:r w:rsidRPr="00307126">
        <w:rPr>
          <w:rFonts w:ascii="Times New Roman" w:hAnsi="Times New Roman"/>
          <w:lang w:eastAsia="sk-SK"/>
        </w:rPr>
        <w:t xml:space="preserve">príslušný záväzok Prijímateľa zostáva nesplnený a finančné vzťahy voči Poskytovateľovi sa považujú za </w:t>
      </w:r>
      <w:proofErr w:type="spellStart"/>
      <w:r w:rsidRPr="00307126">
        <w:rPr>
          <w:rFonts w:ascii="Times New Roman" w:hAnsi="Times New Roman"/>
          <w:lang w:eastAsia="sk-SK"/>
        </w:rPr>
        <w:t>nevysporiadané</w:t>
      </w:r>
      <w:proofErr w:type="spellEnd"/>
      <w:r w:rsidRPr="00307126">
        <w:rPr>
          <w:rFonts w:ascii="Times New Roman" w:hAnsi="Times New Roman"/>
          <w:lang w:eastAsia="sk-SK"/>
        </w:rPr>
        <w:t xml:space="preserve">. </w:t>
      </w:r>
    </w:p>
    <w:p w14:paraId="77B968D7" w14:textId="77777777" w:rsidR="00A91910" w:rsidRPr="00307126" w:rsidRDefault="00A91910" w:rsidP="00901075">
      <w:pPr>
        <w:numPr>
          <w:ilvl w:val="0"/>
          <w:numId w:val="9"/>
        </w:numPr>
        <w:spacing w:before="240" w:line="264" w:lineRule="auto"/>
        <w:jc w:val="both"/>
        <w:rPr>
          <w:rFonts w:ascii="Times New Roman" w:hAnsi="Times New Roman"/>
          <w:bCs/>
        </w:rPr>
      </w:pPr>
      <w:r w:rsidRPr="00307126">
        <w:rPr>
          <w:rFonts w:ascii="Times New Roman" w:hAnsi="Times New Roman"/>
          <w:bCs/>
        </w:rPr>
        <w:t xml:space="preserve">Proti </w:t>
      </w:r>
      <w:r w:rsidRPr="00307126">
        <w:rPr>
          <w:rFonts w:ascii="Times New Roman" w:hAnsi="Times New Roman"/>
        </w:rPr>
        <w:t>akejkoľvek</w:t>
      </w:r>
      <w:r w:rsidRPr="00307126">
        <w:rPr>
          <w:rFonts w:ascii="Times New Roman" w:hAnsi="Times New Roman"/>
          <w:bCs/>
        </w:rPr>
        <w:t xml:space="preserve"> pohľadávke na poskytnutie NFP ako aj proti </w:t>
      </w:r>
      <w:r w:rsidRPr="00307126" w:rsidDel="003818D4">
        <w:rPr>
          <w:rFonts w:ascii="Times New Roman" w:hAnsi="Times New Roman"/>
          <w:bCs/>
        </w:rPr>
        <w:t xml:space="preserve">akýmkoľvek </w:t>
      </w:r>
      <w:r w:rsidRPr="00307126">
        <w:rPr>
          <w:rFonts w:ascii="Times New Roman" w:hAnsi="Times New Roman"/>
          <w:bCs/>
        </w:rPr>
        <w:t xml:space="preserve">iným pohľadávkam Poskytovateľa voči Prijímateľovi vzniknutých z akéhokoľvek právneho dôvodu Prijímateľ nie je oprávnený jednostranne započítať akúkoľvek svoju pohľadávku. </w:t>
      </w:r>
    </w:p>
    <w:p w14:paraId="1EF7F4B2" w14:textId="77777777" w:rsidR="00A91910" w:rsidRPr="00307126" w:rsidRDefault="00A91910" w:rsidP="008A0487">
      <w:pPr>
        <w:keepNext/>
        <w:spacing w:before="120" w:line="264" w:lineRule="auto"/>
        <w:ind w:left="1440" w:hanging="1440"/>
        <w:jc w:val="both"/>
        <w:outlineLvl w:val="2"/>
        <w:rPr>
          <w:rFonts w:ascii="Times New Roman" w:hAnsi="Times New Roman"/>
          <w:b/>
          <w:bCs/>
          <w:lang w:val="x-none" w:eastAsia="x-none"/>
        </w:rPr>
      </w:pPr>
      <w:r w:rsidRPr="00307126">
        <w:rPr>
          <w:rFonts w:ascii="Times New Roman" w:hAnsi="Times New Roman"/>
          <w:b/>
          <w:bCs/>
          <w:lang w:val="x-none" w:eastAsia="x-none"/>
        </w:rPr>
        <w:t xml:space="preserve">Článok </w:t>
      </w:r>
      <w:r w:rsidRPr="00307126">
        <w:rPr>
          <w:rFonts w:ascii="Times New Roman" w:hAnsi="Times New Roman"/>
          <w:b/>
          <w:bCs/>
          <w:lang w:eastAsia="x-none"/>
        </w:rPr>
        <w:t>11</w:t>
      </w:r>
      <w:r w:rsidRPr="00307126">
        <w:rPr>
          <w:rFonts w:ascii="Times New Roman" w:hAnsi="Times New Roman"/>
          <w:b/>
          <w:bCs/>
          <w:lang w:val="x-none" w:eastAsia="x-none"/>
        </w:rPr>
        <w:tab/>
        <w:t>ÚČTOVNÍCTVO A UCHOVÁVANIE ÚČTOVNEJ DOKUMENTÁCIE</w:t>
      </w:r>
    </w:p>
    <w:p w14:paraId="29731C6B" w14:textId="77777777" w:rsidR="00A91910"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Prijímateľ, ktorý je účtovnou jednotkou podľa zákona č. 431/2002 Z. z. o účtovníctve </w:t>
      </w:r>
      <w:r w:rsidRPr="00307126">
        <w:rPr>
          <w:rFonts w:ascii="Times New Roman" w:hAnsi="Times New Roman"/>
          <w:lang w:eastAsia="sk-SK"/>
        </w:rPr>
        <w:br/>
        <w:t xml:space="preserve">v znení neskorších predpisov sa zaväzuje účtovať o skutočnostiach týkajúcich sa projektu  </w:t>
      </w:r>
    </w:p>
    <w:p w14:paraId="401600D9" w14:textId="77777777" w:rsidR="00A91910" w:rsidRPr="00307126" w:rsidRDefault="00A91910" w:rsidP="00C87FFC">
      <w:pPr>
        <w:pStyle w:val="Odsekzoznamu1"/>
        <w:numPr>
          <w:ilvl w:val="0"/>
          <w:numId w:val="31"/>
        </w:numPr>
        <w:spacing w:before="120" w:after="200" w:line="264" w:lineRule="auto"/>
        <w:ind w:left="1418" w:hanging="425"/>
        <w:jc w:val="both"/>
        <w:rPr>
          <w:sz w:val="22"/>
          <w:szCs w:val="22"/>
        </w:rPr>
      </w:pPr>
      <w:r w:rsidRPr="00307126">
        <w:rPr>
          <w:sz w:val="22"/>
          <w:szCs w:val="22"/>
        </w:rPr>
        <w:lastRenderedPageBreak/>
        <w:t>na analytických účtoch v členení podľa jednotlivých projektov alebo v analytickej evidencii vedenej v technickej forme</w:t>
      </w:r>
      <w:r w:rsidRPr="00307126">
        <w:rPr>
          <w:sz w:val="22"/>
          <w:szCs w:val="22"/>
          <w:vertAlign w:val="superscript"/>
        </w:rPr>
        <w:footnoteReference w:id="2"/>
      </w:r>
      <w:r w:rsidRPr="00307126">
        <w:rPr>
          <w:sz w:val="22"/>
          <w:szCs w:val="22"/>
        </w:rPr>
        <w:t xml:space="preserve"> v členení podľa jednotlivých projektov bez vytvorenia analytických účtov v členení podľa jednotlivých projektov, ak účtuje v sústave podvojného účtovníctva, </w:t>
      </w:r>
    </w:p>
    <w:p w14:paraId="272B65B7" w14:textId="77777777" w:rsidR="008A0487" w:rsidRPr="00307126" w:rsidRDefault="00916566" w:rsidP="00C87FFC">
      <w:pPr>
        <w:pStyle w:val="Odsekzoznamu1"/>
        <w:numPr>
          <w:ilvl w:val="0"/>
          <w:numId w:val="31"/>
        </w:numPr>
        <w:spacing w:before="120" w:after="200" w:line="264" w:lineRule="auto"/>
        <w:ind w:left="1418" w:hanging="425"/>
        <w:jc w:val="both"/>
        <w:rPr>
          <w:sz w:val="22"/>
          <w:szCs w:val="22"/>
        </w:rPr>
      </w:pPr>
      <w:r w:rsidRPr="00307126">
        <w:rPr>
          <w:sz w:val="22"/>
          <w:szCs w:val="22"/>
        </w:rPr>
        <w:t xml:space="preserve">v </w:t>
      </w:r>
      <w:r w:rsidR="00A91910" w:rsidRPr="00307126">
        <w:rPr>
          <w:sz w:val="22"/>
          <w:szCs w:val="22"/>
        </w:rPr>
        <w:t xml:space="preserve">účtovných knihách podľa § 15  zákona č. 431/2002 Z. z  o účtovníctve </w:t>
      </w:r>
      <w:r w:rsidR="00A91910" w:rsidRPr="00307126">
        <w:rPr>
          <w:sz w:val="22"/>
          <w:szCs w:val="22"/>
        </w:rPr>
        <w:br/>
        <w:t xml:space="preserve">v znení neskorších predpisov so slovným a číselným označením </w:t>
      </w:r>
      <w:r w:rsidR="00AA2FB0" w:rsidRPr="00307126">
        <w:rPr>
          <w:sz w:val="22"/>
          <w:szCs w:val="22"/>
        </w:rPr>
        <w:t>P</w:t>
      </w:r>
      <w:r w:rsidR="00A91910" w:rsidRPr="00307126">
        <w:rPr>
          <w:sz w:val="22"/>
          <w:szCs w:val="22"/>
        </w:rPr>
        <w:t xml:space="preserve">rojektu  v účtovných zápisoch, ak účtuje v sústave jednoduchého účtovníctva. </w:t>
      </w:r>
    </w:p>
    <w:p w14:paraId="46E9F200" w14:textId="77777777" w:rsidR="008A0487"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Prijímateľ, ktorý nie je účtovnou jednotkou podľa zákona č. 431/2002 Z. z. o účtovníctve v znení neskorších predpisov, vedie evidenciu majetku, záväzkov, príjmov a výdavkov (pojmy definované v § 2 ods</w:t>
      </w:r>
      <w:r w:rsidR="00CE5784" w:rsidRPr="00307126">
        <w:rPr>
          <w:rFonts w:ascii="Times New Roman" w:hAnsi="Times New Roman"/>
          <w:lang w:eastAsia="sk-SK"/>
        </w:rPr>
        <w:t xml:space="preserve">ek </w:t>
      </w:r>
      <w:r w:rsidRPr="00307126">
        <w:rPr>
          <w:rFonts w:ascii="Times New Roman" w:hAnsi="Times New Roman"/>
          <w:lang w:eastAsia="sk-SK"/>
        </w:rPr>
        <w:t xml:space="preserve">4 zákona č. 431/2002 Z. z. o účtovníctve v znení neskorších predpisov) týkajúcich sa </w:t>
      </w:r>
      <w:r w:rsidR="00AA2FB0" w:rsidRPr="00307126">
        <w:rPr>
          <w:rFonts w:ascii="Times New Roman" w:hAnsi="Times New Roman"/>
          <w:lang w:eastAsia="sk-SK"/>
        </w:rPr>
        <w:t>P</w:t>
      </w:r>
      <w:r w:rsidRPr="00307126">
        <w:rPr>
          <w:rFonts w:ascii="Times New Roman" w:hAnsi="Times New Roman"/>
          <w:lang w:eastAsia="sk-SK"/>
        </w:rPr>
        <w:t>rojektu v účtovných knihách podľa  § 15 ods</w:t>
      </w:r>
      <w:r w:rsidR="00CE5784" w:rsidRPr="00307126">
        <w:rPr>
          <w:rFonts w:ascii="Times New Roman" w:hAnsi="Times New Roman"/>
          <w:lang w:eastAsia="sk-SK"/>
        </w:rPr>
        <w:t>ek</w:t>
      </w:r>
      <w:r w:rsidRPr="00307126">
        <w:rPr>
          <w:rFonts w:ascii="Times New Roman" w:hAnsi="Times New Roman"/>
          <w:lang w:eastAsia="sk-SK"/>
        </w:rPr>
        <w:t xml:space="preserve"> 1 zákona č. 431/2002 Z. z. o účtovníctve v znení neskorších predpisov (ide o účtovné knihy používané v sústave jednoduchého účtovníctva) so slovným a číselným označením </w:t>
      </w:r>
      <w:r w:rsidR="00AA2FB0" w:rsidRPr="00307126">
        <w:rPr>
          <w:rFonts w:ascii="Times New Roman" w:hAnsi="Times New Roman"/>
          <w:lang w:eastAsia="sk-SK"/>
        </w:rPr>
        <w:t>P</w:t>
      </w:r>
      <w:r w:rsidRPr="00307126">
        <w:rPr>
          <w:rFonts w:ascii="Times New Roman" w:hAnsi="Times New Roman"/>
          <w:lang w:eastAsia="sk-SK"/>
        </w:rPr>
        <w:t>rojektu pri zápisoch v nich, pričom na vedenie tejto evidencie, preukazovanie zápisov a spôsob oceňovania majetku a záväzkov sa primerane použijú ustanovenia zákona č. 431/2002 Z. z. o účtovníctve v znení neskorších predpisov o účtovných zápisoch, účtovnej dokumentácii a spôsobe oceňovania.</w:t>
      </w:r>
    </w:p>
    <w:p w14:paraId="17F5BFA5" w14:textId="77777777" w:rsidR="00A91910"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Záznamy v účtovníctve musia zabezpečiť údaje na účely monitorovania pokroku dosiahnutého pri Realizácii  Projektu, vytvoriť základ pre nárokovanie platieb </w:t>
      </w:r>
      <w:r w:rsidRPr="00307126">
        <w:rPr>
          <w:rFonts w:ascii="Times New Roman" w:hAnsi="Times New Roman"/>
          <w:lang w:eastAsia="sk-SK"/>
        </w:rPr>
        <w:br/>
        <w:t>a uľahčiť proces overovania a kontroly výdavkov zo strany príslušných orgánov.</w:t>
      </w:r>
    </w:p>
    <w:p w14:paraId="49C5E805" w14:textId="77777777" w:rsidR="00A91910" w:rsidRPr="00307126" w:rsidRDefault="00A91910" w:rsidP="00C87FFC">
      <w:pPr>
        <w:pStyle w:val="Odsekzoznamu1"/>
        <w:numPr>
          <w:ilvl w:val="0"/>
          <w:numId w:val="30"/>
        </w:numPr>
        <w:tabs>
          <w:tab w:val="clear" w:pos="540"/>
          <w:tab w:val="left" w:pos="-4536"/>
        </w:tabs>
        <w:spacing w:before="120" w:after="200" w:line="264" w:lineRule="auto"/>
        <w:ind w:left="709"/>
        <w:jc w:val="both"/>
        <w:rPr>
          <w:sz w:val="22"/>
          <w:szCs w:val="22"/>
        </w:rPr>
      </w:pPr>
      <w:r w:rsidRPr="00307126">
        <w:rPr>
          <w:sz w:val="22"/>
          <w:szCs w:val="22"/>
        </w:rPr>
        <w:t xml:space="preserve">Prijímateľ uchováva a ochraňuje účtovnú dokumentáciu podľa odseku 1, evidenciu podľa odseku </w:t>
      </w:r>
      <w:smartTag w:uri="urn:schemas-microsoft-com:office:smarttags" w:element="metricconverter">
        <w:smartTagPr>
          <w:attr w:name="ProductID" w:val="2 a"/>
        </w:smartTagPr>
        <w:r w:rsidRPr="00307126">
          <w:rPr>
            <w:sz w:val="22"/>
            <w:szCs w:val="22"/>
          </w:rPr>
          <w:t>2 a</w:t>
        </w:r>
      </w:smartTag>
      <w:r w:rsidRPr="00307126">
        <w:rPr>
          <w:sz w:val="22"/>
          <w:szCs w:val="22"/>
        </w:rPr>
        <w:t xml:space="preserve"> inú dokumentáciu týkajúcu sa Projektu v súlade so zákonom č. 431/2002 Z. z. o účtovníctve v znení neskorších predpisov a v lehote uvedenej v článku 19 VZP. </w:t>
      </w:r>
    </w:p>
    <w:p w14:paraId="4862E1CE" w14:textId="77777777" w:rsidR="0049218B" w:rsidRPr="00307126" w:rsidRDefault="00A91910"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 xml:space="preserve">V súvislosti s plnením povinností Poskytovateľa podľa </w:t>
      </w:r>
      <w:r w:rsidR="000678BB" w:rsidRPr="00307126">
        <w:rPr>
          <w:rFonts w:ascii="Times New Roman" w:hAnsi="Times New Roman"/>
          <w:lang w:eastAsia="sk-SK"/>
        </w:rPr>
        <w:t>článku</w:t>
      </w:r>
      <w:r w:rsidRPr="00307126">
        <w:rPr>
          <w:rFonts w:ascii="Times New Roman" w:hAnsi="Times New Roman"/>
          <w:lang w:eastAsia="sk-SK"/>
        </w:rPr>
        <w:t xml:space="preserve"> 72 všeobecného nariadenia, Poskytovateľ dohodne s Prijímateľom spôsob monitorovania čistých príjmov z projektu podľa </w:t>
      </w:r>
      <w:r w:rsidR="000678BB" w:rsidRPr="00307126">
        <w:rPr>
          <w:rFonts w:ascii="Times New Roman" w:hAnsi="Times New Roman"/>
          <w:lang w:eastAsia="sk-SK"/>
        </w:rPr>
        <w:t>článku</w:t>
      </w:r>
      <w:r w:rsidRPr="00307126">
        <w:rPr>
          <w:rFonts w:ascii="Times New Roman" w:hAnsi="Times New Roman"/>
          <w:lang w:eastAsia="sk-SK"/>
        </w:rPr>
        <w:t xml:space="preserve"> 61 všeobecného nariadenia a </w:t>
      </w:r>
      <w:r w:rsidR="00F825BA" w:rsidRPr="00307126">
        <w:rPr>
          <w:rFonts w:ascii="Times New Roman" w:hAnsi="Times New Roman"/>
          <w:lang w:eastAsia="sk-SK"/>
        </w:rPr>
        <w:t xml:space="preserve">vedenia </w:t>
      </w:r>
      <w:r w:rsidRPr="00307126">
        <w:rPr>
          <w:rFonts w:ascii="Times New Roman" w:hAnsi="Times New Roman"/>
          <w:lang w:eastAsia="sk-SK"/>
        </w:rPr>
        <w:t>záznamov u Prijímateľa, a to na účely zdokladovania a preukázania skutočností týkajúcich sa čistého príjmu z Projektu uvedených v Následných monitorovacích správach.</w:t>
      </w:r>
    </w:p>
    <w:p w14:paraId="147D7B73" w14:textId="77777777" w:rsidR="00107570" w:rsidRDefault="00A7767A"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r w:rsidRPr="00307126">
        <w:rPr>
          <w:rFonts w:ascii="Times New Roman" w:hAnsi="Times New Roman"/>
          <w:lang w:eastAsia="sk-SK"/>
        </w:rPr>
        <w:t>Ak má Prijímateľ sídlo alebo miesto podnikania mimo územia Slovenskej republiky, je povinný viesť účtovníctvo týkajúce sa poskytovania príspevku podľa právneho poriadku štátu, na území ktorého má sídlo alebo miesto podnikania.</w:t>
      </w:r>
    </w:p>
    <w:p w14:paraId="493FA2E2" w14:textId="11136942" w:rsidR="00621F4B" w:rsidRPr="00307126" w:rsidRDefault="00621F4B" w:rsidP="00C87FFC">
      <w:pPr>
        <w:numPr>
          <w:ilvl w:val="0"/>
          <w:numId w:val="30"/>
        </w:numPr>
        <w:tabs>
          <w:tab w:val="clear" w:pos="540"/>
          <w:tab w:val="num" w:pos="709"/>
        </w:tabs>
        <w:spacing w:before="120" w:line="264" w:lineRule="auto"/>
        <w:ind w:left="709" w:hanging="567"/>
        <w:jc w:val="both"/>
        <w:rPr>
          <w:rFonts w:ascii="Times New Roman" w:hAnsi="Times New Roman"/>
          <w:lang w:eastAsia="sk-SK"/>
        </w:rPr>
      </w:pPr>
      <w:commentRangeStart w:id="99"/>
      <w:r>
        <w:rPr>
          <w:rFonts w:ascii="Times New Roman" w:hAnsi="Times New Roman"/>
          <w:lang w:eastAsia="sk-SK"/>
        </w:rPr>
        <w:t xml:space="preserve">Ak sa podľa Výzvy poskytujú finančné prostriedky z NFP ďalej užívateľovi, Prijímateľ je povinný zabezpečiť, aby bol užívateľ v zmluve medzi Prijímateľom a užívateľom viazaný záväzkami vyplývajúcimi z odsekov 1 až 4 tohto článku primerane. </w:t>
      </w:r>
      <w:commentRangeEnd w:id="99"/>
      <w:r w:rsidR="000A07B0">
        <w:rPr>
          <w:rStyle w:val="Odkaznakomentr"/>
          <w:rFonts w:ascii="Times New Roman" w:eastAsia="Times New Roman" w:hAnsi="Times New Roman"/>
          <w:lang w:val="x-none" w:eastAsia="x-none"/>
        </w:rPr>
        <w:commentReference w:id="99"/>
      </w:r>
    </w:p>
    <w:p w14:paraId="30B9B9E8" w14:textId="77777777" w:rsidR="00621F4B" w:rsidRDefault="00621F4B" w:rsidP="00E05099">
      <w:pPr>
        <w:pStyle w:val="Normlnywebov"/>
        <w:spacing w:before="120" w:beforeAutospacing="0" w:after="0" w:afterAutospacing="0" w:line="264" w:lineRule="auto"/>
        <w:ind w:left="1440" w:hanging="1440"/>
        <w:jc w:val="both"/>
        <w:rPr>
          <w:b/>
          <w:bCs/>
          <w:sz w:val="22"/>
          <w:szCs w:val="22"/>
        </w:rPr>
      </w:pPr>
    </w:p>
    <w:p w14:paraId="2CF59590" w14:textId="77777777" w:rsidR="00107570" w:rsidRPr="00307126" w:rsidRDefault="00107570" w:rsidP="00E05099">
      <w:pPr>
        <w:pStyle w:val="Normlnywebov"/>
        <w:spacing w:before="120" w:beforeAutospacing="0" w:after="0" w:afterAutospacing="0" w:line="264" w:lineRule="auto"/>
        <w:ind w:left="1440" w:hanging="1440"/>
        <w:jc w:val="both"/>
        <w:rPr>
          <w:sz w:val="22"/>
          <w:szCs w:val="22"/>
        </w:rPr>
      </w:pPr>
      <w:r w:rsidRPr="00307126">
        <w:rPr>
          <w:b/>
          <w:bCs/>
          <w:sz w:val="22"/>
          <w:szCs w:val="22"/>
        </w:rPr>
        <w:t xml:space="preserve">Článok 12 </w:t>
      </w:r>
      <w:r w:rsidRPr="00307126">
        <w:rPr>
          <w:b/>
          <w:bCs/>
          <w:sz w:val="22"/>
          <w:szCs w:val="22"/>
        </w:rPr>
        <w:tab/>
        <w:t>KONTROLA/ AUDIT</w:t>
      </w:r>
      <w:r w:rsidRPr="00307126">
        <w:rPr>
          <w:sz w:val="22"/>
          <w:szCs w:val="22"/>
        </w:rPr>
        <w:t xml:space="preserve"> </w:t>
      </w:r>
    </w:p>
    <w:p w14:paraId="64778449" w14:textId="77777777" w:rsidR="00107570" w:rsidRPr="00307126" w:rsidRDefault="00107570" w:rsidP="00C87FFC">
      <w:pPr>
        <w:pStyle w:val="Normlnywebov"/>
        <w:numPr>
          <w:ilvl w:val="0"/>
          <w:numId w:val="45"/>
        </w:numPr>
        <w:spacing w:before="120" w:beforeAutospacing="0" w:after="0" w:afterAutospacing="0" w:line="264" w:lineRule="auto"/>
        <w:ind w:hanging="218"/>
        <w:jc w:val="both"/>
        <w:rPr>
          <w:sz w:val="22"/>
          <w:szCs w:val="22"/>
        </w:rPr>
      </w:pPr>
      <w:r w:rsidRPr="00307126">
        <w:rPr>
          <w:sz w:val="22"/>
          <w:szCs w:val="22"/>
        </w:rPr>
        <w:t xml:space="preserve">Oprávnené osoby na výkon kontroly/auditu sú najmä: </w:t>
      </w:r>
    </w:p>
    <w:p w14:paraId="581ACF97"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a.</w:t>
      </w:r>
      <w:r w:rsidRPr="00307126">
        <w:rPr>
          <w:sz w:val="22"/>
          <w:szCs w:val="22"/>
        </w:rPr>
        <w:tab/>
        <w:t xml:space="preserve">Poskytovateľ a ním poverené osoby, </w:t>
      </w:r>
    </w:p>
    <w:p w14:paraId="179AC35A"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lastRenderedPageBreak/>
        <w:t>b.</w:t>
      </w:r>
      <w:r w:rsidRPr="00307126">
        <w:rPr>
          <w:sz w:val="22"/>
          <w:szCs w:val="22"/>
        </w:rPr>
        <w:tab/>
        <w:t xml:space="preserve">Útvar </w:t>
      </w:r>
      <w:r w:rsidR="005F727B" w:rsidRPr="00307126">
        <w:rPr>
          <w:sz w:val="22"/>
          <w:szCs w:val="22"/>
        </w:rPr>
        <w:t>v</w:t>
      </w:r>
      <w:r w:rsidR="00841A2C" w:rsidRPr="00307126">
        <w:rPr>
          <w:sz w:val="22"/>
          <w:szCs w:val="22"/>
        </w:rPr>
        <w:t>nútorného auditu Riadiaceho orgánu alebo Sprostredkovateľského orgánu</w:t>
      </w:r>
      <w:r w:rsidRPr="00307126">
        <w:rPr>
          <w:sz w:val="22"/>
          <w:szCs w:val="22"/>
        </w:rPr>
        <w:t xml:space="preserve"> a nimi poverené osoby,</w:t>
      </w:r>
    </w:p>
    <w:p w14:paraId="274511F6" w14:textId="79D862F3"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c.</w:t>
      </w:r>
      <w:r w:rsidRPr="00307126">
        <w:rPr>
          <w:sz w:val="22"/>
          <w:szCs w:val="22"/>
        </w:rPr>
        <w:tab/>
        <w:t>Najvyšší kontrolný úrad SR a n</w:t>
      </w:r>
      <w:r w:rsidR="008A1AA4">
        <w:rPr>
          <w:sz w:val="22"/>
          <w:szCs w:val="22"/>
        </w:rPr>
        <w:t>ím</w:t>
      </w:r>
      <w:r w:rsidRPr="00307126">
        <w:rPr>
          <w:sz w:val="22"/>
          <w:szCs w:val="22"/>
        </w:rPr>
        <w:t xml:space="preserve"> poverené osoby, </w:t>
      </w:r>
    </w:p>
    <w:p w14:paraId="1FCEE209"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d.</w:t>
      </w:r>
      <w:r w:rsidRPr="00307126">
        <w:rPr>
          <w:sz w:val="22"/>
          <w:szCs w:val="22"/>
        </w:rPr>
        <w:tab/>
        <w:t xml:space="preserve">Orgán auditu, jeho spolupracujúce orgány </w:t>
      </w:r>
      <w:r w:rsidR="008146A0" w:rsidRPr="00307126">
        <w:rPr>
          <w:sz w:val="22"/>
          <w:szCs w:val="22"/>
        </w:rPr>
        <w:t>(Úrad vládneho auditu)</w:t>
      </w:r>
      <w:r w:rsidR="009809B8" w:rsidRPr="00307126">
        <w:rPr>
          <w:sz w:val="22"/>
          <w:szCs w:val="22"/>
        </w:rPr>
        <w:t> a osoby poverené na výkon kontroly/auditu</w:t>
      </w:r>
      <w:r w:rsidRPr="00307126">
        <w:rPr>
          <w:sz w:val="22"/>
          <w:szCs w:val="22"/>
        </w:rPr>
        <w:t>,</w:t>
      </w:r>
    </w:p>
    <w:p w14:paraId="5EC23AAD" w14:textId="77777777" w:rsidR="00107570" w:rsidRPr="00307126" w:rsidRDefault="00107570" w:rsidP="00E05099">
      <w:pPr>
        <w:pStyle w:val="Normlnywebov"/>
        <w:spacing w:before="120" w:beforeAutospacing="0" w:after="0" w:afterAutospacing="0" w:line="264" w:lineRule="auto"/>
        <w:ind w:left="1418" w:hanging="284"/>
        <w:jc w:val="both"/>
        <w:rPr>
          <w:sz w:val="22"/>
          <w:szCs w:val="22"/>
        </w:rPr>
      </w:pPr>
      <w:r w:rsidRPr="00307126">
        <w:rPr>
          <w:sz w:val="22"/>
          <w:szCs w:val="22"/>
        </w:rPr>
        <w:t>e.</w:t>
      </w:r>
      <w:r w:rsidRPr="00307126">
        <w:rPr>
          <w:sz w:val="22"/>
          <w:szCs w:val="22"/>
        </w:rPr>
        <w:tab/>
        <w:t xml:space="preserve">Splnomocnení zástupcovia Európskej Komisie a Európskeho dvora audítorov, </w:t>
      </w:r>
    </w:p>
    <w:p w14:paraId="5C51DCA8" w14:textId="77777777" w:rsidR="00170C9D" w:rsidRPr="00307126" w:rsidRDefault="00170C9D" w:rsidP="00E05099">
      <w:pPr>
        <w:pStyle w:val="Normlnywebov"/>
        <w:spacing w:before="120" w:beforeAutospacing="0" w:after="0" w:afterAutospacing="0" w:line="264" w:lineRule="auto"/>
        <w:ind w:left="1418" w:hanging="284"/>
        <w:jc w:val="both"/>
        <w:rPr>
          <w:b/>
          <w:sz w:val="22"/>
          <w:szCs w:val="22"/>
        </w:rPr>
      </w:pPr>
      <w:r w:rsidRPr="00307126">
        <w:rPr>
          <w:sz w:val="22"/>
          <w:szCs w:val="22"/>
        </w:rPr>
        <w:t xml:space="preserve">f. </w:t>
      </w:r>
      <w:r w:rsidRPr="00307126">
        <w:rPr>
          <w:sz w:val="22"/>
          <w:szCs w:val="22"/>
        </w:rPr>
        <w:tab/>
      </w:r>
      <w:r w:rsidR="00841A2C" w:rsidRPr="00307126">
        <w:rPr>
          <w:sz w:val="22"/>
          <w:szCs w:val="22"/>
        </w:rPr>
        <w:t>Orgán zabezpečujúci ochranu finančných záujmov EÚ</w:t>
      </w:r>
      <w:r w:rsidR="00841A2C" w:rsidRPr="00307126">
        <w:rPr>
          <w:rStyle w:val="Siln"/>
          <w:b w:val="0"/>
          <w:iCs/>
          <w:sz w:val="22"/>
          <w:szCs w:val="22"/>
        </w:rPr>
        <w:t>,</w:t>
      </w:r>
    </w:p>
    <w:p w14:paraId="4B8B02C1" w14:textId="77777777" w:rsidR="00107570" w:rsidRPr="00307126" w:rsidRDefault="00170C9D" w:rsidP="00E05099">
      <w:pPr>
        <w:pStyle w:val="Normlnywebov"/>
        <w:spacing w:before="120" w:beforeAutospacing="0" w:after="0" w:afterAutospacing="0" w:line="264" w:lineRule="auto"/>
        <w:ind w:left="1418" w:hanging="284"/>
        <w:jc w:val="both"/>
        <w:rPr>
          <w:sz w:val="22"/>
          <w:szCs w:val="22"/>
        </w:rPr>
      </w:pPr>
      <w:r w:rsidRPr="00307126">
        <w:rPr>
          <w:sz w:val="22"/>
          <w:szCs w:val="22"/>
        </w:rPr>
        <w:t>g</w:t>
      </w:r>
      <w:r w:rsidR="00107570" w:rsidRPr="00307126">
        <w:rPr>
          <w:sz w:val="22"/>
          <w:szCs w:val="22"/>
        </w:rPr>
        <w:t>.</w:t>
      </w:r>
      <w:r w:rsidR="00107570" w:rsidRPr="00307126">
        <w:rPr>
          <w:sz w:val="22"/>
          <w:szCs w:val="22"/>
        </w:rPr>
        <w:tab/>
        <w:t>Osoby prizvané orgánmi uvedenými v písm</w:t>
      </w:r>
      <w:r w:rsidR="001D3560" w:rsidRPr="00307126">
        <w:rPr>
          <w:sz w:val="22"/>
          <w:szCs w:val="22"/>
        </w:rPr>
        <w:t>enách</w:t>
      </w:r>
      <w:r w:rsidR="00107570" w:rsidRPr="00307126">
        <w:rPr>
          <w:sz w:val="22"/>
          <w:szCs w:val="22"/>
        </w:rPr>
        <w:t xml:space="preserve"> a</w:t>
      </w:r>
      <w:r w:rsidR="003818D4" w:rsidRPr="00307126">
        <w:rPr>
          <w:sz w:val="22"/>
          <w:szCs w:val="22"/>
        </w:rPr>
        <w:t>)</w:t>
      </w:r>
      <w:r w:rsidR="00107570" w:rsidRPr="00307126">
        <w:rPr>
          <w:sz w:val="22"/>
          <w:szCs w:val="22"/>
        </w:rPr>
        <w:t xml:space="preserve"> až </w:t>
      </w:r>
      <w:r w:rsidR="00841A2C" w:rsidRPr="00307126">
        <w:rPr>
          <w:sz w:val="22"/>
          <w:szCs w:val="22"/>
        </w:rPr>
        <w:t>f)</w:t>
      </w:r>
      <w:r w:rsidR="00107570" w:rsidRPr="00307126">
        <w:rPr>
          <w:sz w:val="22"/>
          <w:szCs w:val="22"/>
        </w:rPr>
        <w:t xml:space="preserve"> v súlade s príslušnými právnymi predpismi SR a právnymi aktmi EÚ. </w:t>
      </w:r>
    </w:p>
    <w:p w14:paraId="2EF58B45" w14:textId="6798EB67" w:rsidR="00CA2CDF" w:rsidRPr="0044260F" w:rsidRDefault="006F27EE" w:rsidP="006659AC">
      <w:pPr>
        <w:pStyle w:val="Normlnywebov"/>
        <w:numPr>
          <w:ilvl w:val="0"/>
          <w:numId w:val="45"/>
        </w:numPr>
        <w:spacing w:before="120" w:beforeAutospacing="0" w:after="0" w:afterAutospacing="0" w:line="264" w:lineRule="auto"/>
        <w:jc w:val="both"/>
        <w:rPr>
          <w:sz w:val="22"/>
          <w:szCs w:val="22"/>
        </w:rPr>
      </w:pPr>
      <w:r w:rsidRPr="00307126">
        <w:rPr>
          <w:sz w:val="22"/>
          <w:szCs w:val="22"/>
        </w:rPr>
        <w:t xml:space="preserve">Kontrolou Projektu sa rozumie súhrn činností </w:t>
      </w:r>
      <w:r w:rsidR="00CA2CDF" w:rsidRPr="00307126">
        <w:rPr>
          <w:sz w:val="22"/>
          <w:szCs w:val="22"/>
        </w:rPr>
        <w:t>Poskytovateľa a ním prizvaných osôb</w:t>
      </w:r>
      <w:r w:rsidRPr="00307126">
        <w:rPr>
          <w:sz w:val="22"/>
          <w:szCs w:val="22"/>
        </w:rPr>
        <w:t xml:space="preserve">, ktorými sa overuje plnenie podmienok poskytnutia </w:t>
      </w:r>
      <w:r w:rsidR="00CA2CDF" w:rsidRPr="00307126">
        <w:rPr>
          <w:sz w:val="22"/>
          <w:szCs w:val="22"/>
        </w:rPr>
        <w:t>NFP</w:t>
      </w:r>
      <w:r w:rsidRPr="00307126">
        <w:rPr>
          <w:sz w:val="22"/>
          <w:szCs w:val="22"/>
        </w:rPr>
        <w:t xml:space="preserve"> v súlade so Zmluvou o poskytnutí NFP, súlad </w:t>
      </w:r>
      <w:r w:rsidR="00FB1D74" w:rsidRPr="00307126">
        <w:rPr>
          <w:sz w:val="22"/>
          <w:szCs w:val="22"/>
        </w:rPr>
        <w:t>nárokovaných finančných prostriedkov/</w:t>
      </w:r>
      <w:r w:rsidRPr="00307126">
        <w:rPr>
          <w:sz w:val="22"/>
          <w:szCs w:val="22"/>
        </w:rPr>
        <w:t xml:space="preserve">deklarovaných výdavkov a ostatných údajov predložených zo strany Prijímateľa a súvisiacej dokumentácie s právnymi predpismi SR a právnymi </w:t>
      </w:r>
      <w:r w:rsidR="009A3620" w:rsidRPr="00307126">
        <w:rPr>
          <w:sz w:val="22"/>
          <w:szCs w:val="22"/>
        </w:rPr>
        <w:t>aktmi</w:t>
      </w:r>
      <w:r w:rsidRPr="00307126">
        <w:rPr>
          <w:sz w:val="22"/>
          <w:szCs w:val="22"/>
        </w:rPr>
        <w:t xml:space="preserve"> EÚ, dodržiavanie hospodárnosti, efektívnosti, účinnosti a účelnosti poskytnutého NFP, dôsledné a pravidelné overenie dosiahnutého pokroku </w:t>
      </w:r>
      <w:r w:rsidR="00CA2CDF" w:rsidRPr="00307126">
        <w:rPr>
          <w:sz w:val="22"/>
          <w:szCs w:val="22"/>
        </w:rPr>
        <w:t>R</w:t>
      </w:r>
      <w:r w:rsidRPr="00307126">
        <w:rPr>
          <w:sz w:val="22"/>
          <w:szCs w:val="22"/>
        </w:rPr>
        <w:t xml:space="preserve">ealizácie aktivít </w:t>
      </w:r>
      <w:r w:rsidR="00CA2CDF" w:rsidRPr="00307126">
        <w:rPr>
          <w:sz w:val="22"/>
          <w:szCs w:val="22"/>
        </w:rPr>
        <w:t xml:space="preserve">Projektu, vrátane dosiahnutých </w:t>
      </w:r>
      <w:r w:rsidR="00E1237D" w:rsidRPr="00307126">
        <w:rPr>
          <w:sz w:val="22"/>
          <w:szCs w:val="22"/>
        </w:rPr>
        <w:t xml:space="preserve">hodnôt </w:t>
      </w:r>
      <w:r w:rsidR="0071640E" w:rsidRPr="00307126">
        <w:rPr>
          <w:sz w:val="22"/>
          <w:szCs w:val="22"/>
        </w:rPr>
        <w:t>M</w:t>
      </w:r>
      <w:r w:rsidR="009A3620" w:rsidRPr="00307126">
        <w:rPr>
          <w:sz w:val="22"/>
          <w:szCs w:val="22"/>
        </w:rPr>
        <w:t xml:space="preserve">erateľných ukazovateľov </w:t>
      </w:r>
      <w:r w:rsidR="00CA2CDF" w:rsidRPr="00307126">
        <w:rPr>
          <w:sz w:val="22"/>
          <w:szCs w:val="22"/>
        </w:rPr>
        <w:t>P</w:t>
      </w:r>
      <w:r w:rsidRPr="00307126">
        <w:rPr>
          <w:sz w:val="22"/>
          <w:szCs w:val="22"/>
        </w:rPr>
        <w:t xml:space="preserve">rojektu a ďalšie povinnosti stanovené </w:t>
      </w:r>
      <w:r w:rsidR="00CA2CDF" w:rsidRPr="00307126">
        <w:rPr>
          <w:sz w:val="22"/>
          <w:szCs w:val="22"/>
        </w:rPr>
        <w:t>P</w:t>
      </w:r>
      <w:r w:rsidRPr="00307126">
        <w:rPr>
          <w:sz w:val="22"/>
          <w:szCs w:val="22"/>
        </w:rPr>
        <w:t xml:space="preserve">rijímateľovi v </w:t>
      </w:r>
      <w:r w:rsidR="00CA2CDF" w:rsidRPr="00307126">
        <w:rPr>
          <w:sz w:val="22"/>
          <w:szCs w:val="22"/>
        </w:rPr>
        <w:t>Z</w:t>
      </w:r>
      <w:r w:rsidRPr="00307126">
        <w:rPr>
          <w:sz w:val="22"/>
          <w:szCs w:val="22"/>
        </w:rPr>
        <w:t>mluve o</w:t>
      </w:r>
      <w:r w:rsidR="00CA2CDF" w:rsidRPr="00307126">
        <w:rPr>
          <w:sz w:val="22"/>
          <w:szCs w:val="22"/>
        </w:rPr>
        <w:t xml:space="preserve"> poskytnutí </w:t>
      </w:r>
      <w:r w:rsidRPr="00307126">
        <w:rPr>
          <w:sz w:val="22"/>
          <w:szCs w:val="22"/>
        </w:rPr>
        <w:t>NFP</w:t>
      </w:r>
      <w:r w:rsidR="00CA2CDF" w:rsidRPr="00307126">
        <w:rPr>
          <w:sz w:val="22"/>
          <w:szCs w:val="22"/>
        </w:rPr>
        <w:t>.</w:t>
      </w:r>
      <w:r w:rsidRPr="00307126">
        <w:rPr>
          <w:sz w:val="22"/>
          <w:szCs w:val="22"/>
        </w:rPr>
        <w:t xml:space="preserve"> </w:t>
      </w:r>
      <w:r w:rsidR="00CA2CDF" w:rsidRPr="00307126">
        <w:rPr>
          <w:color w:val="000000"/>
          <w:sz w:val="22"/>
          <w:szCs w:val="22"/>
        </w:rPr>
        <w:t xml:space="preserve">Kontrola Projektu </w:t>
      </w:r>
      <w:r w:rsidR="00FB1D74" w:rsidRPr="00307126">
        <w:rPr>
          <w:sz w:val="22"/>
          <w:szCs w:val="22"/>
        </w:rPr>
        <w:t xml:space="preserve">je vykonávaná v súlade so zákonom o finančnej </w:t>
      </w:r>
      <w:r w:rsidR="00FB1D74" w:rsidRPr="00DC7E17">
        <w:rPr>
          <w:sz w:val="22"/>
          <w:szCs w:val="22"/>
        </w:rPr>
        <w:t xml:space="preserve">kontrole </w:t>
      </w:r>
      <w:r w:rsidR="00B64CA8" w:rsidRPr="00DC7E17">
        <w:rPr>
          <w:sz w:val="22"/>
          <w:szCs w:val="22"/>
        </w:rPr>
        <w:t>a audite</w:t>
      </w:r>
      <w:r w:rsidR="00B64CA8" w:rsidRPr="00307126">
        <w:rPr>
          <w:sz w:val="22"/>
          <w:szCs w:val="22"/>
        </w:rPr>
        <w:t xml:space="preserve"> </w:t>
      </w:r>
      <w:r w:rsidR="00FB1D74" w:rsidRPr="00307126">
        <w:rPr>
          <w:sz w:val="22"/>
          <w:szCs w:val="22"/>
        </w:rPr>
        <w:t xml:space="preserve">a to najmä formou administratívnej </w:t>
      </w:r>
      <w:r w:rsidR="005F727B" w:rsidRPr="00307126">
        <w:rPr>
          <w:sz w:val="22"/>
          <w:szCs w:val="22"/>
        </w:rPr>
        <w:t xml:space="preserve">finančnej </w:t>
      </w:r>
      <w:r w:rsidR="00FB1D74" w:rsidRPr="00307126">
        <w:rPr>
          <w:sz w:val="22"/>
          <w:szCs w:val="22"/>
        </w:rPr>
        <w:t xml:space="preserve">kontroly </w:t>
      </w:r>
      <w:r w:rsidR="00371266">
        <w:rPr>
          <w:sz w:val="22"/>
          <w:szCs w:val="22"/>
        </w:rPr>
        <w:t>povinnej</w:t>
      </w:r>
      <w:r w:rsidR="00371266" w:rsidRPr="00307126">
        <w:rPr>
          <w:sz w:val="22"/>
          <w:szCs w:val="22"/>
        </w:rPr>
        <w:t xml:space="preserve"> </w:t>
      </w:r>
      <w:r w:rsidR="00FB1D74" w:rsidRPr="00307126">
        <w:rPr>
          <w:sz w:val="22"/>
          <w:szCs w:val="22"/>
        </w:rPr>
        <w:t>osoby a</w:t>
      </w:r>
      <w:r w:rsidR="005F727B" w:rsidRPr="00307126">
        <w:rPr>
          <w:sz w:val="22"/>
          <w:szCs w:val="22"/>
        </w:rPr>
        <w:t xml:space="preserve"> finančnej </w:t>
      </w:r>
      <w:r w:rsidR="00FB1D74" w:rsidRPr="00307126">
        <w:rPr>
          <w:sz w:val="22"/>
          <w:szCs w:val="22"/>
        </w:rPr>
        <w:t> kontroly na mieste</w:t>
      </w:r>
      <w:r w:rsidR="00CA2CDF" w:rsidRPr="00307126">
        <w:rPr>
          <w:color w:val="000000"/>
          <w:sz w:val="22"/>
          <w:szCs w:val="22"/>
        </w:rPr>
        <w:t xml:space="preserve">. </w:t>
      </w:r>
      <w:r w:rsidR="005C4A9E" w:rsidRPr="00307126">
        <w:rPr>
          <w:sz w:val="22"/>
          <w:szCs w:val="22"/>
        </w:rPr>
        <w:t xml:space="preserve">V prípade, ak sú kontrolou vykonávanou formou administratívnej </w:t>
      </w:r>
      <w:r w:rsidR="005F727B" w:rsidRPr="00307126">
        <w:rPr>
          <w:sz w:val="22"/>
          <w:szCs w:val="22"/>
        </w:rPr>
        <w:t xml:space="preserve">finančnej </w:t>
      </w:r>
      <w:r w:rsidR="005C4A9E" w:rsidRPr="00307126">
        <w:rPr>
          <w:sz w:val="22"/>
          <w:szCs w:val="22"/>
        </w:rPr>
        <w:t xml:space="preserve">kontroly </w:t>
      </w:r>
      <w:r w:rsidR="00371266">
        <w:rPr>
          <w:sz w:val="22"/>
          <w:szCs w:val="22"/>
        </w:rPr>
        <w:t>povinnej</w:t>
      </w:r>
      <w:r w:rsidR="00371266" w:rsidRPr="00307126">
        <w:rPr>
          <w:sz w:val="22"/>
          <w:szCs w:val="22"/>
        </w:rPr>
        <w:t xml:space="preserve"> </w:t>
      </w:r>
      <w:r w:rsidR="005C4A9E" w:rsidRPr="00307126">
        <w:rPr>
          <w:sz w:val="22"/>
          <w:szCs w:val="22"/>
        </w:rPr>
        <w:t xml:space="preserve">osoby alebo </w:t>
      </w:r>
      <w:r w:rsidR="005F727B" w:rsidRPr="00307126">
        <w:rPr>
          <w:sz w:val="22"/>
          <w:szCs w:val="22"/>
        </w:rPr>
        <w:t xml:space="preserve">finančnej </w:t>
      </w:r>
      <w:r w:rsidR="005C4A9E" w:rsidRPr="00307126">
        <w:rPr>
          <w:sz w:val="22"/>
          <w:szCs w:val="22"/>
        </w:rPr>
        <w:t xml:space="preserve">kontroly na mieste identifikované nedostatky, doručí Poskytovateľ Prijímateľovi návrh </w:t>
      </w:r>
      <w:r w:rsidR="008A6F2D" w:rsidRPr="00307126">
        <w:rPr>
          <w:sz w:val="22"/>
          <w:szCs w:val="22"/>
        </w:rPr>
        <w:t>čiastkovej správy z kontroly/</w:t>
      </w:r>
      <w:r w:rsidR="005C4A9E" w:rsidRPr="00307126">
        <w:rPr>
          <w:sz w:val="22"/>
          <w:szCs w:val="22"/>
        </w:rPr>
        <w:t xml:space="preserve">správy z kontroly, pričom Prijímateľ je oprávnený </w:t>
      </w:r>
      <w:r w:rsidR="006659AC" w:rsidRPr="00307126">
        <w:rPr>
          <w:sz w:val="22"/>
          <w:szCs w:val="22"/>
        </w:rPr>
        <w:t xml:space="preserve">podať </w:t>
      </w:r>
      <w:ins w:id="100" w:author="Autor">
        <w:r w:rsidR="006F0EA8" w:rsidRPr="00307126">
          <w:rPr>
            <w:sz w:val="22"/>
            <w:szCs w:val="22"/>
          </w:rPr>
          <w:t xml:space="preserve">písomné námietky </w:t>
        </w:r>
        <w:r w:rsidR="006F0EA8">
          <w:rPr>
            <w:sz w:val="22"/>
            <w:szCs w:val="22"/>
          </w:rPr>
          <w:t xml:space="preserve">k zisteným nedostatkom, navrhnutým odporúčaniam a/alebo k </w:t>
        </w:r>
      </w:ins>
      <w:del w:id="101" w:author="Autor">
        <w:r w:rsidR="006659AC" w:rsidRPr="00307126" w:rsidDel="006F0EA8">
          <w:rPr>
            <w:sz w:val="22"/>
            <w:szCs w:val="22"/>
          </w:rPr>
          <w:delText>v</w:delText>
        </w:r>
      </w:del>
      <w:r w:rsidR="006659AC" w:rsidRPr="00307126">
        <w:rPr>
          <w:sz w:val="22"/>
          <w:szCs w:val="22"/>
        </w:rPr>
        <w:t xml:space="preserve"> lehote </w:t>
      </w:r>
      <w:ins w:id="102" w:author="Autor">
        <w:r w:rsidR="006F0EA8">
          <w:rPr>
            <w:sz w:val="22"/>
            <w:szCs w:val="22"/>
          </w:rPr>
          <w:t xml:space="preserve">na predloženie písomného zoznamu prijatých opatrení a/alebo k lehote na splnenie opatrení </w:t>
        </w:r>
        <w:r w:rsidR="006F0EA8" w:rsidRPr="00307126">
          <w:rPr>
            <w:sz w:val="22"/>
            <w:szCs w:val="22"/>
          </w:rPr>
          <w:t xml:space="preserve">uvedeným v návrhu čiastkovej správy alebo v návrhu správy </w:t>
        </w:r>
      </w:ins>
      <w:del w:id="103" w:author="Autor">
        <w:r w:rsidR="006659AC" w:rsidRPr="00307126" w:rsidDel="006F0EA8">
          <w:rPr>
            <w:sz w:val="22"/>
            <w:szCs w:val="22"/>
          </w:rPr>
          <w:delText>určenej oprávnenou osobou písomné námietky k zisteným nedostatkom, navrhnutým odporúčaniam alebo opatreniam a k lehote na predloženie písomného zoznamu splnených opatrení prijatých na nápravu zistených nedostatkov a na odstránenie príčin ich vzniku uvedeným v návrhu čiastkovej správy alebo v návrhu správy</w:delText>
        </w:r>
      </w:del>
      <w:r w:rsidR="005C4A9E" w:rsidRPr="00307126">
        <w:rPr>
          <w:sz w:val="22"/>
          <w:szCs w:val="22"/>
        </w:rPr>
        <w:t xml:space="preserve">. Po zohľadnení opodstatnených námietok (za predpokladu, že Prijímateľ zaslal pripomienky </w:t>
      </w:r>
      <w:r w:rsidR="006659AC" w:rsidRPr="00307126">
        <w:rPr>
          <w:sz w:val="22"/>
          <w:szCs w:val="22"/>
        </w:rPr>
        <w:t>námietky</w:t>
      </w:r>
      <w:r w:rsidR="005C4A9E" w:rsidRPr="00307126">
        <w:rPr>
          <w:sz w:val="22"/>
          <w:szCs w:val="22"/>
        </w:rPr>
        <w:t xml:space="preserve"> lehote) zasiela Poskytovateľ Prijímateľovi </w:t>
      </w:r>
      <w:r w:rsidR="008A6F2D" w:rsidRPr="00307126">
        <w:rPr>
          <w:sz w:val="22"/>
          <w:szCs w:val="22"/>
        </w:rPr>
        <w:t>čiastkovú správu z kontroly/</w:t>
      </w:r>
      <w:r w:rsidR="005C4A9E" w:rsidRPr="00307126">
        <w:rPr>
          <w:sz w:val="22"/>
          <w:szCs w:val="22"/>
        </w:rPr>
        <w:t>správu z</w:t>
      </w:r>
      <w:r w:rsidR="006659AC" w:rsidRPr="00307126">
        <w:rPr>
          <w:sz w:val="22"/>
          <w:szCs w:val="22"/>
        </w:rPr>
        <w:t> </w:t>
      </w:r>
      <w:r w:rsidR="005C4A9E" w:rsidRPr="00307126">
        <w:rPr>
          <w:sz w:val="22"/>
          <w:szCs w:val="22"/>
        </w:rPr>
        <w:t>kontroly</w:t>
      </w:r>
      <w:r w:rsidR="006659AC" w:rsidRPr="00307126">
        <w:rPr>
          <w:sz w:val="22"/>
          <w:szCs w:val="22"/>
        </w:rPr>
        <w:t xml:space="preserve">, ktorá obsahuje všetky náležitosti uvedené v § 22 ods. 4 Zákona o finančnej </w:t>
      </w:r>
      <w:r w:rsidR="006659AC" w:rsidRPr="00DC7E17">
        <w:rPr>
          <w:sz w:val="22"/>
          <w:szCs w:val="22"/>
        </w:rPr>
        <w:t>kontrole a audite</w:t>
      </w:r>
      <w:r w:rsidR="005C4A9E" w:rsidRPr="00DC7E17">
        <w:rPr>
          <w:sz w:val="22"/>
          <w:szCs w:val="22"/>
        </w:rPr>
        <w:t xml:space="preserve">.   </w:t>
      </w:r>
    </w:p>
    <w:p w14:paraId="1CEC91C9" w14:textId="77777777" w:rsidR="00107570" w:rsidRPr="009D7028"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Prijímateľ sa zaväzuje, že umožní výkon kontroly/auditu zo strany oprávnených osôb na výkon kontroly/auditu v zmysle príslušných právnych predpisov SR a právnych aktov EÚ, najmä zákona o</w:t>
      </w:r>
      <w:r w:rsidR="00A52658" w:rsidRPr="00307126">
        <w:rPr>
          <w:sz w:val="22"/>
          <w:szCs w:val="22"/>
        </w:rPr>
        <w:t> príspevku z EŠIF</w:t>
      </w:r>
      <w:r w:rsidRPr="00307126">
        <w:rPr>
          <w:sz w:val="22"/>
          <w:szCs w:val="22"/>
        </w:rPr>
        <w:t xml:space="preserve">, zákona o finančnej </w:t>
      </w:r>
      <w:r w:rsidRPr="00DC7E17">
        <w:rPr>
          <w:sz w:val="22"/>
          <w:szCs w:val="22"/>
        </w:rPr>
        <w:t xml:space="preserve">kontrole </w:t>
      </w:r>
      <w:r w:rsidR="000A1DAC" w:rsidRPr="00DC7E17">
        <w:rPr>
          <w:sz w:val="22"/>
          <w:szCs w:val="22"/>
        </w:rPr>
        <w:t>a  audite</w:t>
      </w:r>
      <w:r w:rsidR="000A1DAC" w:rsidRPr="0044260F">
        <w:rPr>
          <w:sz w:val="22"/>
          <w:szCs w:val="22"/>
        </w:rPr>
        <w:t xml:space="preserve"> </w:t>
      </w:r>
      <w:r w:rsidRPr="0044260F">
        <w:rPr>
          <w:sz w:val="22"/>
          <w:szCs w:val="22"/>
        </w:rPr>
        <w:t>a </w:t>
      </w:r>
      <w:r w:rsidR="000A1DAC" w:rsidRPr="00C3784C">
        <w:rPr>
          <w:sz w:val="22"/>
          <w:szCs w:val="22"/>
        </w:rPr>
        <w:t>tejto</w:t>
      </w:r>
      <w:r w:rsidRPr="009D7028">
        <w:rPr>
          <w:sz w:val="22"/>
          <w:szCs w:val="22"/>
        </w:rPr>
        <w:t xml:space="preserve"> Zmluvy o poskytnutí NFP. </w:t>
      </w:r>
    </w:p>
    <w:p w14:paraId="3AA19CF1"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Prijímateľ je počas výkonu kontroly/auditu povinný najmä preukázať oprávnenosť vynaložených výdavkov a dodržanie podmienok poskytnutia NFP v zmysle Zmluvy o poskytnutí NFP</w:t>
      </w:r>
      <w:r w:rsidR="008037C1" w:rsidRPr="00307126">
        <w:rPr>
          <w:sz w:val="22"/>
          <w:szCs w:val="22"/>
        </w:rPr>
        <w:t xml:space="preserve"> a príslušných právnych predpisov</w:t>
      </w:r>
      <w:r w:rsidRPr="00307126">
        <w:rPr>
          <w:sz w:val="22"/>
          <w:szCs w:val="22"/>
        </w:rPr>
        <w:t xml:space="preserve">. </w:t>
      </w:r>
    </w:p>
    <w:p w14:paraId="650EA9FB"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 xml:space="preserve">Prijímateľ je povinný zabezpečiť prítomnosť osôb zodpovedných za </w:t>
      </w:r>
      <w:r w:rsidR="00A52658" w:rsidRPr="00307126">
        <w:rPr>
          <w:sz w:val="22"/>
          <w:szCs w:val="22"/>
        </w:rPr>
        <w:t>R</w:t>
      </w:r>
      <w:r w:rsidRPr="00307126">
        <w:rPr>
          <w:sz w:val="22"/>
          <w:szCs w:val="22"/>
        </w:rPr>
        <w:t>ealizáciu aktivít Projektu, vytvoriť primerané podmienky na riadne a včasné vykonanie kontroly/auditu</w:t>
      </w:r>
      <w:r w:rsidR="00A52658" w:rsidRPr="00307126">
        <w:rPr>
          <w:sz w:val="22"/>
          <w:szCs w:val="22"/>
        </w:rPr>
        <w:t xml:space="preserve">, </w:t>
      </w:r>
      <w:r w:rsidRPr="00307126">
        <w:rPr>
          <w:sz w:val="22"/>
          <w:szCs w:val="22"/>
        </w:rPr>
        <w:t>zdržať sa konania, ktoré by mohlo ohroziť začatie a riadny priebeh výkonu kontroly/auditu</w:t>
      </w:r>
      <w:r w:rsidR="00A52658" w:rsidRPr="00307126">
        <w:rPr>
          <w:sz w:val="22"/>
          <w:szCs w:val="22"/>
        </w:rPr>
        <w:t xml:space="preserve"> </w:t>
      </w:r>
      <w:r w:rsidR="00A52658" w:rsidRPr="00DC7E17">
        <w:rPr>
          <w:sz w:val="22"/>
          <w:szCs w:val="22"/>
        </w:rPr>
        <w:t xml:space="preserve">a plniť všetky povinnosti, ktoré mu vyplývajú </w:t>
      </w:r>
      <w:r w:rsidR="008140EC" w:rsidRPr="0044260F">
        <w:rPr>
          <w:sz w:val="22"/>
          <w:szCs w:val="22"/>
        </w:rPr>
        <w:t xml:space="preserve">najmä </w:t>
      </w:r>
      <w:r w:rsidR="00A52658" w:rsidRPr="0044260F">
        <w:rPr>
          <w:sz w:val="22"/>
          <w:szCs w:val="22"/>
        </w:rPr>
        <w:t>zo zákona o fi</w:t>
      </w:r>
      <w:r w:rsidR="00A52658" w:rsidRPr="00C3784C">
        <w:rPr>
          <w:sz w:val="22"/>
          <w:szCs w:val="22"/>
        </w:rPr>
        <w:t xml:space="preserve">nančnej kontrole </w:t>
      </w:r>
      <w:r w:rsidR="00A52658" w:rsidRPr="009D7028">
        <w:rPr>
          <w:sz w:val="22"/>
          <w:szCs w:val="22"/>
        </w:rPr>
        <w:t>a audite</w:t>
      </w:r>
      <w:r w:rsidRPr="009D7028">
        <w:rPr>
          <w:sz w:val="22"/>
          <w:szCs w:val="22"/>
        </w:rPr>
        <w:t>.</w:t>
      </w:r>
      <w:r w:rsidRPr="00307126">
        <w:rPr>
          <w:sz w:val="22"/>
          <w:szCs w:val="22"/>
        </w:rPr>
        <w:t xml:space="preserve"> </w:t>
      </w:r>
    </w:p>
    <w:p w14:paraId="7E9BF99E" w14:textId="77777777" w:rsidR="00107570"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lastRenderedPageBreak/>
        <w:t xml:space="preserve">Oprávnené osoby na výkon kontroly/auditu môžu vykonať kontrolu/audit u Prijímateľa kedykoľvek od </w:t>
      </w:r>
      <w:r w:rsidR="008140EC" w:rsidRPr="00307126">
        <w:rPr>
          <w:sz w:val="22"/>
          <w:szCs w:val="22"/>
        </w:rPr>
        <w:t xml:space="preserve">účinnosti </w:t>
      </w:r>
      <w:r w:rsidRPr="00307126">
        <w:rPr>
          <w:sz w:val="22"/>
          <w:szCs w:val="22"/>
        </w:rPr>
        <w:t xml:space="preserve">Zmluvy o poskytnutí NFP až do </w:t>
      </w:r>
      <w:r w:rsidR="007A6408" w:rsidRPr="00307126">
        <w:rPr>
          <w:sz w:val="22"/>
          <w:szCs w:val="22"/>
        </w:rPr>
        <w:t>uplynutia lehôt podľa článku 7 ods</w:t>
      </w:r>
      <w:r w:rsidR="00CE5784" w:rsidRPr="00307126">
        <w:rPr>
          <w:sz w:val="22"/>
          <w:szCs w:val="22"/>
        </w:rPr>
        <w:t>ek</w:t>
      </w:r>
      <w:r w:rsidR="007A6408" w:rsidRPr="00307126">
        <w:rPr>
          <w:sz w:val="22"/>
          <w:szCs w:val="22"/>
        </w:rPr>
        <w:t xml:space="preserve"> 7.2 zmluvy</w:t>
      </w:r>
      <w:r w:rsidRPr="00307126">
        <w:rPr>
          <w:sz w:val="22"/>
          <w:szCs w:val="22"/>
        </w:rPr>
        <w:t xml:space="preserve">. Uvedená doba sa predĺži v prípade, ak nastanú skutočnosti uvedené v článku </w:t>
      </w:r>
      <w:r w:rsidR="00F36DC8" w:rsidRPr="00307126">
        <w:rPr>
          <w:sz w:val="22"/>
          <w:szCs w:val="22"/>
        </w:rPr>
        <w:t>140 všeobecného nariadenia</w:t>
      </w:r>
      <w:r w:rsidRPr="00307126">
        <w:rPr>
          <w:bCs/>
          <w:sz w:val="22"/>
          <w:szCs w:val="22"/>
        </w:rPr>
        <w:t xml:space="preserve">, a to </w:t>
      </w:r>
      <w:r w:rsidRPr="00307126">
        <w:rPr>
          <w:sz w:val="22"/>
          <w:szCs w:val="22"/>
        </w:rPr>
        <w:t xml:space="preserve">o čas trvania týchto skutočností. </w:t>
      </w:r>
      <w:r w:rsidR="00B64CA8" w:rsidRPr="00307126">
        <w:rPr>
          <w:sz w:val="22"/>
          <w:szCs w:val="22"/>
        </w:rPr>
        <w:t xml:space="preserve">Poskytovateľ je oprávnený prerušiť plynutie lehôt vo vzťahu k výkonu kontroly žiadosti o platbu formou administratívnej </w:t>
      </w:r>
      <w:r w:rsidR="005F727B" w:rsidRPr="00307126">
        <w:rPr>
          <w:sz w:val="22"/>
          <w:szCs w:val="22"/>
        </w:rPr>
        <w:t xml:space="preserve">finančnej </w:t>
      </w:r>
      <w:r w:rsidR="00B64CA8" w:rsidRPr="00307126">
        <w:rPr>
          <w:sz w:val="22"/>
          <w:szCs w:val="22"/>
        </w:rPr>
        <w:t>kontroly pred jej uhradením/zúčtovaním v prípadoch stanovených článkom 132 ods</w:t>
      </w:r>
      <w:r w:rsidR="00CE5784" w:rsidRPr="00307126">
        <w:rPr>
          <w:sz w:val="22"/>
          <w:szCs w:val="22"/>
        </w:rPr>
        <w:t>ek</w:t>
      </w:r>
      <w:r w:rsidR="00B64CA8" w:rsidRPr="00307126">
        <w:rPr>
          <w:sz w:val="22"/>
          <w:szCs w:val="22"/>
        </w:rPr>
        <w:t xml:space="preserve"> 2 všeobecného nariadenia. </w:t>
      </w:r>
    </w:p>
    <w:p w14:paraId="40C410C5" w14:textId="77777777" w:rsidR="00B64CA8" w:rsidRPr="00307126" w:rsidRDefault="00107570"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r w:rsidRPr="00307126">
        <w:rPr>
          <w:sz w:val="22"/>
          <w:szCs w:val="22"/>
        </w:rPr>
        <w:t>Osoby oprávnené na výkon kontroly</w:t>
      </w:r>
      <w:r w:rsidR="00531363" w:rsidRPr="00307126">
        <w:rPr>
          <w:sz w:val="22"/>
          <w:szCs w:val="22"/>
        </w:rPr>
        <w:t xml:space="preserve">/auditu </w:t>
      </w:r>
      <w:r w:rsidR="00AC4603" w:rsidRPr="00307126">
        <w:rPr>
          <w:sz w:val="22"/>
          <w:szCs w:val="22"/>
        </w:rPr>
        <w:t xml:space="preserve">majú práva a povinnosti upravené </w:t>
      </w:r>
      <w:r w:rsidR="008140EC" w:rsidRPr="00307126">
        <w:rPr>
          <w:sz w:val="22"/>
          <w:szCs w:val="22"/>
        </w:rPr>
        <w:t xml:space="preserve">najmä </w:t>
      </w:r>
      <w:r w:rsidR="00AC4603" w:rsidRPr="00307126">
        <w:rPr>
          <w:sz w:val="22"/>
          <w:szCs w:val="22"/>
        </w:rPr>
        <w:t xml:space="preserve">v zákone o finančnej </w:t>
      </w:r>
      <w:r w:rsidR="00AC4603" w:rsidRPr="00DC7E17">
        <w:rPr>
          <w:sz w:val="22"/>
          <w:szCs w:val="22"/>
        </w:rPr>
        <w:t xml:space="preserve">kontrole </w:t>
      </w:r>
      <w:r w:rsidR="00AC4603" w:rsidRPr="0044260F">
        <w:rPr>
          <w:sz w:val="22"/>
          <w:szCs w:val="22"/>
        </w:rPr>
        <w:t>a</w:t>
      </w:r>
      <w:r w:rsidR="005F727B" w:rsidRPr="00C3784C">
        <w:rPr>
          <w:sz w:val="22"/>
          <w:szCs w:val="22"/>
        </w:rPr>
        <w:t xml:space="preserve"> </w:t>
      </w:r>
      <w:r w:rsidR="00AC4603" w:rsidRPr="009D7028">
        <w:rPr>
          <w:sz w:val="22"/>
          <w:szCs w:val="22"/>
        </w:rPr>
        <w:t>audite, vrátane</w:t>
      </w:r>
      <w:r w:rsidR="00AC4603" w:rsidRPr="00307126">
        <w:rPr>
          <w:sz w:val="22"/>
          <w:szCs w:val="22"/>
        </w:rPr>
        <w:t xml:space="preserve"> právomoci ukladať sankcie pri porušení povinností zo strany Prijímateľa. </w:t>
      </w:r>
    </w:p>
    <w:p w14:paraId="3CC41E79" w14:textId="24503114" w:rsidR="00107570" w:rsidRPr="00307126" w:rsidRDefault="00577ECD" w:rsidP="00C87FFC">
      <w:pPr>
        <w:pStyle w:val="Normlnywebov"/>
        <w:numPr>
          <w:ilvl w:val="0"/>
          <w:numId w:val="45"/>
        </w:numPr>
        <w:tabs>
          <w:tab w:val="clear" w:pos="360"/>
        </w:tabs>
        <w:spacing w:before="120" w:beforeAutospacing="0" w:after="0" w:afterAutospacing="0" w:line="264" w:lineRule="auto"/>
        <w:ind w:left="426" w:hanging="426"/>
        <w:jc w:val="both"/>
        <w:rPr>
          <w:sz w:val="22"/>
          <w:szCs w:val="22"/>
        </w:rPr>
      </w:pPr>
      <w:commentRangeStart w:id="104"/>
      <w:r w:rsidRPr="00307126">
        <w:rPr>
          <w:sz w:val="22"/>
          <w:szCs w:val="22"/>
        </w:rPr>
        <w:t>Prijímateľ sa zaväzuje informovať Poskytovateľa o začatí akejkoľvek kontroly osobami podľa odseku 1. tohto článku</w:t>
      </w:r>
      <w:r w:rsidR="005C0175" w:rsidRPr="00307126">
        <w:rPr>
          <w:sz w:val="22"/>
          <w:szCs w:val="22"/>
        </w:rPr>
        <w:t xml:space="preserve"> odlišnými od Posky</w:t>
      </w:r>
      <w:r w:rsidR="00F47149" w:rsidRPr="00307126">
        <w:rPr>
          <w:sz w:val="22"/>
          <w:szCs w:val="22"/>
        </w:rPr>
        <w:t>t</w:t>
      </w:r>
      <w:r w:rsidR="005C0175" w:rsidRPr="00307126">
        <w:rPr>
          <w:sz w:val="22"/>
          <w:szCs w:val="22"/>
        </w:rPr>
        <w:t>ovateľa</w:t>
      </w:r>
      <w:r w:rsidRPr="00307126">
        <w:rPr>
          <w:sz w:val="22"/>
          <w:szCs w:val="22"/>
        </w:rPr>
        <w:t xml:space="preserve"> a súčasne mu priebežne oznamovať priebeh kontroly tým, že mu zasiela na vedomie jednotlivé písomnosti z vykonávanej kontroly, vrátane návrhov zistení a zistení osôb podľa odseku 1. tohto článku a svojich vyjadrení k nim. Plnením informačnej povinnosti Prijímateľom podľa predchádzajúcej vety nenadobúda Poskytovateľ žiadne povinnosti. </w:t>
      </w:r>
      <w:commentRangeEnd w:id="104"/>
      <w:r w:rsidRPr="00307126">
        <w:rPr>
          <w:rStyle w:val="Odkaznakomentr"/>
          <w:sz w:val="22"/>
          <w:szCs w:val="22"/>
          <w:lang w:val="x-none" w:eastAsia="x-none"/>
        </w:rPr>
        <w:commentReference w:id="104"/>
      </w:r>
      <w:r w:rsidR="00107570" w:rsidRPr="00307126">
        <w:rPr>
          <w:sz w:val="22"/>
          <w:szCs w:val="22"/>
        </w:rPr>
        <w:t xml:space="preserve">Prijímateľ je povinný prijať opatrenia  na nápravu nedostatkov zistených kontrolou/auditom v zmysle </w:t>
      </w:r>
      <w:r w:rsidR="008A6F2D" w:rsidRPr="00307126">
        <w:rPr>
          <w:sz w:val="22"/>
          <w:szCs w:val="22"/>
        </w:rPr>
        <w:t>čiastkovej správy z kontroly/</w:t>
      </w:r>
      <w:r w:rsidR="00107570" w:rsidRPr="00307126">
        <w:rPr>
          <w:sz w:val="22"/>
          <w:szCs w:val="22"/>
        </w:rPr>
        <w:t>správy z kontroly/auditu v lehote stanovenej oprávnenými osobami na výkon kontroly/auditu. Prijímateľ je zároveň povinný zaslať osobám oprávneným na výkon kontroly/auditu</w:t>
      </w:r>
      <w:r w:rsidR="00B3503F" w:rsidRPr="00307126">
        <w:rPr>
          <w:sz w:val="22"/>
          <w:szCs w:val="22"/>
        </w:rPr>
        <w:t xml:space="preserve"> a</w:t>
      </w:r>
      <w:r w:rsidR="00611B4D" w:rsidRPr="00307126">
        <w:rPr>
          <w:sz w:val="22"/>
          <w:szCs w:val="22"/>
        </w:rPr>
        <w:t xml:space="preserve"> vždy aj </w:t>
      </w:r>
      <w:r w:rsidR="00B3503F" w:rsidRPr="00307126">
        <w:rPr>
          <w:sz w:val="22"/>
          <w:szCs w:val="22"/>
        </w:rPr>
        <w:t>Poskytovateľovi,</w:t>
      </w:r>
      <w:r w:rsidR="00611B4D" w:rsidRPr="00307126">
        <w:rPr>
          <w:sz w:val="22"/>
          <w:szCs w:val="22"/>
        </w:rPr>
        <w:t xml:space="preserve"> ak nie je v konkrétnom prípade osobou vykonávajúcou kontrolu/audit</w:t>
      </w:r>
      <w:r w:rsidR="00AA2FB0" w:rsidRPr="00307126">
        <w:rPr>
          <w:sz w:val="22"/>
          <w:szCs w:val="22"/>
        </w:rPr>
        <w:t>,</w:t>
      </w:r>
      <w:r w:rsidR="00107570" w:rsidRPr="00307126" w:rsidDel="00D31307">
        <w:rPr>
          <w:sz w:val="22"/>
          <w:szCs w:val="22"/>
        </w:rPr>
        <w:t xml:space="preserve"> </w:t>
      </w:r>
      <w:r w:rsidR="00107570" w:rsidRPr="00307126">
        <w:rPr>
          <w:sz w:val="22"/>
          <w:szCs w:val="22"/>
        </w:rPr>
        <w:t>písomn</w:t>
      </w:r>
      <w:ins w:id="105" w:author="Autor">
        <w:r w:rsidR="00036AB3">
          <w:rPr>
            <w:sz w:val="22"/>
            <w:szCs w:val="22"/>
          </w:rPr>
          <w:t>ý</w:t>
        </w:r>
      </w:ins>
      <w:del w:id="106" w:author="Autor">
        <w:r w:rsidR="00107570" w:rsidRPr="00307126" w:rsidDel="00036AB3">
          <w:rPr>
            <w:sz w:val="22"/>
            <w:szCs w:val="22"/>
          </w:rPr>
          <w:delText>ú</w:delText>
        </w:r>
      </w:del>
      <w:ins w:id="107" w:author="Autor">
        <w:r w:rsidR="00036AB3">
          <w:rPr>
            <w:sz w:val="22"/>
            <w:szCs w:val="22"/>
          </w:rPr>
          <w:t xml:space="preserve"> zoznam</w:t>
        </w:r>
      </w:ins>
      <w:del w:id="108" w:author="Autor">
        <w:r w:rsidR="00107570" w:rsidRPr="00307126" w:rsidDel="00036AB3">
          <w:rPr>
            <w:sz w:val="22"/>
            <w:szCs w:val="22"/>
          </w:rPr>
          <w:delText xml:space="preserve"> správu</w:delText>
        </w:r>
      </w:del>
      <w:ins w:id="109" w:author="Autor">
        <w:r w:rsidR="00036AB3">
          <w:rPr>
            <w:sz w:val="22"/>
            <w:szCs w:val="22"/>
          </w:rPr>
          <w:t xml:space="preserve"> prijatých</w:t>
        </w:r>
      </w:ins>
      <w:del w:id="110" w:author="Autor">
        <w:r w:rsidR="00107570" w:rsidRPr="00307126" w:rsidDel="00036AB3">
          <w:rPr>
            <w:sz w:val="22"/>
            <w:szCs w:val="22"/>
          </w:rPr>
          <w:delText xml:space="preserve"> o splnení</w:delText>
        </w:r>
      </w:del>
      <w:r w:rsidR="00107570" w:rsidRPr="00307126">
        <w:rPr>
          <w:sz w:val="22"/>
          <w:szCs w:val="22"/>
        </w:rPr>
        <w:t xml:space="preserve"> opatrení prijatých na nápravu zistených nedostatkov</w:t>
      </w:r>
      <w:ins w:id="111" w:author="Autor">
        <w:r w:rsidR="00036AB3">
          <w:rPr>
            <w:sz w:val="22"/>
            <w:szCs w:val="22"/>
          </w:rPr>
          <w:t xml:space="preserve"> v lehote uvedenej v čiastkovej správe z kontroly/správe z kontroly/auditu</w:t>
        </w:r>
      </w:ins>
      <w:r w:rsidR="00107570" w:rsidRPr="00307126">
        <w:rPr>
          <w:sz w:val="22"/>
          <w:szCs w:val="22"/>
        </w:rPr>
        <w:t xml:space="preserve"> </w:t>
      </w:r>
      <w:ins w:id="112" w:author="Autor">
        <w:r w:rsidR="002C70C9">
          <w:rPr>
            <w:sz w:val="22"/>
            <w:szCs w:val="22"/>
          </w:rPr>
          <w:t>a na výzvu Poskytovateľa predložiť dokumentáciu preukazujúcu splnenie prijatých opatrení</w:t>
        </w:r>
      </w:ins>
      <w:del w:id="113" w:author="Autor">
        <w:r w:rsidR="00107570" w:rsidRPr="00307126" w:rsidDel="00036AB3">
          <w:rPr>
            <w:sz w:val="22"/>
            <w:szCs w:val="22"/>
          </w:rPr>
          <w:delText>bezodkladne po ich splnení a tiež o odstránení príčin ich vzniku</w:delText>
        </w:r>
        <w:r w:rsidR="00B3503F" w:rsidRPr="00307126" w:rsidDel="00036AB3">
          <w:rPr>
            <w:sz w:val="22"/>
            <w:szCs w:val="22"/>
          </w:rPr>
          <w:delText>,</w:delText>
        </w:r>
        <w:r w:rsidR="00111BF5" w:rsidRPr="00307126" w:rsidDel="00036AB3">
          <w:rPr>
            <w:sz w:val="22"/>
            <w:szCs w:val="22"/>
          </w:rPr>
          <w:delText xml:space="preserve"> a to v lehote stanovenej v správe/inom výstupnom dokumente z kontroly/auditu</w:delText>
        </w:r>
      </w:del>
      <w:r w:rsidR="00107570" w:rsidRPr="00307126">
        <w:rPr>
          <w:sz w:val="22"/>
          <w:szCs w:val="22"/>
        </w:rPr>
        <w:t>.</w:t>
      </w:r>
      <w:r w:rsidR="00B3503F" w:rsidRPr="00307126">
        <w:rPr>
          <w:sz w:val="22"/>
          <w:szCs w:val="22"/>
        </w:rPr>
        <w:t xml:space="preserve"> Plnenie informačnej povinnosti Prijímateľa podľa </w:t>
      </w:r>
      <w:r w:rsidR="000678BB" w:rsidRPr="00307126">
        <w:rPr>
          <w:sz w:val="22"/>
          <w:szCs w:val="22"/>
        </w:rPr>
        <w:t>článku</w:t>
      </w:r>
      <w:r w:rsidR="00B3503F" w:rsidRPr="00307126">
        <w:rPr>
          <w:sz w:val="22"/>
          <w:szCs w:val="22"/>
        </w:rPr>
        <w:t xml:space="preserve"> 4 ods</w:t>
      </w:r>
      <w:r w:rsidR="00CE5784" w:rsidRPr="00307126">
        <w:rPr>
          <w:sz w:val="22"/>
          <w:szCs w:val="22"/>
        </w:rPr>
        <w:t>ek</w:t>
      </w:r>
      <w:r w:rsidR="00B3503F" w:rsidRPr="00307126">
        <w:rPr>
          <w:sz w:val="22"/>
          <w:szCs w:val="22"/>
        </w:rPr>
        <w:t xml:space="preserve"> 7 prvá veta VZP </w:t>
      </w:r>
      <w:r w:rsidR="00AD18FE" w:rsidRPr="00307126">
        <w:rPr>
          <w:sz w:val="22"/>
          <w:szCs w:val="22"/>
        </w:rPr>
        <w:t xml:space="preserve">(v časti týkajúcej sa povinného informovania o zisteniach oprávnených osôb na výkon kontroly/auditu, prípadne iných kontrolných orgánov) </w:t>
      </w:r>
      <w:r w:rsidR="00B3503F" w:rsidRPr="00307126">
        <w:rPr>
          <w:sz w:val="22"/>
          <w:szCs w:val="22"/>
        </w:rPr>
        <w:t>platí v nezmenenom rozsahu, pričom tam uvedená informačná povinnosť Prijímateľa môže byť podľa okolností konkrétneho prípadu čiastočne alebo úplne splnená zaslaním správy v zmysle predchádzajúcej vety.</w:t>
      </w:r>
    </w:p>
    <w:p w14:paraId="4AD1D7AE" w14:textId="01AD62D2" w:rsidR="00107570" w:rsidRDefault="008066A8" w:rsidP="00C87FFC">
      <w:pPr>
        <w:pStyle w:val="Normlnywebov"/>
        <w:numPr>
          <w:ilvl w:val="0"/>
          <w:numId w:val="45"/>
        </w:numPr>
        <w:tabs>
          <w:tab w:val="clear" w:pos="360"/>
        </w:tabs>
        <w:spacing w:before="120" w:beforeAutospacing="0" w:after="240" w:afterAutospacing="0" w:line="264" w:lineRule="auto"/>
        <w:ind w:left="426" w:hanging="426"/>
        <w:jc w:val="both"/>
        <w:rPr>
          <w:sz w:val="22"/>
          <w:szCs w:val="22"/>
        </w:rPr>
      </w:pPr>
      <w:r w:rsidRPr="00307126">
        <w:rPr>
          <w:sz w:val="22"/>
          <w:szCs w:val="22"/>
        </w:rPr>
        <w:t xml:space="preserve">Právo Poskytovateľa </w:t>
      </w:r>
      <w:r w:rsidR="00576C07" w:rsidRPr="00307126">
        <w:rPr>
          <w:sz w:val="22"/>
          <w:szCs w:val="22"/>
        </w:rPr>
        <w:t xml:space="preserve">alebo osôb uvedených v odseku 1 tohto článku </w:t>
      </w:r>
      <w:r w:rsidRPr="00307126">
        <w:rPr>
          <w:sz w:val="22"/>
          <w:szCs w:val="22"/>
        </w:rPr>
        <w:t>na vykonanie kontroly</w:t>
      </w:r>
      <w:r w:rsidR="00576C07" w:rsidRPr="00307126">
        <w:rPr>
          <w:sz w:val="22"/>
          <w:szCs w:val="22"/>
        </w:rPr>
        <w:t>/auditu</w:t>
      </w:r>
      <w:r w:rsidRPr="00307126">
        <w:rPr>
          <w:sz w:val="22"/>
          <w:szCs w:val="22"/>
        </w:rPr>
        <w:t xml:space="preserve"> Projektu nie je obmedzené žiadnym ustanovením tejto Zmluvy o poskytnutí NFP. Uvedené právo Poskytovateľa </w:t>
      </w:r>
      <w:r w:rsidR="00576C07" w:rsidRPr="00307126">
        <w:rPr>
          <w:sz w:val="22"/>
          <w:szCs w:val="22"/>
        </w:rPr>
        <w:t xml:space="preserve">alebo osôb uvedených v odseku 1 tohto článku </w:t>
      </w:r>
      <w:r w:rsidRPr="00307126">
        <w:rPr>
          <w:sz w:val="22"/>
          <w:szCs w:val="22"/>
        </w:rPr>
        <w:t>sa vzťahuje aj na vykonanie op</w:t>
      </w:r>
      <w:ins w:id="114" w:author="Autor">
        <w:r w:rsidR="00036AB3">
          <w:rPr>
            <w:sz w:val="22"/>
            <w:szCs w:val="22"/>
          </w:rPr>
          <w:t>ätov</w:t>
        </w:r>
      </w:ins>
      <w:del w:id="115" w:author="Autor">
        <w:r w:rsidRPr="00307126" w:rsidDel="00036AB3">
          <w:rPr>
            <w:sz w:val="22"/>
            <w:szCs w:val="22"/>
          </w:rPr>
          <w:delText>akova</w:delText>
        </w:r>
      </w:del>
      <w:r w:rsidRPr="00307126">
        <w:rPr>
          <w:sz w:val="22"/>
          <w:szCs w:val="22"/>
        </w:rPr>
        <w:t>nej kontroly</w:t>
      </w:r>
      <w:r w:rsidR="00576C07" w:rsidRPr="00307126">
        <w:rPr>
          <w:sz w:val="22"/>
          <w:szCs w:val="22"/>
        </w:rPr>
        <w:t>/auditu</w:t>
      </w:r>
      <w:r w:rsidRPr="00307126">
        <w:rPr>
          <w:sz w:val="22"/>
          <w:szCs w:val="22"/>
        </w:rPr>
        <w:t xml:space="preserve"> tých istých skutočností, bez ohľadu na druh vykonanej kontroly</w:t>
      </w:r>
      <w:r w:rsidR="00576C07" w:rsidRPr="00307126">
        <w:rPr>
          <w:sz w:val="22"/>
          <w:szCs w:val="22"/>
        </w:rPr>
        <w:t>/auditu</w:t>
      </w:r>
      <w:r w:rsidRPr="00307126">
        <w:rPr>
          <w:sz w:val="22"/>
          <w:szCs w:val="22"/>
        </w:rPr>
        <w:t>, pričom pri vykonávaní kontroly</w:t>
      </w:r>
      <w:r w:rsidR="00576C07" w:rsidRPr="00307126">
        <w:rPr>
          <w:sz w:val="22"/>
          <w:szCs w:val="22"/>
        </w:rPr>
        <w:t>/auditu</w:t>
      </w:r>
      <w:r w:rsidRPr="00307126">
        <w:rPr>
          <w:sz w:val="22"/>
          <w:szCs w:val="22"/>
        </w:rPr>
        <w:t xml:space="preserve"> </w:t>
      </w:r>
      <w:r w:rsidR="00576C07" w:rsidRPr="00307126">
        <w:rPr>
          <w:sz w:val="22"/>
          <w:szCs w:val="22"/>
        </w:rPr>
        <w:t>sú</w:t>
      </w:r>
      <w:r w:rsidRPr="00307126">
        <w:rPr>
          <w:sz w:val="22"/>
          <w:szCs w:val="22"/>
        </w:rPr>
        <w:t xml:space="preserve"> Poskytovateľ </w:t>
      </w:r>
      <w:r w:rsidR="00576C07" w:rsidRPr="00307126">
        <w:rPr>
          <w:sz w:val="22"/>
          <w:szCs w:val="22"/>
        </w:rPr>
        <w:t xml:space="preserve">alebo osoby uvedené v odseku 1 tohto článku </w:t>
      </w:r>
      <w:r w:rsidRPr="00307126">
        <w:rPr>
          <w:sz w:val="22"/>
          <w:szCs w:val="22"/>
        </w:rPr>
        <w:t>viazan</w:t>
      </w:r>
      <w:r w:rsidR="00576C07" w:rsidRPr="00307126">
        <w:rPr>
          <w:sz w:val="22"/>
          <w:szCs w:val="22"/>
        </w:rPr>
        <w:t>é</w:t>
      </w:r>
      <w:r w:rsidRPr="00307126">
        <w:rPr>
          <w:sz w:val="22"/>
          <w:szCs w:val="22"/>
        </w:rPr>
        <w:t xml:space="preserve"> iba platnými právnymi predpismi a touto Zmluvou o poskytnutí NFP, nie však závermi predchádzajúcich kontrol</w:t>
      </w:r>
      <w:r w:rsidR="00576C07" w:rsidRPr="00307126">
        <w:rPr>
          <w:sz w:val="22"/>
          <w:szCs w:val="22"/>
        </w:rPr>
        <w:t>/auditov</w:t>
      </w:r>
      <w:r w:rsidR="004A5037">
        <w:rPr>
          <w:sz w:val="22"/>
          <w:szCs w:val="22"/>
        </w:rPr>
        <w:t>. Tým</w:t>
      </w:r>
      <w:r w:rsidR="000176A6" w:rsidRPr="00307126">
        <w:rPr>
          <w:sz w:val="22"/>
          <w:szCs w:val="22"/>
        </w:rPr>
        <w:t xml:space="preserve"> nie sú nijak dotknuté povinnosti (týkajúce sa napríklad povinnosti plniť uložené nápravné opatrenia) vyplývajúce z týchto predchádzajúcich kontrol/auditov</w:t>
      </w:r>
      <w:r w:rsidRPr="00307126">
        <w:rPr>
          <w:sz w:val="22"/>
          <w:szCs w:val="22"/>
        </w:rPr>
        <w:t>. Povinnosť Prijímateľa vrátiť NFP alebo jeho časť, ak táto povinnosť vyplynie z výsledku vykonanej kontroly</w:t>
      </w:r>
      <w:r w:rsidR="00576C07" w:rsidRPr="00307126">
        <w:rPr>
          <w:sz w:val="22"/>
          <w:szCs w:val="22"/>
        </w:rPr>
        <w:t>/auditu</w:t>
      </w:r>
      <w:r w:rsidRPr="00307126">
        <w:rPr>
          <w:sz w:val="22"/>
          <w:szCs w:val="22"/>
        </w:rPr>
        <w:t xml:space="preserve"> kedykoľvek počas účinnosti Zmluvy o poskytnutí </w:t>
      </w:r>
      <w:bookmarkStart w:id="116" w:name="_GoBack"/>
      <w:bookmarkEnd w:id="116"/>
      <w:r w:rsidRPr="00307126">
        <w:rPr>
          <w:sz w:val="22"/>
          <w:szCs w:val="22"/>
        </w:rPr>
        <w:t>NFP, nie je dotknutá výsledkom predchádzajúcej kontroly</w:t>
      </w:r>
      <w:r w:rsidR="00576C07" w:rsidRPr="00307126">
        <w:rPr>
          <w:sz w:val="22"/>
          <w:szCs w:val="22"/>
        </w:rPr>
        <w:t>/auditu</w:t>
      </w:r>
      <w:r w:rsidRPr="00307126">
        <w:rPr>
          <w:sz w:val="22"/>
          <w:szCs w:val="22"/>
        </w:rPr>
        <w:t xml:space="preserve">. </w:t>
      </w:r>
      <w:r w:rsidR="00154C64" w:rsidRPr="00307126">
        <w:rPr>
          <w:sz w:val="22"/>
          <w:szCs w:val="22"/>
        </w:rPr>
        <w:t xml:space="preserve"> </w:t>
      </w:r>
    </w:p>
    <w:p w14:paraId="3E948443" w14:textId="77777777" w:rsidR="0028393F" w:rsidRPr="00307126" w:rsidRDefault="0028393F" w:rsidP="0028393F">
      <w:pPr>
        <w:numPr>
          <w:ilvl w:val="0"/>
          <w:numId w:val="45"/>
        </w:numPr>
        <w:spacing w:line="264" w:lineRule="auto"/>
        <w:jc w:val="both"/>
        <w:rPr>
          <w:rFonts w:ascii="Times New Roman" w:hAnsi="Times New Roman"/>
        </w:rPr>
      </w:pPr>
      <w:r>
        <w:rPr>
          <w:rFonts w:ascii="Times New Roman" w:hAnsi="Times New Roman"/>
        </w:rPr>
        <w:t xml:space="preserve">Prijímateľ berie na vedomie, že Poskytovateľ pri získavaní informácií o Projekte využíva aj osobitné nástroje vytvorené inštitúciami/orgánmi EÚ alebo SR, vrátane nástroja ARACHNE, a to najmä za účelom plnenia svojej povinnosti ochrany finančných záujmov. Prijímateľ súhlasí s tým, aby údaje týkajúce sa Projektu, ktoré poskytne Poskytovateľovi, boli súčasťou systému ARACHNE a využívali sa pri jeho fungovaní. </w:t>
      </w:r>
      <w:r w:rsidRPr="00C73B42">
        <w:rPr>
          <w:rFonts w:ascii="Times New Roman" w:hAnsi="Times New Roman"/>
        </w:rPr>
        <w:t xml:space="preserve">Prijímateľ sa zároveň </w:t>
      </w:r>
      <w:r w:rsidRPr="00C73B42">
        <w:rPr>
          <w:rFonts w:ascii="Times New Roman" w:hAnsi="Times New Roman"/>
        </w:rPr>
        <w:lastRenderedPageBreak/>
        <w:t>zaväzuje poskytnúť Poskytovateľovi akékoľvek doplňujúce informácie, ktoré bude Poskytovateľ požadovať v súvislosti s prešetrovaním informácií získaných v rámci systému ARACHNE.</w:t>
      </w:r>
    </w:p>
    <w:p w14:paraId="1E80644C" w14:textId="77777777" w:rsidR="0028393F" w:rsidRPr="00307126" w:rsidRDefault="0028393F" w:rsidP="0028393F">
      <w:pPr>
        <w:pStyle w:val="Normlnywebov"/>
        <w:spacing w:before="120" w:beforeAutospacing="0" w:after="240" w:afterAutospacing="0" w:line="264" w:lineRule="auto"/>
        <w:ind w:left="426"/>
        <w:jc w:val="both"/>
        <w:rPr>
          <w:sz w:val="22"/>
          <w:szCs w:val="22"/>
        </w:rPr>
      </w:pPr>
    </w:p>
    <w:p w14:paraId="6F4C123D" w14:textId="77777777" w:rsidR="00107570" w:rsidRPr="00307126" w:rsidRDefault="00107570" w:rsidP="00577ECD">
      <w:pPr>
        <w:spacing w:before="120" w:line="264" w:lineRule="auto"/>
        <w:ind w:left="1440" w:hanging="1440"/>
        <w:jc w:val="both"/>
        <w:rPr>
          <w:rFonts w:ascii="Times New Roman" w:hAnsi="Times New Roman"/>
        </w:rPr>
      </w:pPr>
      <w:r w:rsidRPr="00307126">
        <w:rPr>
          <w:rFonts w:ascii="Times New Roman" w:hAnsi="Times New Roman"/>
          <w:b/>
        </w:rPr>
        <w:t>Článok 13</w:t>
      </w:r>
      <w:r w:rsidRPr="00307126">
        <w:rPr>
          <w:rFonts w:ascii="Times New Roman" w:hAnsi="Times New Roman"/>
          <w:b/>
        </w:rPr>
        <w:tab/>
      </w:r>
      <w:r w:rsidR="00AC4F7B" w:rsidRPr="00307126">
        <w:rPr>
          <w:rFonts w:ascii="Times New Roman" w:hAnsi="Times New Roman"/>
          <w:b/>
        </w:rPr>
        <w:t>ZABEZPEČ</w:t>
      </w:r>
      <w:r w:rsidR="00DF4ABE" w:rsidRPr="00307126">
        <w:rPr>
          <w:rFonts w:ascii="Times New Roman" w:hAnsi="Times New Roman"/>
          <w:b/>
        </w:rPr>
        <w:t>ENIE POHĽADÁVKY</w:t>
      </w:r>
      <w:r w:rsidR="00577ECD" w:rsidRPr="00307126">
        <w:rPr>
          <w:rFonts w:ascii="Times New Roman" w:hAnsi="Times New Roman"/>
          <w:b/>
        </w:rPr>
        <w:t xml:space="preserve">, </w:t>
      </w:r>
      <w:r w:rsidR="00AC4F7B" w:rsidRPr="00307126">
        <w:rPr>
          <w:rFonts w:ascii="Times New Roman" w:hAnsi="Times New Roman"/>
          <w:b/>
        </w:rPr>
        <w:t>POISTENIE MAJETKU</w:t>
      </w:r>
      <w:r w:rsidR="00577ECD" w:rsidRPr="00307126">
        <w:rPr>
          <w:rFonts w:ascii="Times New Roman" w:hAnsi="Times New Roman"/>
          <w:b/>
        </w:rPr>
        <w:t xml:space="preserve"> A ZMLUVNÉ POKUTY</w:t>
      </w:r>
    </w:p>
    <w:p w14:paraId="54649ACE" w14:textId="77777777" w:rsidR="00AC4F7B" w:rsidRPr="00307126" w:rsidRDefault="00AC4F7B" w:rsidP="00F247A4">
      <w:pPr>
        <w:numPr>
          <w:ilvl w:val="0"/>
          <w:numId w:val="39"/>
        </w:numPr>
        <w:spacing w:before="120" w:after="0" w:line="264" w:lineRule="auto"/>
        <w:jc w:val="both"/>
        <w:rPr>
          <w:rFonts w:ascii="Times New Roman" w:hAnsi="Times New Roman"/>
        </w:rPr>
      </w:pPr>
      <w:r w:rsidRPr="00307126">
        <w:rPr>
          <w:rFonts w:ascii="Times New Roman" w:hAnsi="Times New Roman"/>
        </w:rPr>
        <w:t xml:space="preserve">Ak Poskytovateľ vo Výzve alebo počas účinnosti Zmluvy o poskytnutí NFP určí, že Prijímateľ </w:t>
      </w:r>
      <w:commentRangeStart w:id="117"/>
      <w:r w:rsidRPr="00307126">
        <w:rPr>
          <w:rFonts w:ascii="Times New Roman" w:hAnsi="Times New Roman"/>
        </w:rPr>
        <w:t>bude povinný zabezpečiť budúcu pohľadávku zo Zmluvy o poskytnutí NFP</w:t>
      </w:r>
      <w:commentRangeEnd w:id="117"/>
      <w:r w:rsidR="00F2106D" w:rsidRPr="00773D77">
        <w:rPr>
          <w:rStyle w:val="Odkaznakomentr"/>
          <w:rFonts w:ascii="Times New Roman" w:hAnsi="Times New Roman"/>
          <w:sz w:val="22"/>
          <w:lang w:val="x-none"/>
        </w:rPr>
        <w:commentReference w:id="117"/>
      </w:r>
      <w:r w:rsidRPr="00307126">
        <w:rPr>
          <w:rFonts w:ascii="Times New Roman" w:hAnsi="Times New Roman"/>
        </w:rPr>
        <w:t>, Prijímateľ sa zaväzuje takéto zabezpečenie poskytnúť vo forme, spôsobom a za podmienok stanovených vo Výzve, v Právnych dokumentoch a v Zmluve o poskytnutí NFP. Zabezpečenie sa vykonáva prioritne prostredníctvom využitia záložného práva alebo iným vhodným zabezpečovacím prostriedkom</w:t>
      </w:r>
      <w:r w:rsidR="00F247A4" w:rsidRPr="00307126">
        <w:rPr>
          <w:rFonts w:ascii="Times New Roman" w:hAnsi="Times New Roman"/>
        </w:rPr>
        <w:t>, ktorým môže byť v súlade s § 25 ods</w:t>
      </w:r>
      <w:r w:rsidR="00CE5784" w:rsidRPr="00307126">
        <w:rPr>
          <w:rFonts w:ascii="Times New Roman" w:hAnsi="Times New Roman"/>
        </w:rPr>
        <w:t>ek</w:t>
      </w:r>
      <w:r w:rsidR="00F247A4" w:rsidRPr="00307126">
        <w:rPr>
          <w:rFonts w:ascii="Times New Roman" w:hAnsi="Times New Roman"/>
        </w:rPr>
        <w:t xml:space="preserve"> 9 Zákona č. 292/2014 Z. z. aj prijatie zmenky poskytovateľom od prijímateľa</w:t>
      </w:r>
      <w:r w:rsidRPr="00307126">
        <w:rPr>
          <w:rFonts w:ascii="Times New Roman" w:hAnsi="Times New Roman"/>
        </w:rPr>
        <w:t xml:space="preserve">. Pre </w:t>
      </w:r>
      <w:r w:rsidR="009F3DE4" w:rsidRPr="00307126">
        <w:rPr>
          <w:rFonts w:ascii="Times New Roman" w:hAnsi="Times New Roman"/>
        </w:rPr>
        <w:t xml:space="preserve">zriadenie a </w:t>
      </w:r>
      <w:r w:rsidRPr="00307126">
        <w:rPr>
          <w:rFonts w:ascii="Times New Roman" w:hAnsi="Times New Roman"/>
        </w:rPr>
        <w:t xml:space="preserve">vznik záložného práva a primerane aj pre iné zabezpečovacie prostriedky slúžiace pre zabezpečenie záväzkov vyplývajúcich zo Zmluvy o poskytnutí NFP platia všetky nasledovné podmienky: </w:t>
      </w:r>
    </w:p>
    <w:p w14:paraId="3293B95D"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zabezpečenie vznikne v písomnej forme na základe právneho úkonu, ktorý pre vznik konkrétneho druhu zabezpečenia predpokladá Obchodný zákonníka alebo Občiansky zákonník, </w:t>
      </w:r>
    </w:p>
    <w:p w14:paraId="683AE72B"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za kumulatívneho splnenia všetkých podmienok uvedených v tomto odseku </w:t>
      </w:r>
      <w:r w:rsidR="00092E61" w:rsidRPr="00307126">
        <w:rPr>
          <w:sz w:val="22"/>
          <w:szCs w:val="22"/>
        </w:rPr>
        <w:t>1</w:t>
      </w:r>
      <w:r w:rsidRPr="00307126">
        <w:rPr>
          <w:sz w:val="22"/>
          <w:szCs w:val="22"/>
        </w:rPr>
        <w:t xml:space="preserve"> zálohom môže byť buď majetok nadobudnutý z NFP alebo iné veci, práva alebo majetkové hodnoty</w:t>
      </w:r>
      <w:r w:rsidRPr="00307126">
        <w:rPr>
          <w:sz w:val="22"/>
          <w:szCs w:val="22"/>
          <w:lang w:val="sk-SK"/>
        </w:rPr>
        <w:t xml:space="preserve"> vo vlastníctve Prijímateľa alebo tretej osoby</w:t>
      </w:r>
      <w:r w:rsidRPr="00307126">
        <w:rPr>
          <w:sz w:val="22"/>
          <w:szCs w:val="22"/>
        </w:rPr>
        <w:t xml:space="preserve">, </w:t>
      </w:r>
    </w:p>
    <w:p w14:paraId="36C35A47"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k hnuteľným alebo nehnuteľným veciam, ktoré tvoria záloh, musí byť vlastnícke právo úplne majetkovo-právne vysporiadané; to znamená, že je známy vlastník, resp. všetci spoluvlastníci veci a súčet ich spoluvlastníckych podielov k veci, ktorá je predmetom zálohu, je 1/1, </w:t>
      </w:r>
    </w:p>
    <w:p w14:paraId="7F6B20B8"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zriadeniu záložného práva môže dôjsť aj postupne, a to v prípade postupného vyplácania schváleného NFP, </w:t>
      </w:r>
    </w:p>
    <w:p w14:paraId="4BD32542"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hodnota zálohu musí byť rovná alebo vyššia ako súčet už vyplateného NFP a tej časti NFP, ktorú Prijímateľ žiada vyplatiť na základe predloženej </w:t>
      </w:r>
      <w:proofErr w:type="spellStart"/>
      <w:r w:rsidRPr="00307126">
        <w:rPr>
          <w:sz w:val="22"/>
          <w:szCs w:val="22"/>
        </w:rPr>
        <w:t>ŽoP</w:t>
      </w:r>
      <w:proofErr w:type="spellEnd"/>
      <w:r w:rsidRPr="00307126">
        <w:rPr>
          <w:sz w:val="22"/>
          <w:szCs w:val="22"/>
        </w:rPr>
        <w:t xml:space="preserve">. </w:t>
      </w:r>
      <w:r w:rsidR="002B2F9B" w:rsidRPr="00307126">
        <w:rPr>
          <w:sz w:val="22"/>
          <w:szCs w:val="22"/>
        </w:rPr>
        <w:t xml:space="preserve">V prípade spolufinancovania Projektu zo strany Financujúcej banky, hodnota zálohu musí zahŕňať aj výšku pohľadávky banky na iný ako </w:t>
      </w:r>
      <w:r w:rsidR="00580301" w:rsidRPr="00307126">
        <w:rPr>
          <w:sz w:val="22"/>
          <w:szCs w:val="22"/>
          <w:lang w:val="sk-SK"/>
        </w:rPr>
        <w:t>P</w:t>
      </w:r>
      <w:proofErr w:type="spellStart"/>
      <w:r w:rsidR="002B2F9B" w:rsidRPr="00307126">
        <w:rPr>
          <w:sz w:val="22"/>
          <w:szCs w:val="22"/>
        </w:rPr>
        <w:t>rekleňovací</w:t>
      </w:r>
      <w:proofErr w:type="spellEnd"/>
      <w:r w:rsidR="002B2F9B" w:rsidRPr="00307126">
        <w:rPr>
          <w:sz w:val="22"/>
          <w:szCs w:val="22"/>
        </w:rPr>
        <w:t xml:space="preserve"> úver, t.j. ktorá sa automaticky neznižuje v prípade úhrady NFP alebo jeho časti o túto uhradenú sumu v zmysle pravidiel vyplývajúcich zo Zmluvy o spolupráci a spoločnom postupe medzi bankou a orgánmi zastupujúcimi Slovenskú republiku.</w:t>
      </w:r>
      <w:r w:rsidR="002B2F9B" w:rsidRPr="00773D77">
        <w:rPr>
          <w:sz w:val="22"/>
        </w:rPr>
        <w:t xml:space="preserve"> </w:t>
      </w:r>
      <w:r w:rsidRPr="00307126">
        <w:rPr>
          <w:sz w:val="22"/>
          <w:szCs w:val="22"/>
        </w:rPr>
        <w:t xml:space="preserve">To znamená, že v prípade postupného zriaďovania záložného práva, je jednou z podmienok vyplatenia časti NFP preukázanie zriadenia záložného práva zabezpečujúceho aj túto ešte nevyplatenú časť NFP, ktorá bola obsiahnutá v konkrétnej </w:t>
      </w:r>
      <w:proofErr w:type="spellStart"/>
      <w:r w:rsidRPr="00307126">
        <w:rPr>
          <w:sz w:val="22"/>
          <w:szCs w:val="22"/>
        </w:rPr>
        <w:t>ŽoP</w:t>
      </w:r>
      <w:proofErr w:type="spellEnd"/>
      <w:r w:rsidRPr="00307126">
        <w:rPr>
          <w:sz w:val="22"/>
          <w:szCs w:val="22"/>
        </w:rPr>
        <w:t xml:space="preserve"> Prijímateľa (viď článok 5 ods</w:t>
      </w:r>
      <w:r w:rsidR="00CE5784" w:rsidRPr="00307126">
        <w:rPr>
          <w:sz w:val="22"/>
          <w:szCs w:val="22"/>
          <w:lang w:val="sk-SK"/>
        </w:rPr>
        <w:t>ek</w:t>
      </w:r>
      <w:r w:rsidRPr="00307126">
        <w:rPr>
          <w:sz w:val="22"/>
          <w:szCs w:val="22"/>
        </w:rPr>
        <w:t xml:space="preserve"> 5.2 písm</w:t>
      </w:r>
      <w:r w:rsidR="001D3560" w:rsidRPr="00307126">
        <w:rPr>
          <w:sz w:val="22"/>
          <w:szCs w:val="22"/>
          <w:lang w:val="sk-SK"/>
        </w:rPr>
        <w:t>eno</w:t>
      </w:r>
      <w:r w:rsidR="001D3560" w:rsidRPr="00307126">
        <w:rPr>
          <w:sz w:val="22"/>
          <w:szCs w:val="22"/>
        </w:rPr>
        <w:t xml:space="preserve"> </w:t>
      </w:r>
      <w:r w:rsidRPr="00307126">
        <w:rPr>
          <w:sz w:val="22"/>
          <w:szCs w:val="22"/>
        </w:rPr>
        <w:t>a) zmluvy)</w:t>
      </w:r>
      <w:r w:rsidR="002B2F9B" w:rsidRPr="00307126">
        <w:rPr>
          <w:sz w:val="22"/>
          <w:szCs w:val="22"/>
        </w:rPr>
        <w:t xml:space="preserve"> v zmysle oboch vyššie uvedených pravidiel</w:t>
      </w:r>
      <w:r w:rsidRPr="00307126">
        <w:rPr>
          <w:sz w:val="22"/>
          <w:szCs w:val="22"/>
        </w:rPr>
        <w:t xml:space="preserve">, </w:t>
      </w:r>
    </w:p>
    <w:p w14:paraId="7E493CE6"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zálohom môžu byť: </w:t>
      </w:r>
    </w:p>
    <w:p w14:paraId="5AB24148" w14:textId="77777777" w:rsidR="00AC4F7B" w:rsidRPr="00307126" w:rsidRDefault="00AC4F7B" w:rsidP="00AC4F7B">
      <w:pPr>
        <w:numPr>
          <w:ilvl w:val="2"/>
          <w:numId w:val="39"/>
        </w:numPr>
        <w:spacing w:before="120" w:after="0" w:line="264" w:lineRule="auto"/>
        <w:jc w:val="both"/>
        <w:rPr>
          <w:rFonts w:ascii="Times New Roman" w:hAnsi="Times New Roman"/>
          <w:bCs/>
        </w:rPr>
      </w:pPr>
      <w:r w:rsidRPr="00307126">
        <w:rPr>
          <w:rFonts w:ascii="Times New Roman" w:hAnsi="Times New Roman"/>
        </w:rPr>
        <w:t>veci vo výlučnom vlastníctve Prijímateľa, práva alebo iné majetkové hodnoty patriace  výlučne Prijímateľovi, alebo</w:t>
      </w:r>
    </w:p>
    <w:p w14:paraId="037F5F92"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lastRenderedPageBreak/>
        <w:t>veci v spoluvlastníctve Prijímateľa za podmienky, že záložcom bude aj druhý spoluvlastník/ostatní spoluvlastníci; tak, že musí byť dosiahnutý súhlas väčšiny so zriadením záložného práva na záloh počítaný podľa veľkosti podielov spoluvlastníkov veci, ktorá je zálohom, alebo</w:t>
      </w:r>
    </w:p>
    <w:p w14:paraId="4882138B"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vo vlastníctve tretej osoby/osôb za podmienky, že so zriadením záložného práva na záloh súhlasí vlastník alebo spoluvlastníci veci pri dosiahnutí súhlasu podľa predchádzajúceho bodu ii) alebo</w:t>
      </w:r>
    </w:p>
    <w:p w14:paraId="41349B7B"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hAnsi="Times New Roman"/>
        </w:rPr>
        <w:t>veci v spoluvlastníctve osôb uvedených v bodoch (i) až (iii) vyššie za podmienok tam uvedených alebo</w:t>
      </w:r>
    </w:p>
    <w:p w14:paraId="1A3D8B50" w14:textId="77777777" w:rsidR="00AC4F7B" w:rsidRPr="00307126" w:rsidRDefault="00AC4F7B" w:rsidP="00AC4F7B">
      <w:pPr>
        <w:numPr>
          <w:ilvl w:val="2"/>
          <w:numId w:val="39"/>
        </w:numPr>
        <w:tabs>
          <w:tab w:val="num" w:pos="3060"/>
        </w:tabs>
        <w:spacing w:before="120" w:after="0" w:line="264" w:lineRule="auto"/>
        <w:jc w:val="both"/>
        <w:rPr>
          <w:rFonts w:ascii="Times New Roman" w:hAnsi="Times New Roman"/>
          <w:bCs/>
        </w:rPr>
      </w:pPr>
      <w:r w:rsidRPr="00307126">
        <w:rPr>
          <w:rFonts w:ascii="Times New Roman" w:eastAsia="Times New Roman" w:hAnsi="Times New Roman"/>
          <w:lang w:eastAsia="sk-SK"/>
        </w:rPr>
        <w:t xml:space="preserve">iné Poskytovateľom akceptované práva alebo majetkové hodnoty analogicky za splnenia podmienok (ii) až (iv), ak nepatria výlučne Prijímateľovi,  </w:t>
      </w:r>
    </w:p>
    <w:p w14:paraId="4616366E"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ak sú zálohom hnuteľné veci, Prijímateľ je povinný oznamovať Poskytovateľovi každú zmenu miesta, kde sa nachádzajú do troch </w:t>
      </w:r>
      <w:r w:rsidR="00570628" w:rsidRPr="00307126">
        <w:rPr>
          <w:sz w:val="22"/>
          <w:szCs w:val="22"/>
          <w:lang w:val="sk-SK"/>
        </w:rPr>
        <w:t xml:space="preserve">kalendárnych </w:t>
      </w:r>
      <w:r w:rsidRPr="00307126">
        <w:rPr>
          <w:sz w:val="22"/>
          <w:szCs w:val="22"/>
        </w:rPr>
        <w:t>dní po vykonaní zmeny a súčasne je povinný do troch</w:t>
      </w:r>
      <w:r w:rsidR="00570628" w:rsidRPr="00307126">
        <w:rPr>
          <w:sz w:val="22"/>
          <w:szCs w:val="22"/>
          <w:lang w:val="sk-SK"/>
        </w:rPr>
        <w:t xml:space="preserve"> kalendárnych</w:t>
      </w:r>
      <w:r w:rsidRPr="00307126">
        <w:rPr>
          <w:sz w:val="22"/>
          <w:szCs w:val="22"/>
        </w:rPr>
        <w:t xml:space="preserve"> dní oznámiť Poskytovateľovi ich súčasné miesto výskytu, ak o to Poskytovateľ požiada, inak sa predpokladá že sa nachádzajú v mieste Realizácie Projektu,</w:t>
      </w:r>
    </w:p>
    <w:p w14:paraId="5D3306E8" w14:textId="77777777" w:rsidR="00AC4F7B" w:rsidRPr="00307126" w:rsidRDefault="00AC4F7B" w:rsidP="00AC4F7B">
      <w:pPr>
        <w:pStyle w:val="Zarkazkladnhotextu"/>
        <w:numPr>
          <w:ilvl w:val="1"/>
          <w:numId w:val="39"/>
        </w:numPr>
        <w:spacing w:line="264" w:lineRule="auto"/>
        <w:rPr>
          <w:sz w:val="22"/>
          <w:szCs w:val="22"/>
        </w:rPr>
      </w:pPr>
      <w:r w:rsidRPr="00307126">
        <w:rPr>
          <w:sz w:val="22"/>
          <w:szCs w:val="22"/>
        </w:rPr>
        <w:t xml:space="preserve">Poskytovateľ musí byť záložným veriteľom prvým v poradí (t.j. ako prednostný záložný veriteľ).  </w:t>
      </w:r>
    </w:p>
    <w:p w14:paraId="099CD02C" w14:textId="77777777" w:rsidR="00AC4F7B" w:rsidRPr="00307126" w:rsidRDefault="00AC4F7B" w:rsidP="00AC4F7B">
      <w:pPr>
        <w:spacing w:before="120" w:line="264" w:lineRule="auto"/>
        <w:ind w:left="2154" w:hanging="1614"/>
        <w:jc w:val="both"/>
        <w:rPr>
          <w:rFonts w:ascii="Times New Roman" w:hAnsi="Times New Roman"/>
          <w:bCs/>
        </w:rPr>
      </w:pPr>
      <w:r w:rsidRPr="00307126">
        <w:rPr>
          <w:rFonts w:ascii="Times New Roman" w:hAnsi="Times New Roman"/>
          <w:bCs/>
        </w:rPr>
        <w:t>ALEBO V PRÍPADE ÚVERU Z FINANCUJÚCEJ BANKY</w:t>
      </w:r>
    </w:p>
    <w:p w14:paraId="5FEACBF3" w14:textId="77777777" w:rsidR="00AC4F7B" w:rsidRPr="00307126" w:rsidRDefault="00AC4F7B" w:rsidP="00AC4F7B">
      <w:pPr>
        <w:spacing w:before="120" w:line="264" w:lineRule="auto"/>
        <w:ind w:left="1440" w:hanging="360"/>
        <w:jc w:val="both"/>
        <w:rPr>
          <w:rFonts w:ascii="Times New Roman" w:hAnsi="Times New Roman"/>
          <w:bCs/>
        </w:rPr>
      </w:pPr>
      <w:r w:rsidRPr="00307126">
        <w:rPr>
          <w:rFonts w:ascii="Times New Roman" w:hAnsi="Times New Roman"/>
          <w:bCs/>
        </w:rPr>
        <w:t xml:space="preserve">h) </w:t>
      </w:r>
      <w:r w:rsidRPr="00307126">
        <w:rPr>
          <w:rFonts w:ascii="Times New Roman" w:hAnsi="Times New Roman"/>
          <w:bCs/>
        </w:rPr>
        <w:tab/>
        <w:t xml:space="preserve">Okrem podmienok uvedených pre zriadenie a vznik záložného práva podľa písm. a) až g) tohto odseku, sa pre zriadenie a vznik záložného práva v Projekte, ktorého aspoň časť Celkových oprávnených výdavkov </w:t>
      </w:r>
      <w:r w:rsidR="001D3E2E" w:rsidRPr="00307126">
        <w:rPr>
          <w:rFonts w:ascii="Times New Roman" w:hAnsi="Times New Roman"/>
          <w:bCs/>
        </w:rPr>
        <w:t>a/</w:t>
      </w:r>
      <w:r w:rsidRPr="00307126">
        <w:rPr>
          <w:rFonts w:ascii="Times New Roman" w:hAnsi="Times New Roman"/>
          <w:bCs/>
        </w:rPr>
        <w:t xml:space="preserve">alebo aspoň časť Neoprávnených výdavkov je financovaná prostredníctvom úveru poskytnutého Financujúcou bankou a Prijímateľ poskytuje </w:t>
      </w:r>
      <w:r w:rsidR="001D3E2E" w:rsidRPr="00307126">
        <w:rPr>
          <w:rFonts w:ascii="Times New Roman" w:hAnsi="Times New Roman"/>
          <w:bCs/>
        </w:rPr>
        <w:t>na zabezpečenie svojich záväzkov zo Zmluvy o poskytnutí NF</w:t>
      </w:r>
      <w:r w:rsidR="001D3E2E" w:rsidRPr="00307126">
        <w:rPr>
          <w:rFonts w:ascii="Times New Roman" w:hAnsi="Times New Roman"/>
          <w:bCs/>
          <w:u w:val="single"/>
        </w:rPr>
        <w:t xml:space="preserve">P </w:t>
      </w:r>
      <w:r w:rsidR="001D3E2E" w:rsidRPr="00307126">
        <w:rPr>
          <w:rFonts w:ascii="Times New Roman" w:hAnsi="Times New Roman"/>
          <w:bCs/>
        </w:rPr>
        <w:t xml:space="preserve">a  zo Zmluvy o úvere </w:t>
      </w:r>
      <w:r w:rsidRPr="00307126">
        <w:rPr>
          <w:rFonts w:ascii="Times New Roman" w:hAnsi="Times New Roman"/>
          <w:bCs/>
        </w:rPr>
        <w:t>rovnaký záloh pre Poskytovateľa aj pre Financujúcu banku, uplatnia aj všetky nasledovné podmienky:</w:t>
      </w:r>
    </w:p>
    <w:p w14:paraId="4D9F0A4F" w14:textId="77777777" w:rsidR="00AC4F7B" w:rsidRPr="00307126" w:rsidRDefault="00AA26FF" w:rsidP="00AA26FF">
      <w:pPr>
        <w:spacing w:before="120" w:after="0" w:line="264" w:lineRule="auto"/>
        <w:ind w:left="2880" w:hanging="720"/>
        <w:jc w:val="both"/>
        <w:rPr>
          <w:rFonts w:ascii="Times New Roman" w:hAnsi="Times New Roman"/>
          <w:bCs/>
        </w:rPr>
      </w:pPr>
      <w:r w:rsidRPr="00307126">
        <w:rPr>
          <w:rFonts w:ascii="Times New Roman" w:hAnsi="Times New Roman"/>
          <w:bCs/>
        </w:rPr>
        <w:t xml:space="preserve">(i) </w:t>
      </w:r>
      <w:r w:rsidRPr="00307126">
        <w:rPr>
          <w:rFonts w:ascii="Times New Roman" w:hAnsi="Times New Roman"/>
          <w:bCs/>
        </w:rPr>
        <w:tab/>
      </w:r>
      <w:r w:rsidR="00AC4F7B" w:rsidRPr="00307126">
        <w:rPr>
          <w:rFonts w:ascii="Times New Roman" w:hAnsi="Times New Roman"/>
          <w:bCs/>
        </w:rPr>
        <w:t xml:space="preserve">Financujúca banka </w:t>
      </w:r>
      <w:r w:rsidR="001D3E2E" w:rsidRPr="00307126">
        <w:rPr>
          <w:rFonts w:ascii="Times New Roman" w:hAnsi="Times New Roman"/>
          <w:bCs/>
        </w:rPr>
        <w:t xml:space="preserve">zriadi záložné právo </w:t>
      </w:r>
      <w:r w:rsidR="00AC4F7B" w:rsidRPr="00307126">
        <w:rPr>
          <w:rFonts w:ascii="Times New Roman" w:hAnsi="Times New Roman"/>
          <w:bCs/>
        </w:rPr>
        <w:t xml:space="preserve">ako </w:t>
      </w:r>
      <w:r w:rsidR="00AC4F7B" w:rsidRPr="00307126">
        <w:rPr>
          <w:rFonts w:ascii="Times New Roman" w:hAnsi="Times New Roman"/>
        </w:rPr>
        <w:t>prednostný záložný veriteľ</w:t>
      </w:r>
      <w:r w:rsidR="00AC4F7B" w:rsidRPr="00307126">
        <w:rPr>
          <w:rFonts w:ascii="Times New Roman" w:hAnsi="Times New Roman"/>
          <w:bCs/>
        </w:rPr>
        <w:t xml:space="preserve">. V takom prípade Poskytovateľ </w:t>
      </w:r>
      <w:r w:rsidR="001D3E2E" w:rsidRPr="00307126">
        <w:rPr>
          <w:rFonts w:ascii="Times New Roman" w:hAnsi="Times New Roman"/>
          <w:bCs/>
        </w:rPr>
        <w:t xml:space="preserve">zriadi záložné právo </w:t>
      </w:r>
      <w:r w:rsidR="00AC4F7B" w:rsidRPr="00307126">
        <w:rPr>
          <w:rFonts w:ascii="Times New Roman" w:hAnsi="Times New Roman"/>
          <w:bCs/>
        </w:rPr>
        <w:t>ako záložný veriteľ druhý v poradí. Financujúca banka si môže zriadiť záložné právo aj v ďalšom poradí</w:t>
      </w:r>
      <w:r w:rsidR="001D3E2E" w:rsidRPr="00307126">
        <w:rPr>
          <w:rFonts w:ascii="Times New Roman" w:hAnsi="Times New Roman"/>
          <w:bCs/>
        </w:rPr>
        <w:t>, za účelom zabezpečenia iných pohľadávok Financujúcej banky, ako sú pohľadávky zo Zmluvy o úvere</w:t>
      </w:r>
      <w:r w:rsidR="00AC4F7B" w:rsidRPr="00307126">
        <w:rPr>
          <w:rFonts w:ascii="Times New Roman" w:hAnsi="Times New Roman"/>
          <w:bCs/>
        </w:rPr>
        <w:t xml:space="preserve">. </w:t>
      </w:r>
    </w:p>
    <w:p w14:paraId="695B5B27" w14:textId="77777777" w:rsidR="001D3E2E" w:rsidRPr="00307126" w:rsidRDefault="001D3E2E" w:rsidP="00BA0F6E">
      <w:pPr>
        <w:spacing w:before="120" w:after="0" w:line="264" w:lineRule="auto"/>
        <w:ind w:left="2880"/>
        <w:jc w:val="both"/>
        <w:rPr>
          <w:rFonts w:ascii="Times New Roman" w:hAnsi="Times New Roman"/>
          <w:bCs/>
        </w:rPr>
      </w:pPr>
      <w:r w:rsidRPr="00307126">
        <w:rPr>
          <w:rFonts w:ascii="Times New Roman" w:hAnsi="Times New Roman"/>
          <w:bCs/>
        </w:rPr>
        <w:t>Pre účely písmena h) článku 13 ods</w:t>
      </w:r>
      <w:r w:rsidR="00CE5784" w:rsidRPr="00307126">
        <w:rPr>
          <w:rFonts w:ascii="Times New Roman" w:hAnsi="Times New Roman"/>
          <w:bCs/>
        </w:rPr>
        <w:t>ek</w:t>
      </w:r>
      <w:r w:rsidRPr="00307126">
        <w:rPr>
          <w:rFonts w:ascii="Times New Roman" w:hAnsi="Times New Roman"/>
          <w:bCs/>
        </w:rPr>
        <w:t xml:space="preserve"> 1 VZP sa pod pojmom </w:t>
      </w:r>
    </w:p>
    <w:p w14:paraId="70C4DAEE" w14:textId="77777777" w:rsidR="00AC4F7B" w:rsidRPr="00307126" w:rsidRDefault="00AC4F7B" w:rsidP="00580301">
      <w:pPr>
        <w:numPr>
          <w:ilvl w:val="3"/>
          <w:numId w:val="8"/>
        </w:numPr>
        <w:spacing w:before="120" w:after="0" w:line="264" w:lineRule="auto"/>
        <w:jc w:val="both"/>
        <w:rPr>
          <w:rFonts w:ascii="Times New Roman" w:hAnsi="Times New Roman"/>
          <w:bCs/>
        </w:rPr>
      </w:pPr>
      <w:r w:rsidRPr="00307126">
        <w:rPr>
          <w:rFonts w:ascii="Times New Roman" w:hAnsi="Times New Roman"/>
          <w:bCs/>
        </w:rPr>
        <w:t xml:space="preserve">Prijímateľ sa zaväzuje, že </w:t>
      </w:r>
      <w:r w:rsidR="001D3E2E" w:rsidRPr="00307126">
        <w:rPr>
          <w:rFonts w:ascii="Times New Roman" w:hAnsi="Times New Roman"/>
          <w:bCs/>
        </w:rPr>
        <w:t xml:space="preserve">bez udelenia predchádzajúceho písomného súhlasu Poskytovateľa a Financujúcej banky </w:t>
      </w:r>
      <w:r w:rsidRPr="00307126">
        <w:rPr>
          <w:rFonts w:ascii="Times New Roman" w:hAnsi="Times New Roman"/>
          <w:bCs/>
        </w:rPr>
        <w:t>nezaťaží záloh zriadením ďalšieho záložného práva</w:t>
      </w:r>
      <w:r w:rsidR="001D3E2E" w:rsidRPr="00307126">
        <w:rPr>
          <w:rFonts w:ascii="Times New Roman" w:hAnsi="Times New Roman"/>
          <w:bCs/>
        </w:rPr>
        <w:t xml:space="preserve"> v prospech tretej osoby</w:t>
      </w:r>
      <w:r w:rsidRPr="00307126">
        <w:rPr>
          <w:rFonts w:ascii="Times New Roman" w:hAnsi="Times New Roman"/>
          <w:bCs/>
        </w:rPr>
        <w:t xml:space="preserve">. Porušenie tejto povinnosti sa bude považovať za </w:t>
      </w:r>
      <w:r w:rsidR="00570628" w:rsidRPr="00307126">
        <w:rPr>
          <w:rFonts w:ascii="Times New Roman" w:hAnsi="Times New Roman"/>
          <w:bCs/>
        </w:rPr>
        <w:t xml:space="preserve">podstatné </w:t>
      </w:r>
      <w:r w:rsidRPr="00307126">
        <w:rPr>
          <w:rFonts w:ascii="Times New Roman" w:hAnsi="Times New Roman"/>
          <w:bCs/>
        </w:rPr>
        <w:t>porušenie</w:t>
      </w:r>
      <w:r w:rsidR="00570628" w:rsidRPr="00307126">
        <w:rPr>
          <w:rFonts w:ascii="Times New Roman" w:hAnsi="Times New Roman"/>
          <w:bCs/>
        </w:rPr>
        <w:t xml:space="preserve"> Zmluvy o poskytnutí NFP a Prijímateľ je povinný vrátiť NFP alebo jeho časť v súlade s článkom 10 VZP</w:t>
      </w:r>
      <w:r w:rsidRPr="00307126">
        <w:rPr>
          <w:rFonts w:ascii="Times New Roman" w:hAnsi="Times New Roman"/>
          <w:bCs/>
        </w:rPr>
        <w:t>.</w:t>
      </w:r>
      <w:r w:rsidR="001D3E2E" w:rsidRPr="00307126">
        <w:rPr>
          <w:rFonts w:ascii="Times New Roman" w:hAnsi="Times New Roman"/>
          <w:bCs/>
        </w:rPr>
        <w:t xml:space="preserve"> Toto ustanovenie sa nevzťahuje na zriadenie záložného práva za účelom zabezpečenia a zaplatenia iných pohľadávok </w:t>
      </w:r>
      <w:r w:rsidR="001D3E2E" w:rsidRPr="00307126">
        <w:rPr>
          <w:rFonts w:ascii="Times New Roman" w:hAnsi="Times New Roman"/>
          <w:bCs/>
        </w:rPr>
        <w:lastRenderedPageBreak/>
        <w:t>Financujúcej banky, ak má táto s Poskytovateľom uzatvorenú Zmluvu o spolupráci a spoločnom postupe.</w:t>
      </w:r>
    </w:p>
    <w:p w14:paraId="4B0FCEA7" w14:textId="77777777" w:rsidR="00AC4F7B" w:rsidRPr="00307126" w:rsidRDefault="00AC4F7B" w:rsidP="00AA26FF">
      <w:pPr>
        <w:numPr>
          <w:ilvl w:val="3"/>
          <w:numId w:val="8"/>
        </w:numPr>
        <w:spacing w:before="120" w:after="0" w:line="264" w:lineRule="auto"/>
        <w:jc w:val="both"/>
        <w:rPr>
          <w:rFonts w:ascii="Times New Roman" w:hAnsi="Times New Roman"/>
          <w:bCs/>
        </w:rPr>
      </w:pPr>
      <w:r w:rsidRPr="00307126">
        <w:rPr>
          <w:rFonts w:ascii="Times New Roman" w:hAnsi="Times New Roman"/>
        </w:rPr>
        <w:t xml:space="preserve">Zmluvné strany sa dohodli, že: </w:t>
      </w:r>
    </w:p>
    <w:p w14:paraId="3877AF9D" w14:textId="77777777" w:rsidR="00AC4F7B" w:rsidRPr="00307126" w:rsidRDefault="00AA26FF" w:rsidP="00AA26FF">
      <w:pPr>
        <w:spacing w:before="120" w:after="0" w:line="264" w:lineRule="auto"/>
        <w:ind w:left="3240" w:hanging="408"/>
        <w:jc w:val="both"/>
        <w:rPr>
          <w:rFonts w:ascii="Times New Roman" w:hAnsi="Times New Roman"/>
        </w:rPr>
      </w:pPr>
      <w:r w:rsidRPr="00307126">
        <w:rPr>
          <w:rFonts w:ascii="Times New Roman" w:hAnsi="Times New Roman"/>
        </w:rPr>
        <w:t xml:space="preserve">1. </w:t>
      </w:r>
      <w:r w:rsidRPr="00307126">
        <w:rPr>
          <w:rFonts w:ascii="Times New Roman" w:hAnsi="Times New Roman"/>
        </w:rPr>
        <w:tab/>
      </w:r>
      <w:r w:rsidR="00AC4F7B" w:rsidRPr="00307126">
        <w:rPr>
          <w:rFonts w:ascii="Times New Roman" w:hAnsi="Times New Roman"/>
        </w:rPr>
        <w:t xml:space="preserve">porušenie </w:t>
      </w:r>
      <w:r w:rsidR="0095552D" w:rsidRPr="00307126">
        <w:rPr>
          <w:rFonts w:ascii="Times New Roman" w:hAnsi="Times New Roman"/>
        </w:rPr>
        <w:t xml:space="preserve">Zmluvy </w:t>
      </w:r>
      <w:r w:rsidR="00AC4F7B" w:rsidRPr="00307126">
        <w:rPr>
          <w:rFonts w:ascii="Times New Roman" w:hAnsi="Times New Roman"/>
        </w:rPr>
        <w:t>o úvere zo strany Prijímateľa, alebo</w:t>
      </w:r>
    </w:p>
    <w:p w14:paraId="6298F6CB" w14:textId="77777777" w:rsidR="00AC4F7B" w:rsidRPr="00307126"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307126">
        <w:rPr>
          <w:rFonts w:ascii="Times New Roman" w:hAnsi="Times New Roman"/>
        </w:rPr>
        <w:t>odstúpenie Financujúcej banky od Zmluvy o úvere, alebo</w:t>
      </w:r>
    </w:p>
    <w:p w14:paraId="2140C501" w14:textId="77777777" w:rsidR="00AC4F7B" w:rsidRPr="00307126" w:rsidRDefault="00AC4F7B" w:rsidP="00744B99">
      <w:pPr>
        <w:numPr>
          <w:ilvl w:val="0"/>
          <w:numId w:val="15"/>
        </w:numPr>
        <w:tabs>
          <w:tab w:val="clear" w:pos="1068"/>
          <w:tab w:val="num" w:pos="3192"/>
        </w:tabs>
        <w:spacing w:before="120" w:after="0" w:line="264" w:lineRule="auto"/>
        <w:ind w:left="3192"/>
        <w:jc w:val="both"/>
        <w:rPr>
          <w:rFonts w:ascii="Times New Roman" w:hAnsi="Times New Roman"/>
        </w:rPr>
      </w:pPr>
      <w:r w:rsidRPr="00307126">
        <w:rPr>
          <w:rFonts w:ascii="Times New Roman" w:hAnsi="Times New Roman"/>
        </w:rPr>
        <w:t xml:space="preserve">vyhlásenie predčasnej splatnosti </w:t>
      </w:r>
      <w:r w:rsidR="0095552D" w:rsidRPr="00307126">
        <w:rPr>
          <w:rFonts w:ascii="Times New Roman" w:hAnsi="Times New Roman"/>
        </w:rPr>
        <w:t xml:space="preserve">pohľadávky Financujúcej banky zo </w:t>
      </w:r>
      <w:r w:rsidRPr="00307126">
        <w:rPr>
          <w:rFonts w:ascii="Times New Roman" w:hAnsi="Times New Roman"/>
        </w:rPr>
        <w:t xml:space="preserve">Zmluvy o úvere,  </w:t>
      </w:r>
    </w:p>
    <w:p w14:paraId="4CD2897C" w14:textId="77777777" w:rsidR="00AC4F7B" w:rsidRPr="00307126" w:rsidRDefault="00AC4F7B" w:rsidP="00AC4F7B">
      <w:pPr>
        <w:spacing w:before="120" w:after="0" w:line="264" w:lineRule="auto"/>
        <w:ind w:left="2124" w:firstLine="708"/>
        <w:jc w:val="both"/>
        <w:rPr>
          <w:rFonts w:ascii="Times New Roman" w:hAnsi="Times New Roman"/>
        </w:rPr>
      </w:pPr>
      <w:r w:rsidRPr="00307126">
        <w:rPr>
          <w:rFonts w:ascii="Times New Roman" w:hAnsi="Times New Roman"/>
        </w:rPr>
        <w:t>ktoré:</w:t>
      </w:r>
    </w:p>
    <w:p w14:paraId="43F136E2" w14:textId="77777777" w:rsidR="00AC4F7B" w:rsidRPr="00307126" w:rsidRDefault="00AC4F7B" w:rsidP="00C87FFC">
      <w:pPr>
        <w:numPr>
          <w:ilvl w:val="0"/>
          <w:numId w:val="16"/>
        </w:numPr>
        <w:tabs>
          <w:tab w:val="clear" w:pos="1428"/>
          <w:tab w:val="num" w:pos="3552"/>
        </w:tabs>
        <w:spacing w:before="120" w:after="0" w:line="264" w:lineRule="auto"/>
        <w:ind w:left="3552"/>
        <w:jc w:val="both"/>
        <w:rPr>
          <w:rFonts w:ascii="Times New Roman" w:hAnsi="Times New Roman"/>
        </w:rPr>
      </w:pPr>
      <w:r w:rsidRPr="00307126">
        <w:rPr>
          <w:rFonts w:ascii="Times New Roman" w:hAnsi="Times New Roman"/>
        </w:rPr>
        <w:t xml:space="preserve">má alebo môže mať za následok speňaženie </w:t>
      </w:r>
      <w:r w:rsidR="0095552D" w:rsidRPr="00307126">
        <w:rPr>
          <w:rFonts w:ascii="Times New Roman" w:hAnsi="Times New Roman"/>
        </w:rPr>
        <w:t xml:space="preserve">spoločného </w:t>
      </w:r>
      <w:r w:rsidRPr="00307126">
        <w:rPr>
          <w:rFonts w:ascii="Times New Roman" w:hAnsi="Times New Roman"/>
        </w:rPr>
        <w:t xml:space="preserve">zálohu </w:t>
      </w:r>
      <w:r w:rsidR="0095552D" w:rsidRPr="00307126">
        <w:rPr>
          <w:rFonts w:ascii="Times New Roman" w:hAnsi="Times New Roman"/>
        </w:rPr>
        <w:t>Poskytovateľa a Financujúcej banky</w:t>
      </w:r>
      <w:r w:rsidRPr="00307126">
        <w:rPr>
          <w:rFonts w:ascii="Times New Roman" w:hAnsi="Times New Roman"/>
        </w:rPr>
        <w:t xml:space="preserve"> v rámci výkonu záložného práva alebo </w:t>
      </w:r>
    </w:p>
    <w:p w14:paraId="17D357F7" w14:textId="77777777" w:rsidR="00AC4F7B" w:rsidRPr="00307126" w:rsidRDefault="00AC4F7B" w:rsidP="00C87FFC">
      <w:pPr>
        <w:numPr>
          <w:ilvl w:val="0"/>
          <w:numId w:val="16"/>
        </w:numPr>
        <w:tabs>
          <w:tab w:val="clear" w:pos="1428"/>
          <w:tab w:val="num" w:pos="3552"/>
        </w:tabs>
        <w:spacing w:before="120" w:after="0" w:line="264" w:lineRule="auto"/>
        <w:ind w:left="3552"/>
        <w:jc w:val="both"/>
        <w:rPr>
          <w:rFonts w:ascii="Times New Roman" w:hAnsi="Times New Roman"/>
        </w:rPr>
      </w:pPr>
      <w:r w:rsidRPr="00307126">
        <w:rPr>
          <w:rFonts w:ascii="Times New Roman" w:hAnsi="Times New Roman"/>
        </w:rPr>
        <w:t xml:space="preserve">spôsobí neschopnosť Prijímateľa preukázať zdroje financovania </w:t>
      </w:r>
      <w:r w:rsidR="0095552D" w:rsidRPr="00307126">
        <w:rPr>
          <w:rFonts w:ascii="Times New Roman" w:hAnsi="Times New Roman"/>
        </w:rPr>
        <w:t xml:space="preserve">aspoň časti </w:t>
      </w:r>
      <w:r w:rsidRPr="00307126">
        <w:rPr>
          <w:rFonts w:ascii="Times New Roman" w:hAnsi="Times New Roman"/>
        </w:rPr>
        <w:t xml:space="preserve">Oprávnených výdavkov podľa schválenej intenzity pomoci </w:t>
      </w:r>
      <w:r w:rsidR="0095552D" w:rsidRPr="00307126">
        <w:rPr>
          <w:rFonts w:ascii="Times New Roman" w:hAnsi="Times New Roman"/>
        </w:rPr>
        <w:t>a/</w:t>
      </w:r>
      <w:r w:rsidRPr="00307126">
        <w:rPr>
          <w:rFonts w:ascii="Times New Roman" w:hAnsi="Times New Roman"/>
        </w:rPr>
        <w:t xml:space="preserve">alebo </w:t>
      </w:r>
      <w:r w:rsidR="0095552D" w:rsidRPr="00307126">
        <w:rPr>
          <w:rFonts w:ascii="Times New Roman" w:hAnsi="Times New Roman"/>
        </w:rPr>
        <w:t xml:space="preserve">sumy všetkých </w:t>
      </w:r>
      <w:r w:rsidRPr="00307126">
        <w:rPr>
          <w:rFonts w:ascii="Times New Roman" w:hAnsi="Times New Roman"/>
        </w:rPr>
        <w:t xml:space="preserve">Neoprávnených výdavkov </w:t>
      </w:r>
      <w:r w:rsidR="0095552D" w:rsidRPr="00307126">
        <w:rPr>
          <w:rFonts w:ascii="Times New Roman" w:hAnsi="Times New Roman"/>
        </w:rPr>
        <w:t>v zmysle Zmluvy o poskytnutí NFP</w:t>
      </w:r>
      <w:r w:rsidRPr="00307126">
        <w:rPr>
          <w:rFonts w:ascii="Times New Roman" w:hAnsi="Times New Roman"/>
        </w:rPr>
        <w:t xml:space="preserve"> na základe výzvy Poskytovateľa, </w:t>
      </w:r>
    </w:p>
    <w:p w14:paraId="21E26CBC" w14:textId="77777777" w:rsidR="00AC4F7B" w:rsidRPr="00307126" w:rsidRDefault="00AC4F7B" w:rsidP="00AC4F7B">
      <w:pPr>
        <w:spacing w:before="120" w:after="0" w:line="264" w:lineRule="auto"/>
        <w:ind w:left="2832"/>
        <w:jc w:val="both"/>
        <w:rPr>
          <w:rFonts w:ascii="Times New Roman" w:hAnsi="Times New Roman"/>
        </w:rPr>
      </w:pPr>
      <w:r w:rsidRPr="00307126">
        <w:rPr>
          <w:rFonts w:ascii="Times New Roman" w:hAnsi="Times New Roman"/>
        </w:rPr>
        <w:t>predstavuje zároveň nesplnenie podmienok pre Riadnu Realizáciu aktivít Projektu smerujúcu k dosiahnutiu cieľa Projektu definovaného v článku 2.2 zmluvy, v dôsledku čoho je zároveň aj podstatným porušením Zmluvy o poskytnutí NFP</w:t>
      </w:r>
      <w:r w:rsidR="00570628" w:rsidRPr="00307126">
        <w:rPr>
          <w:rFonts w:ascii="Times New Roman" w:hAnsi="Times New Roman"/>
          <w:bCs/>
        </w:rPr>
        <w:t xml:space="preserve"> a Prijímateľ je povinný vrátiť NFP alebo jeho časť v súlade s článkom 10 VZP</w:t>
      </w:r>
      <w:r w:rsidRPr="00307126">
        <w:rPr>
          <w:rFonts w:ascii="Times New Roman" w:hAnsi="Times New Roman"/>
        </w:rPr>
        <w:t xml:space="preserve">. </w:t>
      </w:r>
    </w:p>
    <w:p w14:paraId="06721F26" w14:textId="77777777" w:rsidR="0095552D" w:rsidRPr="00307126" w:rsidRDefault="0095552D" w:rsidP="005C0175">
      <w:pPr>
        <w:numPr>
          <w:ilvl w:val="3"/>
          <w:numId w:val="8"/>
        </w:numPr>
        <w:spacing w:before="120" w:after="0" w:line="264" w:lineRule="auto"/>
        <w:jc w:val="both"/>
        <w:rPr>
          <w:rFonts w:ascii="Times New Roman" w:hAnsi="Times New Roman"/>
          <w:bCs/>
        </w:rPr>
      </w:pPr>
      <w:r w:rsidRPr="00307126">
        <w:rPr>
          <w:rFonts w:ascii="Times New Roman" w:hAnsi="Times New Roman"/>
          <w:bCs/>
        </w:rPr>
        <w:t>Číselné označenie účtu uvedeného v Zmluve o úvere alebo na inom doklade vystavenom Financujúcou bankou, na ktorý má byť vyplatený NFP, musí byť totožné s číselným označením účtu uvedeného v</w:t>
      </w:r>
      <w:r w:rsidR="005C0175" w:rsidRPr="00307126">
        <w:rPr>
          <w:rFonts w:ascii="Times New Roman" w:hAnsi="Times New Roman"/>
          <w:bCs/>
        </w:rPr>
        <w:t xml:space="preserve"> Prílohe č. 2 Predmet podpory </w:t>
      </w:r>
      <w:r w:rsidRPr="00307126">
        <w:rPr>
          <w:rFonts w:ascii="Times New Roman" w:hAnsi="Times New Roman"/>
          <w:bCs/>
        </w:rPr>
        <w:t>Zmluv</w:t>
      </w:r>
      <w:r w:rsidR="005C0175" w:rsidRPr="00307126">
        <w:rPr>
          <w:rFonts w:ascii="Times New Roman" w:hAnsi="Times New Roman"/>
          <w:bCs/>
        </w:rPr>
        <w:t>y</w:t>
      </w:r>
      <w:r w:rsidRPr="00307126">
        <w:rPr>
          <w:rFonts w:ascii="Times New Roman" w:hAnsi="Times New Roman"/>
          <w:bCs/>
        </w:rPr>
        <w:t xml:space="preserve"> o poskytnutí NFP a v Žiadosti o platbu zo strany Prijímateľa. Bez predchádzajúceho písomného súhlasu Financujúcej banky nemôže dôjsť k zmene číselného označenia tohto účtu.</w:t>
      </w:r>
    </w:p>
    <w:p w14:paraId="6321A6C8" w14:textId="77777777" w:rsidR="00AC4F7B" w:rsidRPr="00307126" w:rsidRDefault="00AC4F7B" w:rsidP="00AC4F7B">
      <w:pPr>
        <w:numPr>
          <w:ilvl w:val="3"/>
          <w:numId w:val="8"/>
        </w:numPr>
        <w:spacing w:before="120" w:after="0" w:line="264" w:lineRule="auto"/>
        <w:jc w:val="both"/>
        <w:rPr>
          <w:rFonts w:ascii="Times New Roman" w:hAnsi="Times New Roman"/>
          <w:bCs/>
        </w:rPr>
      </w:pPr>
      <w:r w:rsidRPr="00307126">
        <w:rPr>
          <w:rFonts w:ascii="Times New Roman" w:hAnsi="Times New Roman"/>
          <w:bCs/>
        </w:rPr>
        <w:t>Prijímateľ týmto udeľuje Poskytovateľovi súhlas s poskytnutím akýchkoľvek údajov a informácii týkajúcich sa Zmluvy o poskytnutí NFP alebo iných zmlúv uzavretých medzi Prijímateľom a Poskytovateľom v nadväznosti na Zmluvu o poskytnutí NFP, vrátane osobných údajov požívajúcich ochranu podľa osobitných predpisov, Financujúcej banke.</w:t>
      </w:r>
    </w:p>
    <w:p w14:paraId="1D08266B" w14:textId="77777777" w:rsidR="00AC4F7B" w:rsidRPr="00307126" w:rsidRDefault="00AC4F7B" w:rsidP="00AC4F7B">
      <w:pPr>
        <w:numPr>
          <w:ilvl w:val="3"/>
          <w:numId w:val="8"/>
        </w:numPr>
        <w:spacing w:before="120" w:after="0" w:line="264" w:lineRule="auto"/>
        <w:jc w:val="both"/>
        <w:rPr>
          <w:rFonts w:ascii="Times New Roman" w:hAnsi="Times New Roman"/>
          <w:bCs/>
        </w:rPr>
      </w:pPr>
      <w:r w:rsidRPr="00307126">
        <w:rPr>
          <w:rFonts w:ascii="Times New Roman" w:hAnsi="Times New Roman"/>
          <w:bCs/>
        </w:rPr>
        <w:t xml:space="preserve">V prípade, ak Financujúca banka obdrží výťažok z predaja zálohu, bude sa s výťažkom nakladať spôsobom stanoveným v §34 zákona o príspevku z EŠIF. </w:t>
      </w:r>
    </w:p>
    <w:p w14:paraId="5CB68F97" w14:textId="77777777" w:rsidR="00AC4F7B" w:rsidRPr="00307126" w:rsidRDefault="002E3AF9" w:rsidP="002E3AF9">
      <w:pPr>
        <w:spacing w:before="120" w:after="0" w:line="264" w:lineRule="auto"/>
        <w:ind w:left="1440" w:hanging="360"/>
        <w:jc w:val="both"/>
        <w:rPr>
          <w:rFonts w:ascii="Times New Roman" w:hAnsi="Times New Roman"/>
          <w:bCs/>
        </w:rPr>
      </w:pPr>
      <w:r w:rsidRPr="00307126">
        <w:rPr>
          <w:rFonts w:ascii="Times New Roman" w:hAnsi="Times New Roman"/>
          <w:bCs/>
        </w:rPr>
        <w:t xml:space="preserve">ch) </w:t>
      </w:r>
      <w:r w:rsidR="00AC4F7B" w:rsidRPr="00307126">
        <w:rPr>
          <w:rFonts w:ascii="Times New Roman" w:hAnsi="Times New Roman"/>
          <w:bCs/>
        </w:rPr>
        <w:t>Podrobnejšie pravidlá týkajúce sa zriadenia, vzniku a výkonu záložného práva budú dohodnuté v písomnej zmluve o zriadení záložného práva alebo v prípade iného druhu zabezpečenia v písomnej forme, v nadväznosti na Zmluvu o poskytnutí NFP.</w:t>
      </w:r>
    </w:p>
    <w:p w14:paraId="62AF80F3" w14:textId="77777777" w:rsidR="00AC4F7B" w:rsidRPr="00307126" w:rsidRDefault="00AC4F7B" w:rsidP="002E7783">
      <w:pPr>
        <w:numPr>
          <w:ilvl w:val="0"/>
          <w:numId w:val="39"/>
        </w:numPr>
        <w:spacing w:before="120" w:after="0" w:line="264" w:lineRule="auto"/>
        <w:jc w:val="both"/>
        <w:rPr>
          <w:rFonts w:ascii="Times New Roman" w:hAnsi="Times New Roman"/>
        </w:rPr>
      </w:pPr>
      <w:commentRangeStart w:id="118"/>
      <w:r w:rsidRPr="00307126">
        <w:rPr>
          <w:rFonts w:ascii="Times New Roman" w:hAnsi="Times New Roman"/>
        </w:rPr>
        <w:t xml:space="preserve">Prijímateľ je povinný, s výnimkou  majetku, ktorého povaha to nedovoľuje (napr. software, licencie na predmety priemyselného vlastníctva, patenty, ochranné známky </w:t>
      </w:r>
      <w:r w:rsidRPr="00307126">
        <w:rPr>
          <w:rFonts w:ascii="Times New Roman" w:hAnsi="Times New Roman"/>
        </w:rPr>
        <w:lastRenderedPageBreak/>
        <w:t>a podobne) a pozemkov, ak ich nie je možné poistiť</w:t>
      </w:r>
      <w:commentRangeEnd w:id="118"/>
      <w:r w:rsidR="00F2106D" w:rsidRPr="00773D77">
        <w:rPr>
          <w:rStyle w:val="Odkaznakomentr"/>
          <w:rFonts w:ascii="Times New Roman" w:hAnsi="Times New Roman"/>
          <w:sz w:val="22"/>
          <w:lang w:val="x-none"/>
        </w:rPr>
        <w:commentReference w:id="118"/>
      </w:r>
      <w:r w:rsidR="002E7783" w:rsidRPr="00307126">
        <w:rPr>
          <w:rFonts w:ascii="Times New Roman" w:hAnsi="Times New Roman"/>
        </w:rPr>
        <w:t xml:space="preserve"> a </w:t>
      </w:r>
      <w:r w:rsidR="002E7783" w:rsidRPr="00307126">
        <w:rPr>
          <w:rFonts w:ascii="Times New Roman" w:eastAsia="Times New Roman" w:hAnsi="Times New Roman"/>
          <w:bCs/>
          <w:lang w:eastAsia="sk-SK"/>
        </w:rPr>
        <w:t>ak z Výzvy alebo z Právnych dokumentov Poskytovateľa nevyplýva, že sa poistenie nevyžaduje</w:t>
      </w:r>
      <w:r w:rsidRPr="00307126">
        <w:rPr>
          <w:rFonts w:ascii="Times New Roman" w:hAnsi="Times New Roman"/>
        </w:rPr>
        <w:t>:</w:t>
      </w:r>
    </w:p>
    <w:p w14:paraId="01F2D61A"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 xml:space="preserve">riadne poistiť </w:t>
      </w:r>
      <w:r w:rsidRPr="00307126">
        <w:rPr>
          <w:rFonts w:ascii="Times New Roman" w:eastAsia="Times New Roman" w:hAnsi="Times New Roman"/>
          <w:bCs/>
          <w:lang w:eastAsia="sk-SK"/>
        </w:rPr>
        <w:t>Majetok nadobudnutý z NFP</w:t>
      </w:r>
      <w:r w:rsidRPr="00307126">
        <w:rPr>
          <w:rFonts w:ascii="Times New Roman" w:hAnsi="Times New Roman"/>
          <w:bCs/>
        </w:rPr>
        <w:t xml:space="preserve">, </w:t>
      </w:r>
    </w:p>
    <w:p w14:paraId="5C0C6588"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riadne poistiť majetok, ktorý je zálohom zabezpečujúcim záväzky Prijímateľa podľa Zmluvy o poskytnutí NFP, ak je tento odlišný od majetku podľa písm</w:t>
      </w:r>
      <w:r w:rsidR="001D3560" w:rsidRPr="00307126">
        <w:rPr>
          <w:rFonts w:ascii="Times New Roman" w:hAnsi="Times New Roman"/>
          <w:bCs/>
        </w:rPr>
        <w:t>ena</w:t>
      </w:r>
      <w:r w:rsidRPr="00307126">
        <w:rPr>
          <w:rFonts w:ascii="Times New Roman" w:hAnsi="Times New Roman"/>
          <w:bCs/>
        </w:rPr>
        <w:t xml:space="preserve"> a) tohto odseku, pričom tento záväzok bude obsahom zmluvy o zriadení záložného práva,</w:t>
      </w:r>
    </w:p>
    <w:p w14:paraId="629FF430" w14:textId="77777777" w:rsidR="00AC4F7B" w:rsidRPr="00307126" w:rsidRDefault="00AC4F7B" w:rsidP="00C87FFC">
      <w:pPr>
        <w:numPr>
          <w:ilvl w:val="0"/>
          <w:numId w:val="14"/>
        </w:numPr>
        <w:tabs>
          <w:tab w:val="clear" w:pos="720"/>
          <w:tab w:val="num" w:pos="1134"/>
        </w:tabs>
        <w:spacing w:before="120" w:after="0" w:line="264" w:lineRule="auto"/>
        <w:ind w:left="1135" w:hanging="284"/>
        <w:jc w:val="both"/>
        <w:rPr>
          <w:rFonts w:ascii="Times New Roman" w:hAnsi="Times New Roman"/>
          <w:bCs/>
        </w:rPr>
      </w:pPr>
      <w:r w:rsidRPr="00307126">
        <w:rPr>
          <w:rFonts w:ascii="Times New Roman" w:hAnsi="Times New Roman"/>
          <w:bCs/>
        </w:rPr>
        <w:t>zabezpečiť, aby bol riadne poistený majetok vo vlastníctve tretej osoby / tretích osôb, ak je zálohom zabezpečujúcim pohľadávku Poskytovateľa podľa Zmluvy o poskytnutí NFP.</w:t>
      </w:r>
    </w:p>
    <w:p w14:paraId="2D67C7DB" w14:textId="77777777" w:rsidR="00AC4F7B" w:rsidRPr="00307126" w:rsidRDefault="00AC4F7B" w:rsidP="00AC4F7B">
      <w:pPr>
        <w:spacing w:before="120" w:line="264" w:lineRule="auto"/>
        <w:ind w:left="360"/>
        <w:jc w:val="both"/>
        <w:rPr>
          <w:rFonts w:ascii="Times New Roman" w:hAnsi="Times New Roman"/>
          <w:bCs/>
        </w:rPr>
      </w:pPr>
      <w:r w:rsidRPr="00307126">
        <w:rPr>
          <w:rFonts w:ascii="Times New Roman" w:hAnsi="Times New Roman"/>
          <w:bCs/>
        </w:rPr>
        <w:t xml:space="preserve">Pre všetky vyššie uvedené situácie a) až c) tohto odseku platia tieto pravidlá: </w:t>
      </w:r>
    </w:p>
    <w:p w14:paraId="016ADE0D" w14:textId="77777777" w:rsidR="00AC4F7B" w:rsidRPr="00307126" w:rsidRDefault="00AC4F7B" w:rsidP="00092E61">
      <w:pPr>
        <w:numPr>
          <w:ilvl w:val="1"/>
          <w:numId w:val="14"/>
        </w:numPr>
        <w:spacing w:before="120" w:after="0" w:line="264" w:lineRule="auto"/>
        <w:jc w:val="both"/>
        <w:rPr>
          <w:rFonts w:ascii="Times New Roman" w:hAnsi="Times New Roman"/>
          <w:lang w:eastAsia="sk-SK"/>
        </w:rPr>
      </w:pPr>
      <w:r w:rsidRPr="00307126">
        <w:rPr>
          <w:rFonts w:ascii="Times New Roman" w:hAnsi="Times New Roman"/>
          <w:bCs/>
          <w:lang w:eastAsia="sk-SK"/>
        </w:rPr>
        <w:t xml:space="preserve">Poistná </w:t>
      </w:r>
      <w:r w:rsidRPr="00307126">
        <w:rPr>
          <w:rFonts w:ascii="Times New Roman" w:hAnsi="Times New Roman"/>
          <w:lang w:eastAsia="sk-SK"/>
        </w:rPr>
        <w:t xml:space="preserve">suma musí </w:t>
      </w:r>
      <w:r w:rsidR="001E40F6" w:rsidRPr="00307126">
        <w:rPr>
          <w:rFonts w:ascii="Times New Roman" w:hAnsi="Times New Roman"/>
          <w:lang w:eastAsia="sk-SK"/>
        </w:rPr>
        <w:t>byť najmenej vo výške obstarávacej ceny/ceny zhodnotenia hmotného Majetku nadobudnutého z NFP</w:t>
      </w:r>
      <w:r w:rsidRPr="00307126">
        <w:rPr>
          <w:rFonts w:ascii="Times New Roman" w:hAnsi="Times New Roman"/>
          <w:lang w:eastAsia="sk-SK"/>
        </w:rPr>
        <w:t>,</w:t>
      </w:r>
    </w:p>
    <w:p w14:paraId="7BD542C1"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 xml:space="preserve">Poistenie sa musí vzťahovať minimálne pre prípad poškodenia, zničenia, odcudzenia alebo straty; </w:t>
      </w:r>
      <w:r w:rsidRPr="00307126">
        <w:rPr>
          <w:rFonts w:ascii="Times New Roman" w:hAnsi="Times New Roman"/>
          <w:bCs/>
          <w:lang w:eastAsia="sk-SK"/>
        </w:rPr>
        <w:t>Poskytovateľ je oprávnený preskúmať poistenie majetku a súčasne určiť ďalšie podmienky takéhoto poistenia, ktoré zahŕňajú aj rozšírenie typu poistných rizík, pre ktoré sa poistenie vyžaduje,</w:t>
      </w:r>
    </w:p>
    <w:p w14:paraId="3F6EE27F"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 xml:space="preserve">Poistenie musí trvať počas </w:t>
      </w:r>
      <w:r w:rsidR="00AA2FB0" w:rsidRPr="00307126">
        <w:rPr>
          <w:rFonts w:ascii="Times New Roman" w:hAnsi="Times New Roman"/>
          <w:lang w:eastAsia="sk-SK"/>
        </w:rPr>
        <w:t>R</w:t>
      </w:r>
      <w:r w:rsidRPr="00307126">
        <w:rPr>
          <w:rFonts w:ascii="Times New Roman" w:hAnsi="Times New Roman"/>
          <w:lang w:eastAsia="sk-SK"/>
        </w:rPr>
        <w:t xml:space="preserve">ealizácie </w:t>
      </w:r>
      <w:r w:rsidR="00AA2FB0" w:rsidRPr="00307126">
        <w:rPr>
          <w:rFonts w:ascii="Times New Roman" w:hAnsi="Times New Roman"/>
          <w:lang w:eastAsia="sk-SK"/>
        </w:rPr>
        <w:t>P</w:t>
      </w:r>
      <w:r w:rsidRPr="00307126">
        <w:rPr>
          <w:rFonts w:ascii="Times New Roman" w:hAnsi="Times New Roman"/>
          <w:lang w:eastAsia="sk-SK"/>
        </w:rPr>
        <w:t xml:space="preserve">rojektu a počas Udržateľnosti </w:t>
      </w:r>
      <w:r w:rsidR="00AA2FB0" w:rsidRPr="00307126">
        <w:rPr>
          <w:rFonts w:ascii="Times New Roman" w:hAnsi="Times New Roman"/>
          <w:lang w:eastAsia="sk-SK"/>
        </w:rPr>
        <w:t>P</w:t>
      </w:r>
      <w:r w:rsidRPr="00307126">
        <w:rPr>
          <w:rFonts w:ascii="Times New Roman" w:hAnsi="Times New Roman"/>
          <w:lang w:eastAsia="sk-SK"/>
        </w:rPr>
        <w:t xml:space="preserve">rojektu, </w:t>
      </w:r>
    </w:p>
    <w:p w14:paraId="1BF3F53C"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bCs/>
          <w:lang w:eastAsia="sk-SK"/>
        </w:rPr>
        <w:t xml:space="preserve">Prijímateľ je povinný </w:t>
      </w:r>
      <w:r w:rsidRPr="00307126">
        <w:rPr>
          <w:rFonts w:ascii="Times New Roman" w:hAnsi="Times New Roman"/>
          <w:lang w:eastAsia="sk-SK"/>
        </w:rPr>
        <w:t xml:space="preserve">udržiavať uzavretú a účinnú poistnú zmluvu, plniť svoje záväzky z nej vyplývajúce a dodržiavať podmienky v nej uvedené, najmä je povinný platiť poistné riadne a včas počas celej doby </w:t>
      </w:r>
      <w:r w:rsidR="002E7783" w:rsidRPr="00307126">
        <w:rPr>
          <w:rFonts w:ascii="Times New Roman" w:hAnsi="Times New Roman"/>
          <w:lang w:eastAsia="sk-SK"/>
        </w:rPr>
        <w:t>trvania poistenia</w:t>
      </w:r>
      <w:r w:rsidRPr="00307126">
        <w:rPr>
          <w:rFonts w:ascii="Times New Roman" w:hAnsi="Times New Roman"/>
          <w:lang w:eastAsia="sk-SK"/>
        </w:rPr>
        <w:t xml:space="preserve">. Ak </w:t>
      </w:r>
      <w:r w:rsidR="002B2F9B" w:rsidRPr="00307126">
        <w:rPr>
          <w:rFonts w:ascii="Times New Roman" w:hAnsi="Times New Roman"/>
          <w:lang w:eastAsia="sk-SK"/>
        </w:rPr>
        <w:t>v rámci doby Realizácie Projektu a počas Udržateľnosti Projektu dôjde</w:t>
      </w:r>
      <w:r w:rsidRPr="00307126">
        <w:rPr>
          <w:rFonts w:ascii="Times New Roman" w:hAnsi="Times New Roman"/>
          <w:lang w:eastAsia="sk-SK"/>
        </w:rPr>
        <w:t xml:space="preserve"> k zániku poistnej zmluvy, je Prijímateľ povinný uzavrieť novú poistnú zmluvu za podmienok určených Poskytovateľom tak, aby sa poistná ochrana majetku nezmenšila a aby nová poistná zmluva spĺňala všetky náležitosti poistnej zmluvy uvedené v tomto bode,</w:t>
      </w:r>
      <w:r w:rsidRPr="00307126">
        <w:rPr>
          <w:rFonts w:ascii="Times New Roman" w:hAnsi="Times New Roman"/>
          <w:bCs/>
          <w:lang w:eastAsia="sk-SK"/>
        </w:rPr>
        <w:t xml:space="preserve"> </w:t>
      </w:r>
    </w:p>
    <w:p w14:paraId="7913C321"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bCs/>
          <w:lang w:eastAsia="sk-SK"/>
        </w:rPr>
        <w:t xml:space="preserve">Prijímateľ je povinný Bezodkladne oznámiť Poskytovateľovi vznik poistnej udalosti, rozsah dôsledkov poistnej udalosti na Projekt, jeho schopnosť úspešne Ukončiť realizáciu hlavných aktivít Projektu alebo splniť podmienky Udržateľnosti Projektu a súčasne vyjadriť rozsah súčinnosti, ktorú od Poskytovateľa požaduje, ak je možné následky poistenej udalosti prekonať, najmä vo vzťahu k využitiu poistného plnenia, ktoré je vinkulované v prospech Poskytovateľa, </w:t>
      </w:r>
    </w:p>
    <w:p w14:paraId="0631BC02" w14:textId="77777777" w:rsidR="00AC4F7B" w:rsidRPr="00307126" w:rsidRDefault="00AC4F7B" w:rsidP="00092E61">
      <w:pPr>
        <w:numPr>
          <w:ilvl w:val="1"/>
          <w:numId w:val="14"/>
        </w:numPr>
        <w:spacing w:before="120" w:after="0" w:line="264" w:lineRule="auto"/>
        <w:jc w:val="both"/>
        <w:rPr>
          <w:rFonts w:ascii="Times New Roman" w:hAnsi="Times New Roman"/>
          <w:bCs/>
          <w:lang w:eastAsia="sk-SK"/>
        </w:rPr>
      </w:pPr>
      <w:r w:rsidRPr="00307126">
        <w:rPr>
          <w:rFonts w:ascii="Times New Roman" w:hAnsi="Times New Roman"/>
          <w:lang w:eastAsia="sk-SK"/>
        </w:rPr>
        <w:t>V prípade, ak je zálohom majetok tretej osoby, Prijímateľ je povinný zabezpečiť, aby tretia osoba dodržiavala všetky povinnosti uložené Prijímateľovi v </w:t>
      </w:r>
      <w:r w:rsidR="002B2F9B" w:rsidRPr="00307126">
        <w:rPr>
          <w:rFonts w:ascii="Times New Roman" w:hAnsi="Times New Roman"/>
          <w:lang w:eastAsia="sk-SK"/>
        </w:rPr>
        <w:t>ods</w:t>
      </w:r>
      <w:r w:rsidR="00CE5784" w:rsidRPr="00307126">
        <w:rPr>
          <w:rFonts w:ascii="Times New Roman" w:hAnsi="Times New Roman"/>
          <w:lang w:eastAsia="sk-SK"/>
        </w:rPr>
        <w:t>ek</w:t>
      </w:r>
      <w:r w:rsidR="002B2F9B" w:rsidRPr="00307126">
        <w:rPr>
          <w:rFonts w:ascii="Times New Roman" w:hAnsi="Times New Roman"/>
          <w:lang w:eastAsia="sk-SK"/>
        </w:rPr>
        <w:t xml:space="preserve"> 2, bod </w:t>
      </w:r>
      <w:r w:rsidRPr="00307126">
        <w:rPr>
          <w:rFonts w:ascii="Times New Roman" w:hAnsi="Times New Roman"/>
          <w:lang w:eastAsia="sk-SK"/>
        </w:rPr>
        <w:t xml:space="preserve">(i) až (v) tohto článku </w:t>
      </w:r>
      <w:r w:rsidR="002E3AF9" w:rsidRPr="00307126">
        <w:rPr>
          <w:rFonts w:ascii="Times New Roman" w:hAnsi="Times New Roman"/>
          <w:lang w:eastAsia="sk-SK"/>
        </w:rPr>
        <w:t xml:space="preserve">13 </w:t>
      </w:r>
      <w:r w:rsidRPr="00307126">
        <w:rPr>
          <w:rFonts w:ascii="Times New Roman" w:hAnsi="Times New Roman"/>
          <w:lang w:eastAsia="sk-SK"/>
        </w:rPr>
        <w:t xml:space="preserve">VZP a Poskytovateľovi z toho vyplývajú rovnaké práva, ako by mal voči Prijímateľovi, ak by poisteným bol Prijímateľ. </w:t>
      </w:r>
    </w:p>
    <w:p w14:paraId="3D06454F" w14:textId="77777777" w:rsidR="00AC4F7B" w:rsidRPr="00307126" w:rsidRDefault="00255ADD" w:rsidP="00255ADD">
      <w:pPr>
        <w:numPr>
          <w:ilvl w:val="0"/>
          <w:numId w:val="39"/>
        </w:numPr>
        <w:spacing w:before="120" w:after="0" w:line="264" w:lineRule="auto"/>
        <w:jc w:val="both"/>
        <w:rPr>
          <w:rFonts w:ascii="Times New Roman" w:hAnsi="Times New Roman"/>
        </w:rPr>
      </w:pPr>
      <w:r w:rsidRPr="00307126">
        <w:rPr>
          <w:rFonts w:ascii="Times New Roman" w:hAnsi="Times New Roman"/>
        </w:rPr>
        <w:t>Prijímateľ, ktorý je záložcom, je povinný oznámiť poisťovateľovi najneskôr do výplaty poistného plnenia  z poistnej zmluvy v nadväznosti na odsek 2 tohto článku vznik záložného práva v zmysle §151mc ods</w:t>
      </w:r>
      <w:r w:rsidR="00CE5784" w:rsidRPr="00307126">
        <w:rPr>
          <w:rFonts w:ascii="Times New Roman" w:hAnsi="Times New Roman"/>
        </w:rPr>
        <w:t>ek</w:t>
      </w:r>
      <w:r w:rsidRPr="00307126">
        <w:rPr>
          <w:rFonts w:ascii="Times New Roman" w:hAnsi="Times New Roman"/>
        </w:rPr>
        <w:t xml:space="preserve"> 2 Občianskeho zákonníka. V prípade, ak Prijímateľ nie je vlastníkom zálohu alebo je spoluvlastníkom zálohu, Prijímateľ je povinný zabezpečiť, aby vlastník veci, ktorý je záložcom alebo aj ostatní spoluvlastníci veci, splnili oznamovaciu povinnosť podľa prvej vety tohto odseku. </w:t>
      </w:r>
    </w:p>
    <w:p w14:paraId="349DC476" w14:textId="77777777" w:rsidR="00810C61" w:rsidRPr="00307126" w:rsidRDefault="00810C61" w:rsidP="008B1DAE">
      <w:pPr>
        <w:numPr>
          <w:ilvl w:val="0"/>
          <w:numId w:val="39"/>
        </w:numPr>
        <w:spacing w:before="120" w:after="0" w:line="264" w:lineRule="auto"/>
        <w:jc w:val="both"/>
        <w:rPr>
          <w:rFonts w:ascii="Times New Roman" w:hAnsi="Times New Roman"/>
          <w:lang w:eastAsia="sk-SK"/>
        </w:rPr>
      </w:pPr>
      <w:commentRangeStart w:id="119"/>
      <w:r w:rsidRPr="00307126">
        <w:rPr>
          <w:rFonts w:ascii="Times New Roman" w:hAnsi="Times New Roman"/>
          <w:lang w:eastAsia="sk-SK"/>
        </w:rPr>
        <w:lastRenderedPageBreak/>
        <w:t>Porušenie povinností Prijímateľa uvedených v odsekoch 1 a 2 tohto článku sa považuje za podstatné porušenie Zmluvy o poskytnutí NFP a Prijímateľ je povinný vrátiť NFP alebo jeho časť v súlade s článkom 10 VZP.</w:t>
      </w:r>
      <w:commentRangeEnd w:id="119"/>
      <w:r w:rsidR="00F2106D" w:rsidRPr="00773D77">
        <w:rPr>
          <w:rStyle w:val="Odkaznakomentr"/>
          <w:rFonts w:ascii="Times New Roman" w:hAnsi="Times New Roman"/>
          <w:sz w:val="22"/>
          <w:lang w:val="x-none"/>
        </w:rPr>
        <w:commentReference w:id="119"/>
      </w:r>
    </w:p>
    <w:p w14:paraId="2386B7C3" w14:textId="77777777" w:rsidR="00AC4F7B" w:rsidRPr="00307126" w:rsidRDefault="00AC4F7B" w:rsidP="008B1DAE">
      <w:pPr>
        <w:numPr>
          <w:ilvl w:val="0"/>
          <w:numId w:val="39"/>
        </w:numPr>
        <w:spacing w:before="120" w:after="0" w:line="264" w:lineRule="auto"/>
        <w:jc w:val="both"/>
        <w:rPr>
          <w:rFonts w:ascii="Times New Roman" w:hAnsi="Times New Roman"/>
          <w:lang w:eastAsia="sk-SK"/>
        </w:rPr>
      </w:pPr>
      <w:r w:rsidRPr="00307126">
        <w:rPr>
          <w:rFonts w:ascii="Times New Roman" w:hAnsi="Times New Roman"/>
          <w:lang w:eastAsia="sk-SK"/>
        </w:rPr>
        <w:t xml:space="preserve">Ak Prijímateľ </w:t>
      </w:r>
      <w:r w:rsidR="0051589C" w:rsidRPr="00307126">
        <w:rPr>
          <w:rFonts w:ascii="Times New Roman" w:hAnsi="Times New Roman"/>
          <w:lang w:eastAsia="sk-SK"/>
        </w:rPr>
        <w:t>poruší svoje povinnosti zo Zmluvy o poskytnutí NFP tým, že</w:t>
      </w:r>
      <w:r w:rsidRPr="00307126">
        <w:rPr>
          <w:rFonts w:ascii="Times New Roman" w:hAnsi="Times New Roman"/>
          <w:lang w:eastAsia="sk-SK"/>
        </w:rPr>
        <w:t>:</w:t>
      </w:r>
    </w:p>
    <w:p w14:paraId="024485F7" w14:textId="77777777" w:rsidR="00F73A40" w:rsidRPr="00307126" w:rsidRDefault="00F73A40" w:rsidP="00C87FFC">
      <w:pPr>
        <w:pStyle w:val="Odsekzoznamu1"/>
        <w:numPr>
          <w:ilvl w:val="0"/>
          <w:numId w:val="32"/>
        </w:numPr>
        <w:spacing w:before="120" w:line="264" w:lineRule="auto"/>
        <w:ind w:left="1417" w:hanging="425"/>
        <w:jc w:val="both"/>
        <w:rPr>
          <w:sz w:val="22"/>
          <w:szCs w:val="22"/>
        </w:rPr>
      </w:pPr>
      <w:r w:rsidRPr="00307126">
        <w:rPr>
          <w:bCs/>
          <w:sz w:val="22"/>
          <w:szCs w:val="22"/>
        </w:rPr>
        <w:t xml:space="preserve">neposkytne </w:t>
      </w:r>
      <w:r w:rsidR="00CB516B" w:rsidRPr="00307126">
        <w:rPr>
          <w:bCs/>
          <w:sz w:val="22"/>
          <w:szCs w:val="22"/>
        </w:rPr>
        <w:t xml:space="preserve">Poskytovateľovi </w:t>
      </w:r>
      <w:r w:rsidR="00092E61" w:rsidRPr="00307126">
        <w:rPr>
          <w:bCs/>
          <w:sz w:val="22"/>
          <w:szCs w:val="22"/>
        </w:rPr>
        <w:t>Dokumentáciu</w:t>
      </w:r>
      <w:r w:rsidR="009633BC" w:rsidRPr="00307126">
        <w:rPr>
          <w:bCs/>
          <w:sz w:val="22"/>
          <w:szCs w:val="22"/>
        </w:rPr>
        <w:t>,</w:t>
      </w:r>
      <w:r w:rsidR="007D2F27" w:rsidRPr="00307126">
        <w:rPr>
          <w:bCs/>
          <w:sz w:val="22"/>
          <w:szCs w:val="22"/>
        </w:rPr>
        <w:t xml:space="preserve"> správy,</w:t>
      </w:r>
      <w:r w:rsidR="009633BC" w:rsidRPr="00307126">
        <w:rPr>
          <w:bCs/>
          <w:sz w:val="22"/>
          <w:szCs w:val="22"/>
        </w:rPr>
        <w:t xml:space="preserve"> údaje alebo informácie, na ktorých poskytnutie je Prijímateľ povinný v zmysle článku </w:t>
      </w:r>
      <w:r w:rsidR="009B4D85" w:rsidRPr="00307126">
        <w:rPr>
          <w:bCs/>
          <w:sz w:val="22"/>
          <w:szCs w:val="22"/>
        </w:rPr>
        <w:t xml:space="preserve">4 </w:t>
      </w:r>
      <w:r w:rsidRPr="00307126">
        <w:rPr>
          <w:bCs/>
          <w:sz w:val="22"/>
          <w:szCs w:val="22"/>
        </w:rPr>
        <w:t>ods</w:t>
      </w:r>
      <w:r w:rsidR="001D3560" w:rsidRPr="00307126">
        <w:rPr>
          <w:bCs/>
          <w:sz w:val="22"/>
          <w:szCs w:val="22"/>
        </w:rPr>
        <w:t>eky</w:t>
      </w:r>
      <w:r w:rsidRPr="00307126">
        <w:rPr>
          <w:bCs/>
          <w:sz w:val="22"/>
          <w:szCs w:val="22"/>
        </w:rPr>
        <w:t xml:space="preserve"> 2</w:t>
      </w:r>
      <w:r w:rsidR="009B4D85" w:rsidRPr="00307126">
        <w:rPr>
          <w:bCs/>
          <w:sz w:val="22"/>
          <w:szCs w:val="22"/>
        </w:rPr>
        <w:t xml:space="preserve"> až</w:t>
      </w:r>
      <w:r w:rsidRPr="00307126">
        <w:rPr>
          <w:bCs/>
          <w:sz w:val="22"/>
          <w:szCs w:val="22"/>
        </w:rPr>
        <w:t xml:space="preserve"> 6, </w:t>
      </w:r>
      <w:r w:rsidR="00092E61" w:rsidRPr="00307126">
        <w:rPr>
          <w:bCs/>
          <w:sz w:val="22"/>
          <w:szCs w:val="22"/>
        </w:rPr>
        <w:t>čl</w:t>
      </w:r>
      <w:r w:rsidR="000678BB" w:rsidRPr="00307126">
        <w:rPr>
          <w:bCs/>
          <w:sz w:val="22"/>
          <w:szCs w:val="22"/>
        </w:rPr>
        <w:t>ánku</w:t>
      </w:r>
      <w:r w:rsidR="00092E61" w:rsidRPr="00307126">
        <w:rPr>
          <w:bCs/>
          <w:sz w:val="22"/>
          <w:szCs w:val="22"/>
        </w:rPr>
        <w:t xml:space="preserve"> 7 ods</w:t>
      </w:r>
      <w:r w:rsidR="001D3560" w:rsidRPr="00307126">
        <w:rPr>
          <w:bCs/>
          <w:sz w:val="22"/>
          <w:szCs w:val="22"/>
        </w:rPr>
        <w:t>ek</w:t>
      </w:r>
      <w:r w:rsidR="00092E61" w:rsidRPr="00307126">
        <w:rPr>
          <w:bCs/>
          <w:sz w:val="22"/>
          <w:szCs w:val="22"/>
        </w:rPr>
        <w:t xml:space="preserve"> 2, článkov </w:t>
      </w:r>
      <w:r w:rsidRPr="00307126">
        <w:rPr>
          <w:bCs/>
          <w:sz w:val="22"/>
          <w:szCs w:val="22"/>
        </w:rPr>
        <w:t xml:space="preserve">10 a 11 VZP, </w:t>
      </w:r>
    </w:p>
    <w:p w14:paraId="19D40B35" w14:textId="77777777" w:rsidR="00AC4F7B" w:rsidRPr="00307126" w:rsidRDefault="0051589C" w:rsidP="00C87FFC">
      <w:pPr>
        <w:pStyle w:val="Odsekzoznamu1"/>
        <w:numPr>
          <w:ilvl w:val="0"/>
          <w:numId w:val="32"/>
        </w:numPr>
        <w:spacing w:before="120" w:line="264" w:lineRule="auto"/>
        <w:ind w:left="1417" w:hanging="425"/>
        <w:jc w:val="both"/>
        <w:rPr>
          <w:sz w:val="22"/>
          <w:szCs w:val="22"/>
        </w:rPr>
      </w:pPr>
      <w:r w:rsidRPr="00307126">
        <w:rPr>
          <w:bCs/>
          <w:sz w:val="22"/>
          <w:szCs w:val="22"/>
        </w:rPr>
        <w:t>neposkytne Poskytovateľovi informácie v prípadoch, v ktorých táto povinnosť vyplýva Prijímateľovi zo Zmluvy o poskytnutí NFP</w:t>
      </w:r>
      <w:r w:rsidR="00153888" w:rsidRPr="00307126">
        <w:rPr>
          <w:bCs/>
          <w:sz w:val="22"/>
          <w:szCs w:val="22"/>
        </w:rPr>
        <w:t xml:space="preserve"> podľa článku 6 ods</w:t>
      </w:r>
      <w:r w:rsidR="001D3560" w:rsidRPr="00307126">
        <w:rPr>
          <w:bCs/>
          <w:sz w:val="22"/>
          <w:szCs w:val="22"/>
        </w:rPr>
        <w:t>ek</w:t>
      </w:r>
      <w:r w:rsidR="00153888" w:rsidRPr="00307126">
        <w:rPr>
          <w:bCs/>
          <w:sz w:val="22"/>
          <w:szCs w:val="22"/>
        </w:rPr>
        <w:t xml:space="preserve"> 6.1 zmluvy, z článku 8 ods</w:t>
      </w:r>
      <w:r w:rsidR="001D3560" w:rsidRPr="00307126">
        <w:rPr>
          <w:bCs/>
          <w:sz w:val="22"/>
          <w:szCs w:val="22"/>
        </w:rPr>
        <w:t>ek</w:t>
      </w:r>
      <w:r w:rsidR="00153888" w:rsidRPr="00307126">
        <w:rPr>
          <w:bCs/>
          <w:sz w:val="22"/>
          <w:szCs w:val="22"/>
        </w:rPr>
        <w:t xml:space="preserve"> 13 a 14 VZP, z článku 13 ods</w:t>
      </w:r>
      <w:r w:rsidR="001D3560" w:rsidRPr="00307126">
        <w:rPr>
          <w:bCs/>
          <w:sz w:val="22"/>
          <w:szCs w:val="22"/>
        </w:rPr>
        <w:t>ek</w:t>
      </w:r>
      <w:r w:rsidR="00153888" w:rsidRPr="00307126">
        <w:rPr>
          <w:bCs/>
          <w:sz w:val="22"/>
          <w:szCs w:val="22"/>
        </w:rPr>
        <w:t xml:space="preserve"> 1, písm</w:t>
      </w:r>
      <w:r w:rsidR="001D3560" w:rsidRPr="00307126">
        <w:rPr>
          <w:bCs/>
          <w:sz w:val="22"/>
          <w:szCs w:val="22"/>
        </w:rPr>
        <w:t>eno</w:t>
      </w:r>
      <w:r w:rsidR="00153888" w:rsidRPr="00307126">
        <w:rPr>
          <w:bCs/>
          <w:sz w:val="22"/>
          <w:szCs w:val="22"/>
        </w:rPr>
        <w:t xml:space="preserve"> g) </w:t>
      </w:r>
      <w:r w:rsidR="002B2F9B" w:rsidRPr="00307126">
        <w:rPr>
          <w:bCs/>
          <w:sz w:val="22"/>
          <w:szCs w:val="22"/>
        </w:rPr>
        <w:t xml:space="preserve">VZP </w:t>
      </w:r>
      <w:r w:rsidR="00B70F3C" w:rsidRPr="00307126">
        <w:rPr>
          <w:bCs/>
          <w:sz w:val="22"/>
          <w:szCs w:val="22"/>
        </w:rPr>
        <w:t>a</w:t>
      </w:r>
      <w:r w:rsidR="002B2F9B" w:rsidRPr="00307126">
        <w:rPr>
          <w:bCs/>
          <w:sz w:val="22"/>
          <w:szCs w:val="22"/>
        </w:rPr>
        <w:t xml:space="preserve"> článku </w:t>
      </w:r>
      <w:r w:rsidR="00B70F3C" w:rsidRPr="00307126">
        <w:rPr>
          <w:bCs/>
          <w:sz w:val="22"/>
          <w:szCs w:val="22"/>
        </w:rPr>
        <w:t>13 ods</w:t>
      </w:r>
      <w:r w:rsidR="001D3560" w:rsidRPr="00307126">
        <w:rPr>
          <w:bCs/>
          <w:sz w:val="22"/>
          <w:szCs w:val="22"/>
        </w:rPr>
        <w:t>ek</w:t>
      </w:r>
      <w:r w:rsidR="00D520D6" w:rsidRPr="00307126">
        <w:rPr>
          <w:bCs/>
          <w:sz w:val="22"/>
          <w:szCs w:val="22"/>
        </w:rPr>
        <w:t xml:space="preserve"> </w:t>
      </w:r>
      <w:r w:rsidR="00B70F3C" w:rsidRPr="00307126">
        <w:rPr>
          <w:bCs/>
          <w:sz w:val="22"/>
          <w:szCs w:val="22"/>
        </w:rPr>
        <w:t xml:space="preserve">2, bod v) </w:t>
      </w:r>
      <w:r w:rsidR="00153888" w:rsidRPr="00307126">
        <w:rPr>
          <w:bCs/>
          <w:sz w:val="22"/>
          <w:szCs w:val="22"/>
        </w:rPr>
        <w:t>VZP,</w:t>
      </w:r>
      <w:r w:rsidR="00F73A40" w:rsidRPr="00307126">
        <w:rPr>
          <w:bCs/>
          <w:sz w:val="22"/>
          <w:szCs w:val="22"/>
        </w:rPr>
        <w:t xml:space="preserve"> v rozsahu a v lehote stanovenej v Zmluve o poskytnutí NFP alebo určenej Poskytovateľom, ktorá lehota nesmie byť kratšia ako lehota na Bezodkladné plnenie podľa Zmluvy o poskytnutí NFP</w:t>
      </w:r>
      <w:r w:rsidR="00AC4F7B" w:rsidRPr="00307126">
        <w:rPr>
          <w:sz w:val="22"/>
          <w:szCs w:val="22"/>
        </w:rPr>
        <w:t>,</w:t>
      </w:r>
    </w:p>
    <w:p w14:paraId="76BEA5C1" w14:textId="77777777" w:rsidR="0051589C" w:rsidRPr="00307126" w:rsidRDefault="0051589C" w:rsidP="00C87FFC">
      <w:pPr>
        <w:pStyle w:val="Odsekzoznamu1"/>
        <w:numPr>
          <w:ilvl w:val="0"/>
          <w:numId w:val="32"/>
        </w:numPr>
        <w:spacing w:before="120" w:line="264" w:lineRule="auto"/>
        <w:ind w:left="1417" w:hanging="425"/>
        <w:jc w:val="both"/>
        <w:rPr>
          <w:sz w:val="22"/>
          <w:szCs w:val="22"/>
        </w:rPr>
      </w:pPr>
      <w:r w:rsidRPr="00307126">
        <w:rPr>
          <w:bCs/>
          <w:sz w:val="22"/>
          <w:szCs w:val="22"/>
        </w:rPr>
        <w:t xml:space="preserve">nepredloží Poskytovateľovi </w:t>
      </w:r>
      <w:r w:rsidR="00092E61" w:rsidRPr="00307126">
        <w:rPr>
          <w:bCs/>
          <w:sz w:val="22"/>
          <w:szCs w:val="22"/>
        </w:rPr>
        <w:t>Dokumentáciu</w:t>
      </w:r>
      <w:r w:rsidRPr="00307126">
        <w:rPr>
          <w:bCs/>
          <w:sz w:val="22"/>
          <w:szCs w:val="22"/>
        </w:rPr>
        <w:t>, doklady alebo iné písomnosti, hoci mu táto povinnosť vyplýva zo Zmluvy o poskytnutí NFP</w:t>
      </w:r>
      <w:r w:rsidR="009B4D85" w:rsidRPr="00307126">
        <w:rPr>
          <w:bCs/>
          <w:sz w:val="22"/>
          <w:szCs w:val="22"/>
        </w:rPr>
        <w:t>, najmä z článkov uvedených v písm</w:t>
      </w:r>
      <w:r w:rsidR="001D3560" w:rsidRPr="00307126">
        <w:rPr>
          <w:bCs/>
          <w:sz w:val="22"/>
          <w:szCs w:val="22"/>
        </w:rPr>
        <w:t>ene</w:t>
      </w:r>
      <w:r w:rsidR="009B4D85" w:rsidRPr="00307126">
        <w:rPr>
          <w:bCs/>
          <w:sz w:val="22"/>
          <w:szCs w:val="22"/>
        </w:rPr>
        <w:t xml:space="preserve"> </w:t>
      </w:r>
      <w:r w:rsidR="00B50D5F" w:rsidRPr="00307126">
        <w:rPr>
          <w:bCs/>
          <w:sz w:val="22"/>
          <w:szCs w:val="22"/>
        </w:rPr>
        <w:t>b</w:t>
      </w:r>
      <w:r w:rsidR="009B4D85" w:rsidRPr="00307126">
        <w:rPr>
          <w:bCs/>
          <w:sz w:val="22"/>
          <w:szCs w:val="22"/>
        </w:rPr>
        <w:t>) tohto odseku,</w:t>
      </w:r>
      <w:r w:rsidR="00F73A40" w:rsidRPr="00307126">
        <w:rPr>
          <w:bCs/>
          <w:sz w:val="22"/>
          <w:szCs w:val="22"/>
        </w:rPr>
        <w:t xml:space="preserve"> v rozsahu a v lehote stanovenej v Zmluve o poskytnutí NFP alebo určenej Poskytovateľom, ktorá nesmie byť kratšia ako lehota na Bezodkladné plnenie podľa Zmluvy o poskytnutí NFP</w:t>
      </w:r>
      <w:r w:rsidRPr="00307126">
        <w:rPr>
          <w:sz w:val="22"/>
          <w:szCs w:val="22"/>
        </w:rPr>
        <w:t>,</w:t>
      </w:r>
    </w:p>
    <w:p w14:paraId="0AE9C21F" w14:textId="77777777" w:rsidR="00AC4F7B" w:rsidRPr="00307126" w:rsidRDefault="00AC4F7B" w:rsidP="00C87FFC">
      <w:pPr>
        <w:pStyle w:val="Odsekzoznamu1"/>
        <w:numPr>
          <w:ilvl w:val="0"/>
          <w:numId w:val="32"/>
        </w:numPr>
        <w:spacing w:before="120" w:line="264" w:lineRule="auto"/>
        <w:ind w:left="1417" w:hanging="425"/>
        <w:jc w:val="both"/>
        <w:rPr>
          <w:sz w:val="22"/>
          <w:szCs w:val="22"/>
        </w:rPr>
      </w:pPr>
      <w:r w:rsidRPr="00307126">
        <w:rPr>
          <w:sz w:val="22"/>
          <w:szCs w:val="22"/>
        </w:rPr>
        <w:t>ktorejkoľvek povinnosti spojenej s informovaním a</w:t>
      </w:r>
      <w:r w:rsidR="0051589C" w:rsidRPr="00307126">
        <w:rPr>
          <w:sz w:val="22"/>
          <w:szCs w:val="22"/>
        </w:rPr>
        <w:t> </w:t>
      </w:r>
      <w:r w:rsidRPr="00307126">
        <w:rPr>
          <w:sz w:val="22"/>
          <w:szCs w:val="22"/>
        </w:rPr>
        <w:t>komunikáciou</w:t>
      </w:r>
      <w:r w:rsidR="0051589C" w:rsidRPr="00307126">
        <w:rPr>
          <w:sz w:val="22"/>
          <w:szCs w:val="22"/>
        </w:rPr>
        <w:t>, na ktorú je Prijímateľ povinný v zmysle článku 5 VZP</w:t>
      </w:r>
      <w:r w:rsidRPr="00307126">
        <w:rPr>
          <w:sz w:val="22"/>
          <w:szCs w:val="22"/>
        </w:rPr>
        <w:t xml:space="preserve">, </w:t>
      </w:r>
    </w:p>
    <w:p w14:paraId="44C8CD0B" w14:textId="77777777" w:rsidR="00AC4F7B" w:rsidRPr="00307126" w:rsidRDefault="002E7783" w:rsidP="008B1DAE">
      <w:pPr>
        <w:spacing w:before="120" w:after="0" w:line="264" w:lineRule="auto"/>
        <w:ind w:left="709"/>
        <w:jc w:val="both"/>
        <w:rPr>
          <w:rFonts w:ascii="Times New Roman" w:hAnsi="Times New Roman"/>
          <w:lang w:eastAsia="sk-SK"/>
        </w:rPr>
      </w:pPr>
      <w:r w:rsidRPr="00307126">
        <w:rPr>
          <w:rFonts w:ascii="Times New Roman" w:hAnsi="Times New Roman"/>
          <w:lang w:eastAsia="sk-SK"/>
        </w:rPr>
        <w:t xml:space="preserve">Zmluvné strany dojednali za uvedené porušenia povinností Prijímateľom zmluvnú pokutu. Zmluvnú pokutu je </w:t>
      </w:r>
      <w:r w:rsidR="00AC4F7B" w:rsidRPr="00307126">
        <w:rPr>
          <w:rFonts w:ascii="Times New Roman" w:hAnsi="Times New Roman"/>
          <w:lang w:eastAsia="sk-SK"/>
        </w:rPr>
        <w:t xml:space="preserve">Poskytovateľ je oprávnený uplatniť voči Prijímateľovi </w:t>
      </w:r>
      <w:r w:rsidR="005043E9" w:rsidRPr="00307126">
        <w:rPr>
          <w:rFonts w:ascii="Times New Roman" w:hAnsi="Times New Roman"/>
          <w:lang w:eastAsia="sk-SK"/>
        </w:rPr>
        <w:t>za porušenie jednotlivej povinnosti podľa písm</w:t>
      </w:r>
      <w:r w:rsidR="001D3560" w:rsidRPr="00307126">
        <w:rPr>
          <w:rFonts w:ascii="Times New Roman" w:hAnsi="Times New Roman"/>
          <w:lang w:eastAsia="sk-SK"/>
        </w:rPr>
        <w:t>en</w:t>
      </w:r>
      <w:r w:rsidR="005043E9" w:rsidRPr="00307126">
        <w:rPr>
          <w:rFonts w:ascii="Times New Roman" w:hAnsi="Times New Roman"/>
          <w:lang w:eastAsia="sk-SK"/>
        </w:rPr>
        <w:t xml:space="preserve"> a), b) </w:t>
      </w:r>
      <w:r w:rsidR="00153888" w:rsidRPr="00307126">
        <w:rPr>
          <w:rFonts w:ascii="Times New Roman" w:hAnsi="Times New Roman"/>
          <w:lang w:eastAsia="sk-SK"/>
        </w:rPr>
        <w:t>c)</w:t>
      </w:r>
      <w:r w:rsidR="00E54FDA" w:rsidRPr="00307126">
        <w:rPr>
          <w:rFonts w:ascii="Times New Roman" w:hAnsi="Times New Roman"/>
          <w:lang w:eastAsia="sk-SK"/>
        </w:rPr>
        <w:t xml:space="preserve"> alebo</w:t>
      </w:r>
      <w:r w:rsidR="00153888" w:rsidRPr="00307126">
        <w:rPr>
          <w:rFonts w:ascii="Times New Roman" w:hAnsi="Times New Roman"/>
          <w:lang w:eastAsia="sk-SK"/>
        </w:rPr>
        <w:t xml:space="preserve"> d) </w:t>
      </w:r>
      <w:r w:rsidR="005043E9" w:rsidRPr="00307126">
        <w:rPr>
          <w:rFonts w:ascii="Times New Roman" w:hAnsi="Times New Roman"/>
          <w:lang w:eastAsia="sk-SK"/>
        </w:rPr>
        <w:t xml:space="preserve">tohto odseku </w:t>
      </w:r>
      <w:r w:rsidRPr="00307126">
        <w:rPr>
          <w:rFonts w:ascii="Times New Roman" w:hAnsi="Times New Roman"/>
          <w:lang w:eastAsia="sk-SK"/>
        </w:rPr>
        <w:t xml:space="preserve">vo výške </w:t>
      </w:r>
      <w:r w:rsidR="005043E9" w:rsidRPr="00307126">
        <w:rPr>
          <w:rFonts w:ascii="Times New Roman" w:hAnsi="Times New Roman"/>
          <w:lang w:eastAsia="sk-SK"/>
        </w:rPr>
        <w:t xml:space="preserve"> </w:t>
      </w:r>
      <w:r w:rsidRPr="00307126">
        <w:rPr>
          <w:rFonts w:ascii="Times New Roman" w:hAnsi="Times New Roman"/>
          <w:lang w:eastAsia="sk-SK"/>
        </w:rPr>
        <w:t>zmluvnej pokuty</w:t>
      </w:r>
      <w:commentRangeStart w:id="120"/>
      <w:r w:rsidR="00E80148" w:rsidRPr="00307126">
        <w:rPr>
          <w:rFonts w:ascii="Times New Roman" w:hAnsi="Times New Roman"/>
          <w:lang w:eastAsia="sk-SK"/>
        </w:rPr>
        <w:t xml:space="preserve"> </w:t>
      </w:r>
      <w:r w:rsidR="008B1DAE" w:rsidRPr="00307126">
        <w:rPr>
          <w:rFonts w:ascii="Times New Roman" w:hAnsi="Times New Roman"/>
          <w:lang w:eastAsia="sk-SK"/>
        </w:rPr>
        <w:t xml:space="preserve">.... Eur </w:t>
      </w:r>
      <w:commentRangeEnd w:id="120"/>
      <w:r w:rsidR="008B1DAE" w:rsidRPr="00773D77">
        <w:rPr>
          <w:rStyle w:val="Odkaznakomentr"/>
          <w:rFonts w:ascii="Times New Roman" w:hAnsi="Times New Roman"/>
          <w:sz w:val="22"/>
          <w:lang w:val="x-none"/>
        </w:rPr>
        <w:commentReference w:id="120"/>
      </w:r>
      <w:r w:rsidR="008B1DAE" w:rsidRPr="00307126">
        <w:rPr>
          <w:rFonts w:ascii="Times New Roman" w:hAnsi="Times New Roman"/>
          <w:lang w:eastAsia="sk-SK"/>
        </w:rPr>
        <w:t>za každý, aj začatý, deň omeškania</w:t>
      </w:r>
      <w:r w:rsidR="0051589C" w:rsidRPr="00307126">
        <w:rPr>
          <w:rFonts w:ascii="Times New Roman" w:hAnsi="Times New Roman"/>
          <w:lang w:eastAsia="sk-SK"/>
        </w:rPr>
        <w:t>,</w:t>
      </w:r>
      <w:r w:rsidR="008B1DAE" w:rsidRPr="00307126">
        <w:rPr>
          <w:rFonts w:ascii="Times New Roman" w:hAnsi="Times New Roman"/>
          <w:lang w:eastAsia="sk-SK"/>
        </w:rPr>
        <w:t xml:space="preserve"> až do splnenia </w:t>
      </w:r>
      <w:r w:rsidR="005043E9" w:rsidRPr="00307126">
        <w:rPr>
          <w:rFonts w:ascii="Times New Roman" w:hAnsi="Times New Roman"/>
          <w:lang w:eastAsia="sk-SK"/>
        </w:rPr>
        <w:t xml:space="preserve">porušenej povinnosti </w:t>
      </w:r>
      <w:r w:rsidR="008B1DAE" w:rsidRPr="00307126">
        <w:rPr>
          <w:rFonts w:ascii="Times New Roman" w:hAnsi="Times New Roman"/>
          <w:lang w:eastAsia="sk-SK"/>
        </w:rPr>
        <w:t>alebo</w:t>
      </w:r>
      <w:r w:rsidR="005043E9" w:rsidRPr="00307126">
        <w:rPr>
          <w:rFonts w:ascii="Times New Roman" w:hAnsi="Times New Roman"/>
          <w:lang w:eastAsia="sk-SK"/>
        </w:rPr>
        <w:t xml:space="preserve"> do</w:t>
      </w:r>
      <w:r w:rsidR="008B1DAE" w:rsidRPr="00307126">
        <w:rPr>
          <w:rFonts w:ascii="Times New Roman" w:hAnsi="Times New Roman"/>
          <w:lang w:eastAsia="sk-SK"/>
        </w:rPr>
        <w:t xml:space="preserve"> zániku Zmluvy o poskytnutí NFP, maximálne však do výšky NFP</w:t>
      </w:r>
      <w:r w:rsidR="00AC4F7B" w:rsidRPr="00307126">
        <w:rPr>
          <w:rFonts w:ascii="Times New Roman" w:hAnsi="Times New Roman"/>
          <w:lang w:eastAsia="sk-SK"/>
        </w:rPr>
        <w:t xml:space="preserve"> </w:t>
      </w:r>
      <w:r w:rsidR="008B1DAE" w:rsidRPr="00307126">
        <w:rPr>
          <w:rFonts w:ascii="Times New Roman" w:hAnsi="Times New Roman"/>
          <w:lang w:eastAsia="sk-SK"/>
        </w:rPr>
        <w:t xml:space="preserve">uvedeného </w:t>
      </w:r>
      <w:r w:rsidR="00AC4F7B" w:rsidRPr="00307126">
        <w:rPr>
          <w:rFonts w:ascii="Times New Roman" w:hAnsi="Times New Roman"/>
          <w:lang w:eastAsia="sk-SK"/>
        </w:rPr>
        <w:t xml:space="preserve">v článku 3 </w:t>
      </w:r>
      <w:r w:rsidR="002B2F9B" w:rsidRPr="00307126">
        <w:rPr>
          <w:rFonts w:ascii="Times New Roman" w:hAnsi="Times New Roman"/>
          <w:lang w:eastAsia="sk-SK"/>
        </w:rPr>
        <w:t>ods</w:t>
      </w:r>
      <w:r w:rsidR="001D3560" w:rsidRPr="00307126">
        <w:rPr>
          <w:rFonts w:ascii="Times New Roman" w:hAnsi="Times New Roman"/>
          <w:lang w:eastAsia="sk-SK"/>
        </w:rPr>
        <w:t>ek</w:t>
      </w:r>
      <w:r w:rsidR="002B2F9B" w:rsidRPr="00307126">
        <w:rPr>
          <w:rFonts w:ascii="Times New Roman" w:hAnsi="Times New Roman"/>
          <w:lang w:eastAsia="sk-SK"/>
        </w:rPr>
        <w:t xml:space="preserve"> 3.1</w:t>
      </w:r>
      <w:r w:rsidR="00AC4F7B" w:rsidRPr="00307126">
        <w:rPr>
          <w:rFonts w:ascii="Times New Roman" w:hAnsi="Times New Roman"/>
          <w:lang w:eastAsia="sk-SK"/>
        </w:rPr>
        <w:t xml:space="preserve"> písm</w:t>
      </w:r>
      <w:r w:rsidR="001D3560" w:rsidRPr="00307126">
        <w:rPr>
          <w:rFonts w:ascii="Times New Roman" w:hAnsi="Times New Roman"/>
          <w:lang w:eastAsia="sk-SK"/>
        </w:rPr>
        <w:t xml:space="preserve">eno </w:t>
      </w:r>
      <w:commentRangeStart w:id="121"/>
      <w:r w:rsidR="00AC4F7B" w:rsidRPr="00307126">
        <w:rPr>
          <w:rFonts w:ascii="Times New Roman" w:hAnsi="Times New Roman"/>
          <w:lang w:eastAsia="sk-SK"/>
        </w:rPr>
        <w:t>c)</w:t>
      </w:r>
      <w:commentRangeEnd w:id="121"/>
      <w:r w:rsidR="008B1DAE" w:rsidRPr="00773D77">
        <w:rPr>
          <w:rStyle w:val="Odkaznakomentr"/>
          <w:rFonts w:ascii="Times New Roman" w:hAnsi="Times New Roman"/>
          <w:sz w:val="22"/>
          <w:lang w:val="x-none"/>
        </w:rPr>
        <w:commentReference w:id="121"/>
      </w:r>
      <w:r w:rsidR="00AC4F7B" w:rsidRPr="00307126">
        <w:rPr>
          <w:rFonts w:ascii="Times New Roman" w:hAnsi="Times New Roman"/>
          <w:lang w:eastAsia="sk-SK"/>
        </w:rPr>
        <w:t xml:space="preserve"> zmluvy. </w:t>
      </w:r>
      <w:r w:rsidR="008B1DAE" w:rsidRPr="00307126">
        <w:rPr>
          <w:rFonts w:ascii="Times New Roman" w:hAnsi="Times New Roman"/>
          <w:lang w:eastAsia="sk-SK"/>
        </w:rPr>
        <w:t>Poskytovateľ je oprávnený uplatniť zmluvnú pokutu podľa predchádzajúcej vety tohto odseku v prípade, ak</w:t>
      </w:r>
      <w:r w:rsidR="00153888" w:rsidRPr="00307126">
        <w:rPr>
          <w:rFonts w:ascii="Times New Roman" w:hAnsi="Times New Roman"/>
          <w:lang w:eastAsia="sk-SK"/>
        </w:rPr>
        <w:t xml:space="preserve"> za takéto porušenie povinnosti nebola uložená iná sankcia</w:t>
      </w:r>
      <w:r w:rsidR="00E54FDA" w:rsidRPr="00307126">
        <w:rPr>
          <w:rFonts w:ascii="Times New Roman" w:hAnsi="Times New Roman"/>
          <w:lang w:eastAsia="sk-SK"/>
        </w:rPr>
        <w:t xml:space="preserve"> podľa Zmluvy o poskytnutí NFP</w:t>
      </w:r>
      <w:r w:rsidR="00153888" w:rsidRPr="00307126">
        <w:rPr>
          <w:rFonts w:ascii="Times New Roman" w:hAnsi="Times New Roman"/>
          <w:lang w:eastAsia="sk-SK"/>
        </w:rPr>
        <w:t>, ani nebolo odstúpené od Zmluvy o poskytnutí NFP a</w:t>
      </w:r>
      <w:r w:rsidR="00B50D5F" w:rsidRPr="00307126">
        <w:rPr>
          <w:rFonts w:ascii="Times New Roman" w:hAnsi="Times New Roman"/>
          <w:lang w:eastAsia="sk-SK"/>
        </w:rPr>
        <w:t> </w:t>
      </w:r>
      <w:r w:rsidR="00153888" w:rsidRPr="00307126">
        <w:rPr>
          <w:rFonts w:ascii="Times New Roman" w:hAnsi="Times New Roman"/>
          <w:lang w:eastAsia="sk-SK"/>
        </w:rPr>
        <w:t>súčasne</w:t>
      </w:r>
      <w:r w:rsidR="00B50D5F" w:rsidRPr="00307126">
        <w:rPr>
          <w:rFonts w:ascii="Times New Roman" w:hAnsi="Times New Roman"/>
          <w:lang w:eastAsia="sk-SK"/>
        </w:rPr>
        <w:t>,</w:t>
      </w:r>
      <w:r w:rsidR="00153888" w:rsidRPr="00307126">
        <w:rPr>
          <w:rFonts w:ascii="Times New Roman" w:hAnsi="Times New Roman"/>
          <w:lang w:eastAsia="sk-SK"/>
        </w:rPr>
        <w:t xml:space="preserve"> ak Poskytovateľ</w:t>
      </w:r>
      <w:r w:rsidR="008B1DAE" w:rsidRPr="00307126">
        <w:rPr>
          <w:rFonts w:ascii="Times New Roman" w:hAnsi="Times New Roman"/>
          <w:lang w:eastAsia="sk-SK"/>
        </w:rPr>
        <w:t xml:space="preserve"> Prijímateľa vyzval na dodatočné splnenie povinnosti, k porušeniu ktorej sa viaže zmluvná pokuta a Prijímateľ uvedenú povinnosť nesplnil ani v</w:t>
      </w:r>
      <w:r w:rsidR="0051589C" w:rsidRPr="00307126">
        <w:rPr>
          <w:rFonts w:ascii="Times New Roman" w:hAnsi="Times New Roman"/>
          <w:lang w:eastAsia="sk-SK"/>
        </w:rPr>
        <w:t> poskytnutej dodatočnej</w:t>
      </w:r>
      <w:r w:rsidR="008B1DAE" w:rsidRPr="00307126">
        <w:rPr>
          <w:rFonts w:ascii="Times New Roman" w:hAnsi="Times New Roman"/>
          <w:lang w:eastAsia="sk-SK"/>
        </w:rPr>
        <w:t xml:space="preserve"> lehote, ktorá nesmie byť kratšia ako lehota pre Bezodkladné plnenie podľa Zmluvy o poskytnutí NFP.</w:t>
      </w:r>
      <w:r w:rsidR="00B50D5F" w:rsidRPr="00307126">
        <w:rPr>
          <w:rFonts w:ascii="Times New Roman" w:hAnsi="Times New Roman"/>
          <w:lang w:eastAsia="sk-SK"/>
        </w:rPr>
        <w:t xml:space="preserve"> </w:t>
      </w:r>
      <w:r w:rsidR="0034263B" w:rsidRPr="00307126">
        <w:rPr>
          <w:rFonts w:ascii="Times New Roman" w:hAnsi="Times New Roman"/>
          <w:lang w:eastAsia="sk-SK"/>
        </w:rPr>
        <w:t xml:space="preserve">Právo Poskytovateľa na náhradu škody spôsobenú Prijímateľom nie je dotknuté ustanoveniami o zmluvnej pokute. </w:t>
      </w:r>
    </w:p>
    <w:p w14:paraId="666EF829" w14:textId="77777777" w:rsidR="00107570" w:rsidRPr="00307126" w:rsidRDefault="00AC4F7B" w:rsidP="008A0487">
      <w:pPr>
        <w:numPr>
          <w:ilvl w:val="0"/>
          <w:numId w:val="39"/>
        </w:numPr>
        <w:spacing w:before="120" w:line="264" w:lineRule="auto"/>
        <w:jc w:val="both"/>
        <w:rPr>
          <w:rFonts w:ascii="Times New Roman" w:hAnsi="Times New Roman"/>
          <w:lang w:eastAsia="sk-SK"/>
        </w:rPr>
      </w:pPr>
      <w:r w:rsidRPr="00307126">
        <w:rPr>
          <w:rFonts w:ascii="Times New Roman" w:hAnsi="Times New Roman"/>
          <w:lang w:eastAsia="sk-SK"/>
        </w:rPr>
        <w:t>Sumu zmluvnej pokuty, ktorú sa Prijímateľ zaväzuje  uhradiť Poskytovateľovi uvedie Poskytovateľ v </w:t>
      </w:r>
      <w:proofErr w:type="spellStart"/>
      <w:r w:rsidRPr="00307126">
        <w:rPr>
          <w:rFonts w:ascii="Times New Roman" w:hAnsi="Times New Roman"/>
          <w:lang w:eastAsia="sk-SK"/>
        </w:rPr>
        <w:t>ŽoV</w:t>
      </w:r>
      <w:proofErr w:type="spellEnd"/>
      <w:r w:rsidRPr="00307126">
        <w:rPr>
          <w:rFonts w:ascii="Times New Roman" w:hAnsi="Times New Roman"/>
          <w:lang w:eastAsia="sk-SK"/>
        </w:rPr>
        <w:t>.</w:t>
      </w:r>
    </w:p>
    <w:p w14:paraId="4A331C94" w14:textId="77777777" w:rsidR="00107570" w:rsidRPr="00307126" w:rsidRDefault="00107570" w:rsidP="00E05099">
      <w:pPr>
        <w:pStyle w:val="Nadpis3"/>
        <w:spacing w:before="120" w:after="0" w:line="264" w:lineRule="auto"/>
        <w:ind w:left="1440" w:hanging="1440"/>
        <w:jc w:val="both"/>
        <w:rPr>
          <w:rFonts w:ascii="Times New Roman" w:hAnsi="Times New Roman"/>
          <w:sz w:val="22"/>
          <w:szCs w:val="22"/>
        </w:rPr>
      </w:pPr>
      <w:r w:rsidRPr="00307126">
        <w:rPr>
          <w:rFonts w:ascii="Times New Roman" w:hAnsi="Times New Roman"/>
          <w:sz w:val="22"/>
          <w:szCs w:val="22"/>
        </w:rPr>
        <w:t>Článok 14</w:t>
      </w:r>
      <w:r w:rsidRPr="00307126">
        <w:rPr>
          <w:rFonts w:ascii="Times New Roman" w:hAnsi="Times New Roman"/>
          <w:sz w:val="22"/>
          <w:szCs w:val="22"/>
        </w:rPr>
        <w:tab/>
        <w:t xml:space="preserve">OPRÁVNENÉ </w:t>
      </w:r>
      <w:r w:rsidRPr="00307126">
        <w:rPr>
          <w:rFonts w:ascii="Times New Roman" w:hAnsi="Times New Roman"/>
          <w:caps/>
          <w:sz w:val="22"/>
          <w:szCs w:val="22"/>
        </w:rPr>
        <w:t>Výdavky</w:t>
      </w:r>
    </w:p>
    <w:p w14:paraId="25DC31E2" w14:textId="77777777" w:rsidR="00107570" w:rsidRPr="00307126" w:rsidRDefault="00107570" w:rsidP="000217AF">
      <w:pPr>
        <w:numPr>
          <w:ilvl w:val="1"/>
          <w:numId w:val="6"/>
        </w:numPr>
        <w:tabs>
          <w:tab w:val="left" w:pos="540"/>
        </w:tabs>
        <w:spacing w:before="120" w:after="0" w:line="264" w:lineRule="auto"/>
        <w:jc w:val="both"/>
        <w:rPr>
          <w:rFonts w:ascii="Times New Roman" w:hAnsi="Times New Roman"/>
          <w:bCs/>
        </w:rPr>
      </w:pPr>
      <w:r w:rsidRPr="00307126">
        <w:rPr>
          <w:rFonts w:ascii="Times New Roman" w:hAnsi="Times New Roman"/>
          <w:bCs/>
        </w:rPr>
        <w:t xml:space="preserve">Oprávnenými výdavkami sú všetky výdavky, ktoré sú nevyhnutné na </w:t>
      </w:r>
      <w:r w:rsidR="00976CDB" w:rsidRPr="00307126">
        <w:rPr>
          <w:rFonts w:ascii="Times New Roman" w:hAnsi="Times New Roman"/>
          <w:bCs/>
        </w:rPr>
        <w:t>R</w:t>
      </w:r>
      <w:r w:rsidRPr="00307126">
        <w:rPr>
          <w:rFonts w:ascii="Times New Roman" w:hAnsi="Times New Roman"/>
          <w:bCs/>
        </w:rPr>
        <w:t xml:space="preserve">ealizáciu </w:t>
      </w:r>
      <w:r w:rsidR="00D91D99" w:rsidRPr="00307126">
        <w:rPr>
          <w:rFonts w:ascii="Times New Roman" w:hAnsi="Times New Roman"/>
          <w:bCs/>
        </w:rPr>
        <w:t xml:space="preserve">aktivít </w:t>
      </w:r>
      <w:r w:rsidRPr="00307126">
        <w:rPr>
          <w:rFonts w:ascii="Times New Roman" w:hAnsi="Times New Roman"/>
          <w:bCs/>
        </w:rPr>
        <w:t xml:space="preserve">Projektu tak, ako je uvedený v článku 2 zmluvy a ktoré spĺňajú </w:t>
      </w:r>
      <w:r w:rsidR="007115F7" w:rsidRPr="00307126">
        <w:rPr>
          <w:rFonts w:ascii="Times New Roman" w:hAnsi="Times New Roman"/>
          <w:bCs/>
        </w:rPr>
        <w:t xml:space="preserve">všetky </w:t>
      </w:r>
      <w:r w:rsidRPr="00307126">
        <w:rPr>
          <w:rFonts w:ascii="Times New Roman" w:hAnsi="Times New Roman"/>
          <w:bCs/>
        </w:rPr>
        <w:t>nasledujúce podmienky:</w:t>
      </w:r>
    </w:p>
    <w:p w14:paraId="0B7275F5" w14:textId="77777777" w:rsidR="002318F9" w:rsidRPr="00307126" w:rsidRDefault="003144E8"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307126">
        <w:rPr>
          <w:rFonts w:ascii="Times New Roman" w:hAnsi="Times New Roman"/>
          <w:bCs/>
        </w:rPr>
        <w:t xml:space="preserve">vznikli </w:t>
      </w:r>
      <w:r w:rsidR="00976CDB" w:rsidRPr="00307126">
        <w:rPr>
          <w:rFonts w:ascii="Times New Roman" w:hAnsi="Times New Roman"/>
          <w:bCs/>
        </w:rPr>
        <w:t xml:space="preserve">počas Realizácie </w:t>
      </w:r>
      <w:r w:rsidR="009848F1" w:rsidRPr="00307126">
        <w:rPr>
          <w:rFonts w:ascii="Times New Roman" w:hAnsi="Times New Roman"/>
          <w:bCs/>
        </w:rPr>
        <w:t xml:space="preserve">hlavných </w:t>
      </w:r>
      <w:r w:rsidR="00976CDB" w:rsidRPr="00307126">
        <w:rPr>
          <w:rFonts w:ascii="Times New Roman" w:hAnsi="Times New Roman"/>
          <w:bCs/>
        </w:rPr>
        <w:t xml:space="preserve">aktivít Projektu (od Začatia realizácie </w:t>
      </w:r>
      <w:r w:rsidR="00D54576" w:rsidRPr="00307126">
        <w:rPr>
          <w:rFonts w:ascii="Times New Roman" w:hAnsi="Times New Roman"/>
          <w:bCs/>
        </w:rPr>
        <w:t xml:space="preserve">hlavných </w:t>
      </w:r>
      <w:r w:rsidR="00976CDB" w:rsidRPr="00307126">
        <w:rPr>
          <w:rFonts w:ascii="Times New Roman" w:hAnsi="Times New Roman"/>
          <w:bCs/>
        </w:rPr>
        <w:t xml:space="preserve">aktivít Projektu do Ukončenia realizácie </w:t>
      </w:r>
      <w:r w:rsidR="009848F1" w:rsidRPr="00307126">
        <w:rPr>
          <w:rFonts w:ascii="Times New Roman" w:hAnsi="Times New Roman"/>
          <w:bCs/>
        </w:rPr>
        <w:t xml:space="preserve">hlavných </w:t>
      </w:r>
      <w:r w:rsidR="00976CDB" w:rsidRPr="00307126">
        <w:rPr>
          <w:rFonts w:ascii="Times New Roman" w:hAnsi="Times New Roman"/>
          <w:bCs/>
        </w:rPr>
        <w:t>aktivít Projektu)</w:t>
      </w:r>
      <w:r w:rsidRPr="00307126">
        <w:rPr>
          <w:rFonts w:ascii="Times New Roman" w:hAnsi="Times New Roman"/>
          <w:bCs/>
        </w:rPr>
        <w:t> </w:t>
      </w:r>
      <w:r w:rsidR="0037663F" w:rsidRPr="00307126">
        <w:rPr>
          <w:rFonts w:ascii="Times New Roman" w:hAnsi="Times New Roman"/>
          <w:bCs/>
        </w:rPr>
        <w:t>na realizáciu Projektu (nutná existencia priameho spojenia s Projektom)</w:t>
      </w:r>
      <w:r w:rsidR="00976CDB" w:rsidRPr="00307126">
        <w:rPr>
          <w:rFonts w:ascii="Times New Roman" w:hAnsi="Times New Roman"/>
          <w:bCs/>
        </w:rPr>
        <w:t xml:space="preserve"> v rámci oprávneného časového obdobia stanoveného vo Výzve</w:t>
      </w:r>
      <w:r w:rsidRPr="00307126">
        <w:rPr>
          <w:rFonts w:ascii="Times New Roman" w:hAnsi="Times New Roman"/>
          <w:bCs/>
        </w:rPr>
        <w:t xml:space="preserve">, </w:t>
      </w:r>
      <w:r w:rsidR="0037663F" w:rsidRPr="00307126">
        <w:rPr>
          <w:rFonts w:ascii="Times New Roman" w:hAnsi="Times New Roman"/>
          <w:bCs/>
        </w:rPr>
        <w:t>najskôr 1. januárom 2014</w:t>
      </w:r>
      <w:r w:rsidR="008C3B01" w:rsidRPr="00307126">
        <w:rPr>
          <w:rFonts w:ascii="Times New Roman" w:hAnsi="Times New Roman"/>
          <w:bCs/>
        </w:rPr>
        <w:t xml:space="preserve">, resp. najskôr od 1. septembra 2013 v prípade projektov realizovaných v rámci </w:t>
      </w:r>
      <w:r w:rsidR="009809B8" w:rsidRPr="00307126">
        <w:rPr>
          <w:rFonts w:ascii="Times New Roman" w:hAnsi="Times New Roman"/>
          <w:bCs/>
        </w:rPr>
        <w:t xml:space="preserve">Iniciatívy </w:t>
      </w:r>
      <w:r w:rsidR="008C3B01" w:rsidRPr="00307126">
        <w:rPr>
          <w:rFonts w:ascii="Times New Roman" w:hAnsi="Times New Roman"/>
          <w:bCs/>
        </w:rPr>
        <w:t>pre zamestnanosť mladých</w:t>
      </w:r>
      <w:r w:rsidR="0037663F" w:rsidRPr="00307126">
        <w:rPr>
          <w:rFonts w:ascii="Times New Roman" w:hAnsi="Times New Roman"/>
          <w:bCs/>
        </w:rPr>
        <w:t xml:space="preserve"> a</w:t>
      </w:r>
      <w:r w:rsidR="007B4A58" w:rsidRPr="00307126">
        <w:rPr>
          <w:rFonts w:ascii="Times New Roman" w:hAnsi="Times New Roman"/>
          <w:bCs/>
        </w:rPr>
        <w:t xml:space="preserve"> boli uhradené </w:t>
      </w:r>
      <w:r w:rsidRPr="00307126">
        <w:rPr>
          <w:rFonts w:ascii="Times New Roman" w:hAnsi="Times New Roman"/>
          <w:bCs/>
        </w:rPr>
        <w:t>najneskôr do 31. decembra 20</w:t>
      </w:r>
      <w:r w:rsidR="00976CDB" w:rsidRPr="00307126">
        <w:rPr>
          <w:rFonts w:ascii="Times New Roman" w:hAnsi="Times New Roman"/>
          <w:bCs/>
        </w:rPr>
        <w:t>23,</w:t>
      </w:r>
      <w:r w:rsidR="008C6B9F" w:rsidRPr="00307126">
        <w:rPr>
          <w:rFonts w:ascii="Times New Roman" w:hAnsi="Times New Roman"/>
          <w:bCs/>
        </w:rPr>
        <w:t xml:space="preserve"> </w:t>
      </w:r>
    </w:p>
    <w:p w14:paraId="4123FD17" w14:textId="77777777" w:rsidR="008C6B9F" w:rsidRPr="00307126" w:rsidRDefault="002318F9" w:rsidP="00C87FFC">
      <w:pPr>
        <w:numPr>
          <w:ilvl w:val="0"/>
          <w:numId w:val="21"/>
        </w:numPr>
        <w:tabs>
          <w:tab w:val="clear" w:pos="2880"/>
          <w:tab w:val="num" w:pos="851"/>
        </w:tabs>
        <w:spacing w:before="120" w:after="0" w:line="264" w:lineRule="auto"/>
        <w:ind w:left="851" w:hanging="284"/>
        <w:jc w:val="both"/>
        <w:rPr>
          <w:rFonts w:ascii="Times New Roman" w:hAnsi="Times New Roman"/>
          <w:bCs/>
        </w:rPr>
      </w:pPr>
      <w:r w:rsidRPr="00307126">
        <w:rPr>
          <w:rFonts w:ascii="Times New Roman" w:hAnsi="Times New Roman"/>
          <w:bCs/>
        </w:rPr>
        <w:lastRenderedPageBreak/>
        <w:t>v nadväznosti na písm</w:t>
      </w:r>
      <w:r w:rsidR="001D3560" w:rsidRPr="00307126">
        <w:rPr>
          <w:rFonts w:ascii="Times New Roman" w:hAnsi="Times New Roman"/>
          <w:bCs/>
        </w:rPr>
        <w:t>eno</w:t>
      </w:r>
      <w:r w:rsidRPr="00307126">
        <w:rPr>
          <w:rFonts w:ascii="Times New Roman" w:hAnsi="Times New Roman"/>
          <w:bCs/>
        </w:rPr>
        <w:t xml:space="preserve"> a) tohto odseku </w:t>
      </w:r>
      <w:r w:rsidR="008C6B9F" w:rsidRPr="00307126">
        <w:rPr>
          <w:rFonts w:ascii="Times New Roman" w:hAnsi="Times New Roman"/>
          <w:bCs/>
        </w:rPr>
        <w:t>oprávnené m</w:t>
      </w:r>
      <w:r w:rsidR="008C6B9F" w:rsidRPr="00307126">
        <w:rPr>
          <w:rFonts w:ascii="Times New Roman" w:hAnsi="Times New Roman"/>
        </w:rPr>
        <w:t xml:space="preserve">ôžu byť aj výdavky na podporné Aktivity, ktoré sa vecne viažu k hlavným Aktivitám a ktoré boli vykonávané </w:t>
      </w:r>
      <w:r w:rsidRPr="00307126">
        <w:rPr>
          <w:rFonts w:ascii="Times New Roman" w:hAnsi="Times New Roman"/>
        </w:rPr>
        <w:t>pred Začatím realizácie hlavných aktivít Projektu, najskôr od 1.1.2014</w:t>
      </w:r>
      <w:commentRangeStart w:id="122"/>
      <w:r w:rsidRPr="00307126">
        <w:rPr>
          <w:rFonts w:ascii="Times New Roman" w:hAnsi="Times New Roman"/>
        </w:rPr>
        <w:t xml:space="preserve">, </w:t>
      </w:r>
      <w:r w:rsidR="00AA2FB0" w:rsidRPr="00307126">
        <w:rPr>
          <w:rFonts w:ascii="Times New Roman" w:hAnsi="Times New Roman"/>
          <w:bCs/>
        </w:rPr>
        <w:t xml:space="preserve">resp. najskôr od 1. septembra 2013 v prípade projektov realizovaných v rámci </w:t>
      </w:r>
      <w:r w:rsidR="009809B8" w:rsidRPr="00307126">
        <w:rPr>
          <w:rFonts w:ascii="Times New Roman" w:hAnsi="Times New Roman"/>
          <w:bCs/>
        </w:rPr>
        <w:t xml:space="preserve">Iniciatívy </w:t>
      </w:r>
      <w:r w:rsidR="00AA2FB0" w:rsidRPr="00307126">
        <w:rPr>
          <w:rFonts w:ascii="Times New Roman" w:hAnsi="Times New Roman"/>
          <w:bCs/>
        </w:rPr>
        <w:t>pre zamestnanosť mladých</w:t>
      </w:r>
      <w:commentRangeEnd w:id="122"/>
      <w:r w:rsidR="00AA2FB0" w:rsidRPr="00307126">
        <w:rPr>
          <w:rStyle w:val="Odkaznakomentr"/>
          <w:rFonts w:ascii="Times New Roman" w:eastAsia="Times New Roman" w:hAnsi="Times New Roman"/>
          <w:sz w:val="22"/>
          <w:szCs w:val="22"/>
          <w:lang w:val="x-none" w:eastAsia="x-none"/>
        </w:rPr>
        <w:commentReference w:id="122"/>
      </w:r>
      <w:r w:rsidR="00AA2FB0" w:rsidRPr="00307126">
        <w:rPr>
          <w:rFonts w:ascii="Times New Roman" w:hAnsi="Times New Roman"/>
        </w:rPr>
        <w:t xml:space="preserve"> </w:t>
      </w:r>
      <w:r w:rsidRPr="00307126">
        <w:rPr>
          <w:rFonts w:ascii="Times New Roman" w:hAnsi="Times New Roman"/>
        </w:rPr>
        <w:t xml:space="preserve">alebo po Ukončení realizácie hlavných aktivít Projektu, najneskôr však do uplynutia </w:t>
      </w:r>
      <w:commentRangeStart w:id="123"/>
      <w:r w:rsidRPr="00307126">
        <w:rPr>
          <w:rFonts w:ascii="Times New Roman" w:hAnsi="Times New Roman"/>
        </w:rPr>
        <w:t xml:space="preserve">3 mesiacov </w:t>
      </w:r>
      <w:commentRangeEnd w:id="123"/>
      <w:r w:rsidR="000836FA" w:rsidRPr="00307126">
        <w:rPr>
          <w:rStyle w:val="Odkaznakomentr"/>
          <w:rFonts w:ascii="Times New Roman" w:eastAsia="Times New Roman" w:hAnsi="Times New Roman"/>
          <w:sz w:val="22"/>
          <w:szCs w:val="22"/>
          <w:lang w:val="x-none" w:eastAsia="x-none"/>
        </w:rPr>
        <w:commentReference w:id="123"/>
      </w:r>
      <w:r w:rsidRPr="00307126">
        <w:rPr>
          <w:rFonts w:ascii="Times New Roman" w:hAnsi="Times New Roman"/>
        </w:rPr>
        <w:t>od Ukončenia realizácie hlavných aktivít Projektu alebo do podania záverečnej žiadosti o platbu, podľa toho, ktorá skutočnosť nastane skôr</w:t>
      </w:r>
      <w:r w:rsidR="008C6B9F" w:rsidRPr="00307126">
        <w:rPr>
          <w:rFonts w:ascii="Times New Roman" w:hAnsi="Times New Roman"/>
        </w:rPr>
        <w:t>;</w:t>
      </w:r>
    </w:p>
    <w:p w14:paraId="1CB120F7" w14:textId="77777777" w:rsidR="00976CDB" w:rsidRPr="00307126" w:rsidRDefault="00976CDB"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patria do skupiny výdavkov odsúhlaseného rozpočtu Projektu pri rešpektovaní postupov pri zmenách Projektu vyplývajúcich zo Zmluvy o poskytnutí NFP</w:t>
      </w:r>
      <w:r w:rsidR="0037663F" w:rsidRPr="00307126">
        <w:rPr>
          <w:rFonts w:ascii="Times New Roman" w:hAnsi="Times New Roman"/>
          <w:bCs/>
        </w:rPr>
        <w:t>, sú v súlade s obsahovou stránkou Projektu a prispievajú k dosiahnutiu plánovaných cieľov Projektu</w:t>
      </w:r>
      <w:r w:rsidR="00D91D99" w:rsidRPr="00307126">
        <w:rPr>
          <w:rFonts w:ascii="Times New Roman" w:hAnsi="Times New Roman"/>
          <w:bCs/>
        </w:rPr>
        <w:t xml:space="preserve"> a sú s nimi v súlade</w:t>
      </w:r>
      <w:r w:rsidR="0037663F" w:rsidRPr="00307126">
        <w:rPr>
          <w:rFonts w:ascii="Times New Roman" w:hAnsi="Times New Roman"/>
          <w:bCs/>
        </w:rPr>
        <w:t xml:space="preserve">, </w:t>
      </w:r>
    </w:p>
    <w:p w14:paraId="524A73C1" w14:textId="62A8AD2A"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spĺňajú podmienky oprávnenosti výdavkov v zmysle príslušnej Výzvy </w:t>
      </w:r>
      <w:r w:rsidR="00976CDB" w:rsidRPr="00307126">
        <w:rPr>
          <w:rFonts w:ascii="Times New Roman" w:hAnsi="Times New Roman"/>
          <w:bCs/>
        </w:rPr>
        <w:t>alebo</w:t>
      </w:r>
      <w:r w:rsidRPr="00307126">
        <w:rPr>
          <w:rFonts w:ascii="Times New Roman" w:hAnsi="Times New Roman"/>
          <w:bCs/>
        </w:rPr>
        <w:t xml:space="preserve"> iného </w:t>
      </w:r>
      <w:r w:rsidR="00DB1F2A" w:rsidRPr="00307126">
        <w:rPr>
          <w:rFonts w:ascii="Times New Roman" w:hAnsi="Times New Roman"/>
          <w:bCs/>
        </w:rPr>
        <w:t xml:space="preserve">Právneho </w:t>
      </w:r>
      <w:r w:rsidRPr="00307126">
        <w:rPr>
          <w:rFonts w:ascii="Times New Roman" w:hAnsi="Times New Roman"/>
          <w:bCs/>
        </w:rPr>
        <w:t xml:space="preserve">dokumentu Poskytovateľa, ktorým sa určujú podmienky oprávnenosti výdavkov a v záveroch z kontroly </w:t>
      </w:r>
      <w:r w:rsidR="00976CDB" w:rsidRPr="00307126">
        <w:rPr>
          <w:rFonts w:ascii="Times New Roman" w:hAnsi="Times New Roman"/>
          <w:bCs/>
        </w:rPr>
        <w:t>V</w:t>
      </w:r>
      <w:r w:rsidRPr="00307126">
        <w:rPr>
          <w:rFonts w:ascii="Times New Roman" w:hAnsi="Times New Roman"/>
          <w:bCs/>
        </w:rPr>
        <w:t xml:space="preserve">erejného obstarávania bolo skonštatované, že je možné výdavky pripustiť do financovania; </w:t>
      </w:r>
    </w:p>
    <w:p w14:paraId="0D478CA8" w14:textId="7D93028A"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viažu sa na </w:t>
      </w:r>
      <w:r w:rsidR="00976CDB" w:rsidRPr="00307126">
        <w:rPr>
          <w:rFonts w:ascii="Times New Roman" w:hAnsi="Times New Roman"/>
          <w:bCs/>
        </w:rPr>
        <w:t>A</w:t>
      </w:r>
      <w:r w:rsidRPr="00307126">
        <w:rPr>
          <w:rFonts w:ascii="Times New Roman" w:hAnsi="Times New Roman"/>
          <w:bCs/>
        </w:rPr>
        <w:t>ktivit</w:t>
      </w:r>
      <w:r w:rsidR="00FB00BC" w:rsidRPr="00307126">
        <w:rPr>
          <w:rFonts w:ascii="Times New Roman" w:hAnsi="Times New Roman"/>
          <w:bCs/>
        </w:rPr>
        <w:t>u</w:t>
      </w:r>
      <w:r w:rsidRPr="00307126">
        <w:rPr>
          <w:rFonts w:ascii="Times New Roman" w:hAnsi="Times New Roman"/>
          <w:bCs/>
        </w:rPr>
        <w:t xml:space="preserve"> Projektu, ktor</w:t>
      </w:r>
      <w:r w:rsidR="00FB00BC" w:rsidRPr="00307126">
        <w:rPr>
          <w:rFonts w:ascii="Times New Roman" w:hAnsi="Times New Roman"/>
          <w:bCs/>
        </w:rPr>
        <w:t>á</w:t>
      </w:r>
      <w:r w:rsidRPr="00307126">
        <w:rPr>
          <w:rFonts w:ascii="Times New Roman" w:hAnsi="Times New Roman"/>
          <w:bCs/>
        </w:rPr>
        <w:t xml:space="preserve"> bol</w:t>
      </w:r>
      <w:r w:rsidR="00FB00BC" w:rsidRPr="00307126">
        <w:rPr>
          <w:rFonts w:ascii="Times New Roman" w:hAnsi="Times New Roman"/>
          <w:bCs/>
        </w:rPr>
        <w:t>a</w:t>
      </w:r>
      <w:r w:rsidRPr="00307126">
        <w:rPr>
          <w:rFonts w:ascii="Times New Roman" w:hAnsi="Times New Roman"/>
          <w:bCs/>
        </w:rPr>
        <w:t xml:space="preserve"> skutočne realizovan</w:t>
      </w:r>
      <w:r w:rsidR="00FB00BC" w:rsidRPr="00307126">
        <w:rPr>
          <w:rFonts w:ascii="Times New Roman" w:hAnsi="Times New Roman"/>
          <w:bCs/>
        </w:rPr>
        <w:t>á</w:t>
      </w:r>
      <w:r w:rsidRPr="00307126">
        <w:rPr>
          <w:rFonts w:ascii="Times New Roman" w:hAnsi="Times New Roman"/>
          <w:bCs/>
        </w:rPr>
        <w:t>, a tieto výdavky boli uhradené Dodávateľovi alebo zamestnancom Prijímateľa (ak ide</w:t>
      </w:r>
      <w:r w:rsidR="00ED72D7" w:rsidRPr="00307126">
        <w:rPr>
          <w:rFonts w:ascii="Times New Roman" w:hAnsi="Times New Roman"/>
          <w:bCs/>
        </w:rPr>
        <w:t>,</w:t>
      </w:r>
      <w:r w:rsidRPr="00307126">
        <w:rPr>
          <w:rFonts w:ascii="Times New Roman" w:hAnsi="Times New Roman"/>
          <w:bCs/>
        </w:rPr>
        <w:t xml:space="preserve"> </w:t>
      </w:r>
      <w:r w:rsidR="00C82F45" w:rsidRPr="00307126">
        <w:rPr>
          <w:rFonts w:ascii="Times New Roman" w:hAnsi="Times New Roman"/>
          <w:bCs/>
        </w:rPr>
        <w:t xml:space="preserve">napr. </w:t>
      </w:r>
      <w:r w:rsidRPr="00307126">
        <w:rPr>
          <w:rFonts w:ascii="Times New Roman" w:hAnsi="Times New Roman"/>
          <w:bCs/>
        </w:rPr>
        <w:t xml:space="preserve">o mzdové výdavky) </w:t>
      </w:r>
      <w:r w:rsidR="00882EC0" w:rsidRPr="00307126">
        <w:rPr>
          <w:rFonts w:ascii="Times New Roman" w:hAnsi="Times New Roman"/>
          <w:bCs/>
        </w:rPr>
        <w:t xml:space="preserve">pred predložením Žiadosti o platbu, najneskôr však do 31.12.2023 </w:t>
      </w:r>
      <w:r w:rsidRPr="00307126">
        <w:rPr>
          <w:rFonts w:ascii="Times New Roman" w:hAnsi="Times New Roman"/>
          <w:bCs/>
        </w:rPr>
        <w:t>a zároveň boli oprávnené výdavky, bez ohľadu na ich charakter, premietnuté do účtovníctva Prijímateľa v zmysle príslušných právnych predpisov SR a podmienok stanovených v Zmluve o poskytnutí NFP; podmienka úhrady Dodávateľovi alebo zamestnancovi Prijímateľa nemusí byť splnená v prípade, ak ide o výdavky, na ktoré sa vzťahuje výnimka uvedená v článku 8 ods</w:t>
      </w:r>
      <w:r w:rsidR="001D3560" w:rsidRPr="00307126">
        <w:rPr>
          <w:rFonts w:ascii="Times New Roman" w:hAnsi="Times New Roman"/>
          <w:bCs/>
        </w:rPr>
        <w:t>ek</w:t>
      </w:r>
      <w:r w:rsidRPr="00307126">
        <w:rPr>
          <w:rFonts w:ascii="Times New Roman" w:hAnsi="Times New Roman"/>
          <w:bCs/>
        </w:rPr>
        <w:t xml:space="preserve"> </w:t>
      </w:r>
      <w:r w:rsidR="00976CDB" w:rsidRPr="00307126">
        <w:rPr>
          <w:rFonts w:ascii="Times New Roman" w:hAnsi="Times New Roman"/>
          <w:bCs/>
        </w:rPr>
        <w:t>6</w:t>
      </w:r>
      <w:r w:rsidRPr="00307126">
        <w:rPr>
          <w:rFonts w:ascii="Times New Roman" w:hAnsi="Times New Roman"/>
          <w:bCs/>
        </w:rPr>
        <w:t xml:space="preserve"> písm</w:t>
      </w:r>
      <w:r w:rsidR="001D3560" w:rsidRPr="00307126">
        <w:rPr>
          <w:rFonts w:ascii="Times New Roman" w:hAnsi="Times New Roman"/>
          <w:bCs/>
        </w:rPr>
        <w:t>eno</w:t>
      </w:r>
      <w:r w:rsidRPr="00307126">
        <w:rPr>
          <w:rFonts w:ascii="Times New Roman" w:hAnsi="Times New Roman"/>
          <w:bCs/>
        </w:rPr>
        <w:t xml:space="preserve"> c) VZP</w:t>
      </w:r>
      <w:r w:rsidR="00C72A22" w:rsidRPr="00307126">
        <w:rPr>
          <w:rFonts w:ascii="Times New Roman" w:hAnsi="Times New Roman"/>
          <w:bCs/>
        </w:rPr>
        <w:t xml:space="preserve">, </w:t>
      </w:r>
      <w:commentRangeStart w:id="124"/>
      <w:r w:rsidR="00C72A22" w:rsidRPr="00307126">
        <w:rPr>
          <w:rFonts w:ascii="Times New Roman" w:hAnsi="Times New Roman"/>
          <w:bCs/>
        </w:rPr>
        <w:t>v prípade ak ide o </w:t>
      </w:r>
      <w:r w:rsidR="00C72A22" w:rsidRPr="00307126">
        <w:rPr>
          <w:rFonts w:ascii="Times New Roman" w:eastAsia="Times New Roman" w:hAnsi="Times New Roman"/>
          <w:color w:val="000000"/>
          <w:lang w:eastAsia="sk-SK"/>
        </w:rPr>
        <w:t>výdavky vykazované zjednodušeným spôsobom vykazovania</w:t>
      </w:r>
      <w:commentRangeEnd w:id="124"/>
      <w:r w:rsidR="00C15C8E">
        <w:rPr>
          <w:rStyle w:val="Odkaznakomentr"/>
          <w:rFonts w:ascii="Times New Roman" w:eastAsia="Times New Roman" w:hAnsi="Times New Roman"/>
          <w:lang w:val="x-none" w:eastAsia="x-none"/>
        </w:rPr>
        <w:commentReference w:id="124"/>
      </w:r>
      <w:r w:rsidR="00C72A22" w:rsidRPr="00307126">
        <w:rPr>
          <w:rFonts w:ascii="Times New Roman" w:eastAsia="Times New Roman" w:hAnsi="Times New Roman"/>
          <w:color w:val="000000"/>
          <w:lang w:eastAsia="sk-SK"/>
        </w:rPr>
        <w:t>,</w:t>
      </w:r>
      <w:r w:rsidR="00C72A22" w:rsidRPr="00307126">
        <w:rPr>
          <w:rFonts w:ascii="Times New Roman" w:hAnsi="Times New Roman"/>
          <w:bCs/>
        </w:rPr>
        <w:t xml:space="preserve"> </w:t>
      </w:r>
      <w:r w:rsidR="00B05042">
        <w:rPr>
          <w:rFonts w:ascii="Times New Roman" w:hAnsi="Times New Roman"/>
          <w:bCs/>
        </w:rPr>
        <w:t xml:space="preserve">v prípade, ak ide o výdavky vynaložené vo forme Vecného príspevku, </w:t>
      </w:r>
      <w:r w:rsidR="00E56A46" w:rsidRPr="00307126">
        <w:rPr>
          <w:rFonts w:ascii="Times New Roman" w:hAnsi="Times New Roman"/>
          <w:bCs/>
        </w:rPr>
        <w:t xml:space="preserve">alebo ak </w:t>
      </w:r>
      <w:r w:rsidR="003A268C" w:rsidRPr="00307126">
        <w:rPr>
          <w:rFonts w:ascii="Times New Roman" w:hAnsi="Times New Roman"/>
          <w:bCs/>
        </w:rPr>
        <w:t xml:space="preserve">sa táto podmienka nevyžaduje s ohľadom na konkrétny </w:t>
      </w:r>
      <w:r w:rsidR="00E56A46" w:rsidRPr="00307126">
        <w:rPr>
          <w:rFonts w:ascii="Times New Roman" w:hAnsi="Times New Roman"/>
          <w:bCs/>
        </w:rPr>
        <w:t>systém financovania</w:t>
      </w:r>
      <w:r w:rsidR="003A268C" w:rsidRPr="00307126">
        <w:rPr>
          <w:rFonts w:ascii="Times New Roman" w:hAnsi="Times New Roman"/>
          <w:bCs/>
        </w:rPr>
        <w:t xml:space="preserve"> v súlade s podmienkami upravenými v Systéme finančného riadenia</w:t>
      </w:r>
      <w:r w:rsidRPr="00307126">
        <w:rPr>
          <w:rFonts w:ascii="Times New Roman" w:hAnsi="Times New Roman"/>
          <w:bCs/>
        </w:rPr>
        <w:t>;</w:t>
      </w:r>
    </w:p>
    <w:p w14:paraId="0CEBBED5" w14:textId="77777777" w:rsidR="00A95015" w:rsidRPr="00307126"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boli vynaložené v súlade so Zmluvou </w:t>
      </w:r>
      <w:r w:rsidRPr="00307126">
        <w:rPr>
          <w:rFonts w:ascii="Times New Roman" w:hAnsi="Times New Roman"/>
        </w:rPr>
        <w:t>o poskytnutí NFP</w:t>
      </w:r>
      <w:r w:rsidRPr="00307126">
        <w:rPr>
          <w:rFonts w:ascii="Times New Roman" w:hAnsi="Times New Roman"/>
          <w:bCs/>
        </w:rPr>
        <w:t>, právnymi predpismi SR a právnymi aktmi EÚ</w:t>
      </w:r>
      <w:r w:rsidR="00B6462B" w:rsidRPr="00307126">
        <w:rPr>
          <w:rFonts w:ascii="Times New Roman" w:hAnsi="Times New Roman"/>
          <w:bCs/>
        </w:rPr>
        <w:t>,</w:t>
      </w:r>
      <w:r w:rsidR="00F86FD3" w:rsidRPr="00307126">
        <w:rPr>
          <w:rFonts w:ascii="Times New Roman" w:hAnsi="Times New Roman"/>
          <w:bCs/>
        </w:rPr>
        <w:t xml:space="preserve"> vrátane pravidiel týkajúcich sa štátnej pomoci podľa </w:t>
      </w:r>
      <w:r w:rsidR="000678BB" w:rsidRPr="00307126">
        <w:rPr>
          <w:rFonts w:ascii="Times New Roman" w:hAnsi="Times New Roman"/>
          <w:bCs/>
        </w:rPr>
        <w:t>článku</w:t>
      </w:r>
      <w:r w:rsidR="00F86FD3" w:rsidRPr="00307126">
        <w:rPr>
          <w:rFonts w:ascii="Times New Roman" w:hAnsi="Times New Roman"/>
          <w:bCs/>
        </w:rPr>
        <w:t xml:space="preserve"> 107 Zmluvy o fungovaní EÚ</w:t>
      </w:r>
      <w:r w:rsidRPr="00307126">
        <w:rPr>
          <w:rFonts w:ascii="Times New Roman" w:hAnsi="Times New Roman"/>
          <w:bCs/>
        </w:rPr>
        <w:t>;</w:t>
      </w:r>
    </w:p>
    <w:p w14:paraId="4B04B4E4" w14:textId="77777777" w:rsidR="00107570" w:rsidRPr="00307126" w:rsidRDefault="00F93C4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sú v súlade s princípmi hospodárnosti, efektívnosti, účinnosti a účelnosti</w:t>
      </w:r>
      <w:r w:rsidR="00107570" w:rsidRPr="00307126">
        <w:rPr>
          <w:rFonts w:ascii="Times New Roman" w:hAnsi="Times New Roman"/>
          <w:bCs/>
        </w:rPr>
        <w:t>;</w:t>
      </w:r>
    </w:p>
    <w:p w14:paraId="0E9C5B8F" w14:textId="77777777" w:rsidR="0037663F"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sú </w:t>
      </w:r>
      <w:r w:rsidR="0037663F" w:rsidRPr="00307126">
        <w:rPr>
          <w:rFonts w:ascii="Times New Roman" w:eastAsia="Times New Roman" w:hAnsi="Times New Roman"/>
          <w:color w:val="000000"/>
          <w:lang w:eastAsia="sk-SK"/>
        </w:rPr>
        <w:t>identifikovateľné</w:t>
      </w:r>
      <w:r w:rsidR="00D91D99" w:rsidRPr="00307126">
        <w:rPr>
          <w:rFonts w:ascii="Times New Roman" w:eastAsia="Times New Roman" w:hAnsi="Times New Roman"/>
          <w:color w:val="000000"/>
          <w:lang w:eastAsia="sk-SK"/>
        </w:rPr>
        <w:t xml:space="preserve">, </w:t>
      </w:r>
      <w:r w:rsidR="0037663F" w:rsidRPr="00307126">
        <w:rPr>
          <w:rFonts w:ascii="Times New Roman" w:eastAsia="Times New Roman" w:hAnsi="Times New Roman"/>
          <w:color w:val="000000"/>
          <w:lang w:eastAsia="sk-SK"/>
        </w:rPr>
        <w:t>preukázateľné a</w:t>
      </w:r>
      <w:r w:rsidR="00D91D99" w:rsidRPr="00307126">
        <w:rPr>
          <w:rFonts w:ascii="Times New Roman" w:eastAsia="Times New Roman" w:hAnsi="Times New Roman"/>
          <w:color w:val="000000"/>
          <w:lang w:eastAsia="sk-SK"/>
        </w:rPr>
        <w:t xml:space="preserve"> sú </w:t>
      </w:r>
      <w:r w:rsidR="0037663F" w:rsidRPr="00307126">
        <w:rPr>
          <w:rFonts w:ascii="Times New Roman" w:eastAsia="Times New Roman" w:hAnsi="Times New Roman"/>
          <w:color w:val="000000"/>
          <w:lang w:eastAsia="sk-SK"/>
        </w:rPr>
        <w:t>doložené účtovnými dokladmi, ktoré sú riadne evidované u Prijímateľa v súlade s Právnymi predpismi SR; výdavok je preukázaný faktúrami alebo inými účtovnými dokladmi rovnocennej preukaznej hodnoty, ktoré sú riadne evidované v účtovníctve Prijímateľa v súlade s Právnymi predpismi SR a Zmluvou o poskytnutí NFP; preukázanie výdavkov faktúrami alebo účtovnými dokladmi rovnocennej preukaznej hodnoty sa nevzťahuje na výdavky vykazované zjednodušeným spôsobom vykazovania</w:t>
      </w:r>
      <w:r w:rsidR="00D5081C" w:rsidRPr="00307126">
        <w:rPr>
          <w:rFonts w:ascii="Times New Roman" w:eastAsia="Times New Roman" w:hAnsi="Times New Roman"/>
          <w:color w:val="000000"/>
          <w:lang w:eastAsia="sk-SK"/>
        </w:rPr>
        <w:t xml:space="preserve"> a na poskytnutie zálohovej platby</w:t>
      </w:r>
      <w:r w:rsidR="0037663F" w:rsidRPr="00307126">
        <w:rPr>
          <w:rFonts w:ascii="Times New Roman" w:eastAsia="Times New Roman" w:hAnsi="Times New Roman"/>
          <w:color w:val="000000"/>
          <w:lang w:eastAsia="sk-SK"/>
        </w:rPr>
        <w:t>; výdavky musia byť uhradené Prijímateľom a ich uhradenie musí byť doložené najneskôr pred ich predložením Poskytovateľovi</w:t>
      </w:r>
      <w:r w:rsidR="003A268C" w:rsidRPr="00307126">
        <w:rPr>
          <w:rFonts w:ascii="Times New Roman" w:eastAsia="Times New Roman" w:hAnsi="Times New Roman"/>
          <w:color w:val="000000"/>
          <w:lang w:eastAsia="sk-SK"/>
        </w:rPr>
        <w:t>;</w:t>
      </w:r>
      <w:r w:rsidR="0037663F" w:rsidRPr="00307126">
        <w:rPr>
          <w:rFonts w:ascii="Times New Roman" w:eastAsia="Times New Roman" w:hAnsi="Times New Roman"/>
          <w:color w:val="000000"/>
          <w:lang w:eastAsia="sk-SK"/>
        </w:rPr>
        <w:t xml:space="preserve"> </w:t>
      </w:r>
      <w:r w:rsidR="003A268C" w:rsidRPr="00307126">
        <w:rPr>
          <w:rFonts w:ascii="Times New Roman" w:hAnsi="Times New Roman"/>
          <w:bCs/>
        </w:rPr>
        <w:t xml:space="preserve">podmienka úhrady výdavkov sa </w:t>
      </w:r>
      <w:r w:rsidR="00CE6B0A" w:rsidRPr="00307126">
        <w:rPr>
          <w:rFonts w:ascii="Times New Roman" w:hAnsi="Times New Roman"/>
          <w:bCs/>
        </w:rPr>
        <w:t>neuplatní</w:t>
      </w:r>
      <w:r w:rsidR="003A268C" w:rsidRPr="00307126">
        <w:rPr>
          <w:rFonts w:ascii="Times New Roman" w:hAnsi="Times New Roman"/>
          <w:bCs/>
        </w:rPr>
        <w:t>, ak táto skutočnosť vyplýva zo Systému finančného riadenia s ohľadom na konkrétny systém financovania</w:t>
      </w:r>
      <w:r w:rsidR="008037C1" w:rsidRPr="00307126">
        <w:rPr>
          <w:rFonts w:ascii="Times New Roman" w:hAnsi="Times New Roman"/>
          <w:bCs/>
        </w:rPr>
        <w:t xml:space="preserve">; </w:t>
      </w:r>
      <w:r w:rsidR="00FE0B57" w:rsidRPr="00307126">
        <w:rPr>
          <w:rFonts w:ascii="Times New Roman" w:hAnsi="Times New Roman"/>
        </w:rPr>
        <w:t>pre účely</w:t>
      </w:r>
      <w:r w:rsidR="008037C1" w:rsidRPr="00307126">
        <w:rPr>
          <w:rFonts w:ascii="Times New Roman" w:hAnsi="Times New Roman"/>
        </w:rPr>
        <w:t xml:space="preserve"> úhrad</w:t>
      </w:r>
      <w:r w:rsidR="007E741F" w:rsidRPr="00307126">
        <w:rPr>
          <w:rFonts w:ascii="Times New Roman" w:hAnsi="Times New Roman"/>
        </w:rPr>
        <w:t>y</w:t>
      </w:r>
      <w:r w:rsidR="008037C1" w:rsidRPr="00307126">
        <w:rPr>
          <w:rFonts w:ascii="Times New Roman" w:hAnsi="Times New Roman"/>
        </w:rPr>
        <w:t xml:space="preserve"> </w:t>
      </w:r>
      <w:r w:rsidR="00FE0B57" w:rsidRPr="00307126">
        <w:rPr>
          <w:rFonts w:ascii="Times New Roman" w:hAnsi="Times New Roman"/>
        </w:rPr>
        <w:t>P</w:t>
      </w:r>
      <w:r w:rsidR="008037C1" w:rsidRPr="00307126">
        <w:rPr>
          <w:rFonts w:ascii="Times New Roman" w:hAnsi="Times New Roman"/>
        </w:rPr>
        <w:t xml:space="preserve">reddavkovej platby, </w:t>
      </w:r>
      <w:r w:rsidR="00FE0B57" w:rsidRPr="00307126">
        <w:rPr>
          <w:rFonts w:ascii="Times New Roman" w:hAnsi="Times New Roman"/>
        </w:rPr>
        <w:t>sa</w:t>
      </w:r>
      <w:r w:rsidR="008037C1" w:rsidRPr="00307126">
        <w:rPr>
          <w:rFonts w:ascii="Times New Roman" w:hAnsi="Times New Roman"/>
        </w:rPr>
        <w:t xml:space="preserve"> za účtovný doklad </w:t>
      </w:r>
      <w:r w:rsidR="00F825BA" w:rsidRPr="00307126">
        <w:rPr>
          <w:rFonts w:ascii="Times New Roman" w:hAnsi="Times New Roman"/>
        </w:rPr>
        <w:t>považuje</w:t>
      </w:r>
      <w:r w:rsidR="008037C1" w:rsidRPr="00307126">
        <w:rPr>
          <w:rFonts w:ascii="Times New Roman" w:hAnsi="Times New Roman"/>
        </w:rPr>
        <w:t xml:space="preserve"> </w:t>
      </w:r>
      <w:r w:rsidR="00FE0B57" w:rsidRPr="00307126">
        <w:rPr>
          <w:rFonts w:ascii="Times New Roman" w:hAnsi="Times New Roman"/>
        </w:rPr>
        <w:t xml:space="preserve">aj </w:t>
      </w:r>
      <w:r w:rsidR="008037C1" w:rsidRPr="00307126">
        <w:rPr>
          <w:rFonts w:ascii="Times New Roman" w:hAnsi="Times New Roman"/>
        </w:rPr>
        <w:t xml:space="preserve">doklad, na základe ktorého je uhrádzaná </w:t>
      </w:r>
      <w:r w:rsidR="00FE0B57" w:rsidRPr="00307126">
        <w:rPr>
          <w:rFonts w:ascii="Times New Roman" w:hAnsi="Times New Roman"/>
        </w:rPr>
        <w:t>P</w:t>
      </w:r>
      <w:r w:rsidR="008037C1" w:rsidRPr="00307126">
        <w:rPr>
          <w:rFonts w:ascii="Times New Roman" w:hAnsi="Times New Roman"/>
        </w:rPr>
        <w:t>reddavková platba zo strany Prijímateľa Dodávateľovi</w:t>
      </w:r>
      <w:r w:rsidR="0037663F" w:rsidRPr="00307126">
        <w:rPr>
          <w:rFonts w:ascii="Times New Roman" w:eastAsia="Times New Roman" w:hAnsi="Times New Roman"/>
          <w:color w:val="000000"/>
          <w:lang w:eastAsia="sk-SK"/>
        </w:rPr>
        <w:t xml:space="preserve">, </w:t>
      </w:r>
    </w:p>
    <w:p w14:paraId="1F71306D" w14:textId="77777777" w:rsidR="00107570"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rPr>
        <w:lastRenderedPageBreak/>
        <w:t xml:space="preserve">navzájom sa časovo a vecne neprekrývajú </w:t>
      </w:r>
      <w:r w:rsidRPr="00307126">
        <w:rPr>
          <w:rFonts w:ascii="Times New Roman" w:hAnsi="Times New Roman"/>
          <w:bCs/>
        </w:rPr>
        <w:t>a neprekrývajú sa aj s inými prostriedkami z verejných zdrojov</w:t>
      </w:r>
      <w:r w:rsidRPr="00307126">
        <w:rPr>
          <w:rFonts w:ascii="Times New Roman" w:hAnsi="Times New Roman"/>
        </w:rPr>
        <w:t>;</w:t>
      </w:r>
      <w:r w:rsidR="0037663F" w:rsidRPr="00307126">
        <w:rPr>
          <w:rFonts w:ascii="Times New Roman" w:hAnsi="Times New Roman"/>
        </w:rPr>
        <w:t xml:space="preserve"> sú dodržané pravidlá krížového financovania uvedené v kapitole 3.5.3 Systému riadenia EŠIF (Krížové financovanie)</w:t>
      </w:r>
      <w:r w:rsidR="00A91230" w:rsidRPr="00307126">
        <w:rPr>
          <w:rFonts w:ascii="Times New Roman" w:hAnsi="Times New Roman"/>
        </w:rPr>
        <w:t>,</w:t>
      </w:r>
      <w:r w:rsidR="0037663F" w:rsidRPr="00307126">
        <w:rPr>
          <w:rFonts w:ascii="Times New Roman" w:hAnsi="Times New Roman"/>
        </w:rPr>
        <w:t xml:space="preserve"> </w:t>
      </w:r>
    </w:p>
    <w:p w14:paraId="545B9745" w14:textId="39EBB7F2" w:rsidR="00107570" w:rsidRPr="00307126" w:rsidRDefault="00A95015"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Majetok nadobudnutý z NFP, na obstaranie ktorého boli výdavky vynaložené, musí byť zakúpený od tretích strán za trhových podmienok na základe výsledkov </w:t>
      </w:r>
      <w:r w:rsidR="00926820" w:rsidRPr="00307126">
        <w:rPr>
          <w:rFonts w:ascii="Times New Roman" w:hAnsi="Times New Roman"/>
          <w:bCs/>
        </w:rPr>
        <w:t>VO</w:t>
      </w:r>
      <w:r w:rsidRPr="00307126">
        <w:rPr>
          <w:rFonts w:ascii="Times New Roman" w:hAnsi="Times New Roman"/>
          <w:bCs/>
        </w:rPr>
        <w:t xml:space="preserve"> bez toho, aby nadobúdateľ vykonával kontrolu nad predávajúcim v zmysle článku 3 Nariadenia Rady (ES) č. 139/2004 z 20. 1. 2004 o kontrole koncentrácií medzi podnikmi (Nariadenie ES o fúziách) alebo naopak; </w:t>
      </w:r>
      <w:r w:rsidR="00B71C48" w:rsidRPr="00307126">
        <w:rPr>
          <w:rFonts w:ascii="Times New Roman" w:hAnsi="Times New Roman"/>
          <w:bCs/>
        </w:rPr>
        <w:t>obstarávanie služieb, tovarov a stavebných prác</w:t>
      </w:r>
      <w:r w:rsidRPr="00307126">
        <w:rPr>
          <w:rFonts w:ascii="Times New Roman" w:hAnsi="Times New Roman"/>
          <w:bCs/>
        </w:rPr>
        <w:t xml:space="preserve"> musí byť vykonané v súlade </w:t>
      </w:r>
      <w:r w:rsidR="00107570" w:rsidRPr="00307126">
        <w:rPr>
          <w:rFonts w:ascii="Times New Roman" w:hAnsi="Times New Roman"/>
          <w:bCs/>
        </w:rPr>
        <w:t xml:space="preserve">s ustanoveniami Zmluvy </w:t>
      </w:r>
      <w:r w:rsidR="00107570" w:rsidRPr="00307126">
        <w:rPr>
          <w:rFonts w:ascii="Times New Roman" w:hAnsi="Times New Roman"/>
        </w:rPr>
        <w:t>o poskytnutí NFP</w:t>
      </w:r>
      <w:r w:rsidRPr="00307126">
        <w:rPr>
          <w:rFonts w:ascii="Times New Roman" w:hAnsi="Times New Roman"/>
        </w:rPr>
        <w:t xml:space="preserve"> (</w:t>
      </w:r>
      <w:r w:rsidR="00107570" w:rsidRPr="00307126">
        <w:rPr>
          <w:rFonts w:ascii="Times New Roman" w:hAnsi="Times New Roman"/>
        </w:rPr>
        <w:t>najmä článku 3 VZP</w:t>
      </w:r>
      <w:r w:rsidRPr="00307126">
        <w:rPr>
          <w:rFonts w:ascii="Times New Roman" w:hAnsi="Times New Roman"/>
        </w:rPr>
        <w:t>)</w:t>
      </w:r>
      <w:r w:rsidR="00107570" w:rsidRPr="00307126">
        <w:rPr>
          <w:rFonts w:ascii="Times New Roman" w:hAnsi="Times New Roman"/>
          <w:bCs/>
        </w:rPr>
        <w:t xml:space="preserve">, </w:t>
      </w:r>
      <w:r w:rsidR="00B71C48" w:rsidRPr="00307126">
        <w:rPr>
          <w:rFonts w:ascii="Times New Roman" w:hAnsi="Times New Roman"/>
          <w:bCs/>
        </w:rPr>
        <w:t xml:space="preserve">Právnymi dokumentmi, </w:t>
      </w:r>
      <w:r w:rsidRPr="00307126">
        <w:rPr>
          <w:rFonts w:ascii="Times New Roman" w:hAnsi="Times New Roman"/>
          <w:bCs/>
        </w:rPr>
        <w:t>s P</w:t>
      </w:r>
      <w:r w:rsidR="00107570" w:rsidRPr="00307126">
        <w:rPr>
          <w:rFonts w:ascii="Times New Roman" w:hAnsi="Times New Roman"/>
          <w:bCs/>
        </w:rPr>
        <w:t xml:space="preserve">rávnymi predpismi SR a  </w:t>
      </w:r>
      <w:r w:rsidRPr="00307126">
        <w:rPr>
          <w:rFonts w:ascii="Times New Roman" w:hAnsi="Times New Roman"/>
          <w:bCs/>
        </w:rPr>
        <w:t xml:space="preserve">právnymi </w:t>
      </w:r>
      <w:r w:rsidR="00B71C48" w:rsidRPr="00307126">
        <w:rPr>
          <w:rFonts w:ascii="Times New Roman" w:hAnsi="Times New Roman"/>
          <w:bCs/>
        </w:rPr>
        <w:t>aktmi</w:t>
      </w:r>
      <w:r w:rsidRPr="00307126">
        <w:rPr>
          <w:rFonts w:ascii="Times New Roman" w:hAnsi="Times New Roman"/>
          <w:bCs/>
        </w:rPr>
        <w:t xml:space="preserve"> </w:t>
      </w:r>
      <w:r w:rsidR="00107570" w:rsidRPr="00307126">
        <w:rPr>
          <w:rFonts w:ascii="Times New Roman" w:hAnsi="Times New Roman"/>
          <w:bCs/>
        </w:rPr>
        <w:t xml:space="preserve">EÚ </w:t>
      </w:r>
      <w:r w:rsidR="003144E8" w:rsidRPr="00307126">
        <w:rPr>
          <w:rFonts w:ascii="Times New Roman" w:hAnsi="Times New Roman"/>
          <w:bCs/>
        </w:rPr>
        <w:t>upravujúcim oblasť verejného obstarávania</w:t>
      </w:r>
      <w:r w:rsidR="00B71C48" w:rsidRPr="00307126">
        <w:rPr>
          <w:rFonts w:ascii="Times New Roman" w:hAnsi="Times New Roman"/>
          <w:bCs/>
        </w:rPr>
        <w:t xml:space="preserve"> alebo zadávania zákazky </w:t>
      </w:r>
      <w:proofErr w:type="spellStart"/>
      <w:r w:rsidR="00B71C48" w:rsidRPr="00307126">
        <w:rPr>
          <w:rFonts w:ascii="Times New Roman" w:hAnsi="Times New Roman"/>
          <w:bCs/>
        </w:rPr>
        <w:t>in-house</w:t>
      </w:r>
      <w:proofErr w:type="spellEnd"/>
      <w:r w:rsidR="00B71C48" w:rsidRPr="00307126">
        <w:rPr>
          <w:rFonts w:ascii="Times New Roman" w:hAnsi="Times New Roman"/>
          <w:bCs/>
        </w:rPr>
        <w:t xml:space="preserve"> alebo pravidiel vzťahujúcich sa k obstarávaniu služieb, tovarov a stavebných prác nespadajúcich pod režim zákona o verejnom obstarávaní</w:t>
      </w:r>
      <w:r w:rsidRPr="00307126">
        <w:rPr>
          <w:rFonts w:ascii="Times New Roman" w:hAnsi="Times New Roman"/>
          <w:bCs/>
        </w:rPr>
        <w:t>,</w:t>
      </w:r>
      <w:r w:rsidR="003144E8" w:rsidRPr="00307126">
        <w:rPr>
          <w:rFonts w:ascii="Times New Roman" w:hAnsi="Times New Roman"/>
          <w:bCs/>
        </w:rPr>
        <w:t xml:space="preserve"> </w:t>
      </w:r>
      <w:r w:rsidR="00D91D99" w:rsidRPr="00307126">
        <w:rPr>
          <w:rFonts w:ascii="Times New Roman" w:hAnsi="Times New Roman"/>
          <w:bCs/>
        </w:rPr>
        <w:t xml:space="preserve">vždy </w:t>
      </w:r>
      <w:r w:rsidR="00107570" w:rsidRPr="00307126">
        <w:rPr>
          <w:rFonts w:ascii="Times New Roman" w:hAnsi="Times New Roman"/>
          <w:bCs/>
        </w:rPr>
        <w:t>za ceny, ktoré spĺňajú kritérium hospodárnosti</w:t>
      </w:r>
      <w:r w:rsidR="00FB00BC" w:rsidRPr="00307126">
        <w:rPr>
          <w:rFonts w:ascii="Times New Roman" w:hAnsi="Times New Roman"/>
          <w:bCs/>
        </w:rPr>
        <w:t>, účelnosti</w:t>
      </w:r>
      <w:r w:rsidR="00B71C48" w:rsidRPr="00307126">
        <w:rPr>
          <w:rFonts w:ascii="Times New Roman" w:hAnsi="Times New Roman"/>
          <w:bCs/>
        </w:rPr>
        <w:t>, účinnosti</w:t>
      </w:r>
      <w:r w:rsidR="00FB00BC" w:rsidRPr="00307126">
        <w:rPr>
          <w:rFonts w:ascii="Times New Roman" w:hAnsi="Times New Roman"/>
          <w:bCs/>
        </w:rPr>
        <w:t xml:space="preserve"> </w:t>
      </w:r>
      <w:r w:rsidR="00107570" w:rsidRPr="00307126">
        <w:rPr>
          <w:rFonts w:ascii="Times New Roman" w:hAnsi="Times New Roman"/>
          <w:bCs/>
        </w:rPr>
        <w:t>a efektívnosti</w:t>
      </w:r>
      <w:r w:rsidR="00FB00BC" w:rsidRPr="00307126">
        <w:rPr>
          <w:rFonts w:ascii="Times New Roman" w:hAnsi="Times New Roman"/>
        </w:rPr>
        <w:t xml:space="preserve"> </w:t>
      </w:r>
      <w:r w:rsidR="00FB00BC" w:rsidRPr="00307126">
        <w:rPr>
          <w:rFonts w:ascii="Times New Roman" w:hAnsi="Times New Roman"/>
          <w:bCs/>
        </w:rPr>
        <w:t xml:space="preserve">vyplývajúce z Výzvy, z </w:t>
      </w:r>
      <w:r w:rsidR="000678BB" w:rsidRPr="00307126">
        <w:rPr>
          <w:rFonts w:ascii="Times New Roman" w:hAnsi="Times New Roman"/>
          <w:bCs/>
        </w:rPr>
        <w:t>článku</w:t>
      </w:r>
      <w:r w:rsidR="00FB00BC" w:rsidRPr="00307126">
        <w:rPr>
          <w:rFonts w:ascii="Times New Roman" w:hAnsi="Times New Roman"/>
          <w:bCs/>
        </w:rPr>
        <w:t xml:space="preserve"> </w:t>
      </w:r>
      <w:r w:rsidR="007D23F2" w:rsidRPr="00307126">
        <w:rPr>
          <w:rFonts w:ascii="Times New Roman" w:hAnsi="Times New Roman"/>
          <w:bCs/>
        </w:rPr>
        <w:t>3</w:t>
      </w:r>
      <w:r w:rsidR="007D23F2">
        <w:rPr>
          <w:rFonts w:ascii="Times New Roman" w:hAnsi="Times New Roman"/>
          <w:bCs/>
        </w:rPr>
        <w:t>3</w:t>
      </w:r>
      <w:r w:rsidR="007D23F2" w:rsidRPr="00307126">
        <w:rPr>
          <w:rFonts w:ascii="Times New Roman" w:hAnsi="Times New Roman"/>
          <w:bCs/>
        </w:rPr>
        <w:t xml:space="preserve"> </w:t>
      </w:r>
      <w:r w:rsidR="00FB00BC" w:rsidRPr="00307126">
        <w:rPr>
          <w:rFonts w:ascii="Times New Roman" w:hAnsi="Times New Roman"/>
          <w:bCs/>
        </w:rPr>
        <w:t xml:space="preserve">Nariadenia </w:t>
      </w:r>
      <w:r w:rsidR="007D23F2">
        <w:rPr>
          <w:rFonts w:ascii="Times New Roman" w:hAnsi="Times New Roman"/>
          <w:bCs/>
        </w:rPr>
        <w:t>2018/1046</w:t>
      </w:r>
      <w:r w:rsidR="00FB00BC" w:rsidRPr="00307126">
        <w:rPr>
          <w:rFonts w:ascii="Times New Roman" w:hAnsi="Times New Roman"/>
          <w:bCs/>
        </w:rPr>
        <w:t xml:space="preserve"> a z §19 Zákona o rozpočtových pravidlách; </w:t>
      </w:r>
    </w:p>
    <w:p w14:paraId="58C70B74" w14:textId="77777777" w:rsidR="003144E8" w:rsidRPr="00307126" w:rsidRDefault="00107570" w:rsidP="00C87FFC">
      <w:pPr>
        <w:numPr>
          <w:ilvl w:val="0"/>
          <w:numId w:val="21"/>
        </w:numPr>
        <w:tabs>
          <w:tab w:val="clear" w:pos="2880"/>
          <w:tab w:val="num" w:pos="900"/>
        </w:tabs>
        <w:spacing w:before="120" w:after="0" w:line="264" w:lineRule="auto"/>
        <w:ind w:left="900"/>
        <w:jc w:val="both"/>
        <w:rPr>
          <w:rFonts w:ascii="Times New Roman" w:hAnsi="Times New Roman"/>
          <w:bCs/>
        </w:rPr>
      </w:pPr>
      <w:r w:rsidRPr="00307126">
        <w:rPr>
          <w:rFonts w:ascii="Times New Roman" w:hAnsi="Times New Roman"/>
          <w:bCs/>
        </w:rPr>
        <w:t xml:space="preserve">sú vynakladané na majetok, </w:t>
      </w:r>
      <w:commentRangeStart w:id="125"/>
      <w:r w:rsidRPr="00307126">
        <w:rPr>
          <w:rFonts w:ascii="Times New Roman" w:hAnsi="Times New Roman"/>
          <w:bCs/>
        </w:rPr>
        <w:t>ktorý je nový</w:t>
      </w:r>
      <w:commentRangeEnd w:id="125"/>
      <w:r w:rsidR="00452D64" w:rsidRPr="00773D77">
        <w:rPr>
          <w:rStyle w:val="Odkaznakomentr"/>
          <w:rFonts w:ascii="Times New Roman" w:hAnsi="Times New Roman"/>
          <w:sz w:val="22"/>
          <w:lang w:val="x-none"/>
        </w:rPr>
        <w:commentReference w:id="125"/>
      </w:r>
      <w:r w:rsidRPr="00307126">
        <w:rPr>
          <w:rFonts w:ascii="Times New Roman" w:hAnsi="Times New Roman"/>
          <w:bCs/>
        </w:rPr>
        <w:t>, nebol dosiaľ používaný a Prijímateľ s ním v minulosti žiadnym spôsobom nedisponoval</w:t>
      </w:r>
      <w:r w:rsidR="00A95015" w:rsidRPr="00307126">
        <w:rPr>
          <w:rFonts w:ascii="Times New Roman" w:hAnsi="Times New Roman"/>
          <w:bCs/>
        </w:rPr>
        <w:t xml:space="preserve">. </w:t>
      </w:r>
      <w:r w:rsidR="003144E8" w:rsidRPr="00307126">
        <w:rPr>
          <w:rFonts w:ascii="Times New Roman" w:hAnsi="Times New Roman"/>
          <w:bCs/>
        </w:rPr>
        <w:t xml:space="preserve"> </w:t>
      </w:r>
    </w:p>
    <w:p w14:paraId="670F55BA" w14:textId="77777777" w:rsidR="00107570" w:rsidRPr="00307126" w:rsidRDefault="00107570" w:rsidP="00FE756C">
      <w:pPr>
        <w:numPr>
          <w:ilvl w:val="1"/>
          <w:numId w:val="6"/>
        </w:numPr>
        <w:spacing w:before="120" w:line="264" w:lineRule="auto"/>
        <w:jc w:val="both"/>
        <w:rPr>
          <w:rFonts w:ascii="Times New Roman" w:hAnsi="Times New Roman"/>
          <w:bCs/>
        </w:rPr>
      </w:pPr>
      <w:r w:rsidRPr="00307126">
        <w:rPr>
          <w:rFonts w:ascii="Times New Roman" w:hAnsi="Times New Roman"/>
          <w:bCs/>
        </w:rPr>
        <w:t>Výdavky Prijímateľa deklarované v </w:t>
      </w:r>
      <w:r w:rsidR="00A95015" w:rsidRPr="00307126">
        <w:rPr>
          <w:rFonts w:ascii="Times New Roman" w:hAnsi="Times New Roman"/>
          <w:bCs/>
        </w:rPr>
        <w:t> </w:t>
      </w:r>
      <w:proofErr w:type="spellStart"/>
      <w:r w:rsidR="006B2244" w:rsidRPr="00307126">
        <w:rPr>
          <w:rFonts w:ascii="Times New Roman" w:hAnsi="Times New Roman"/>
          <w:bCs/>
        </w:rPr>
        <w:t>ŽoP</w:t>
      </w:r>
      <w:proofErr w:type="spellEnd"/>
      <w:r w:rsidR="00A95015" w:rsidRPr="00307126">
        <w:rPr>
          <w:rFonts w:ascii="Times New Roman" w:hAnsi="Times New Roman"/>
          <w:bCs/>
        </w:rPr>
        <w:t xml:space="preserve"> </w:t>
      </w:r>
      <w:r w:rsidRPr="00307126">
        <w:rPr>
          <w:rFonts w:ascii="Times New Roman" w:hAnsi="Times New Roman"/>
          <w:bCs/>
        </w:rPr>
        <w:t>sú zaokrúhlené na dve desatinné miesta (1 eurocent).</w:t>
      </w:r>
    </w:p>
    <w:p w14:paraId="5258B2AF" w14:textId="77777777" w:rsidR="00A91910" w:rsidRPr="00307126" w:rsidRDefault="00107570" w:rsidP="00F7719B">
      <w:pPr>
        <w:numPr>
          <w:ilvl w:val="1"/>
          <w:numId w:val="6"/>
        </w:numPr>
        <w:spacing w:before="120" w:line="264" w:lineRule="auto"/>
        <w:jc w:val="both"/>
        <w:rPr>
          <w:rFonts w:ascii="Times New Roman" w:hAnsi="Times New Roman"/>
          <w:b/>
          <w:bCs/>
        </w:rPr>
      </w:pPr>
      <w:r w:rsidRPr="00307126">
        <w:rPr>
          <w:rFonts w:ascii="Times New Roman" w:hAnsi="Times New Roman"/>
          <w:bCs/>
        </w:rPr>
        <w:t>Ak výdavok nespĺňa podmienky oprávnenosti podľa ods</w:t>
      </w:r>
      <w:r w:rsidR="00CE5784" w:rsidRPr="00307126">
        <w:rPr>
          <w:rFonts w:ascii="Times New Roman" w:hAnsi="Times New Roman"/>
          <w:bCs/>
        </w:rPr>
        <w:t>eku</w:t>
      </w:r>
      <w:r w:rsidRPr="00307126">
        <w:rPr>
          <w:rFonts w:ascii="Times New Roman" w:hAnsi="Times New Roman"/>
          <w:bCs/>
        </w:rPr>
        <w:t xml:space="preserve"> 1 tohto článku VZP</w:t>
      </w:r>
      <w:r w:rsidR="00576C07" w:rsidRPr="00307126">
        <w:rPr>
          <w:rFonts w:ascii="Times New Roman" w:hAnsi="Times New Roman"/>
          <w:bCs/>
        </w:rPr>
        <w:t>,</w:t>
      </w:r>
      <w:r w:rsidRPr="00307126">
        <w:rPr>
          <w:rFonts w:ascii="Times New Roman" w:hAnsi="Times New Roman"/>
          <w:bCs/>
        </w:rPr>
        <w:t xml:space="preserve"> </w:t>
      </w:r>
      <w:r w:rsidR="00576C07" w:rsidRPr="00307126">
        <w:rPr>
          <w:rFonts w:ascii="Times New Roman" w:hAnsi="Times New Roman"/>
          <w:bCs/>
        </w:rPr>
        <w:t xml:space="preserve">takéto </w:t>
      </w:r>
      <w:r w:rsidRPr="00307126">
        <w:rPr>
          <w:rFonts w:ascii="Times New Roman" w:hAnsi="Times New Roman"/>
          <w:bCs/>
        </w:rPr>
        <w:t xml:space="preserve">Neoprávnené výdavky nie sú spôsobilé na preplatenie z NFP v rámci podanej </w:t>
      </w:r>
      <w:proofErr w:type="spellStart"/>
      <w:r w:rsidR="006B2244" w:rsidRPr="00307126">
        <w:rPr>
          <w:rFonts w:ascii="Times New Roman" w:hAnsi="Times New Roman"/>
          <w:bCs/>
        </w:rPr>
        <w:t>ŽoP</w:t>
      </w:r>
      <w:proofErr w:type="spellEnd"/>
      <w:r w:rsidRPr="00307126">
        <w:rPr>
          <w:rFonts w:ascii="Times New Roman" w:hAnsi="Times New Roman"/>
          <w:bCs/>
        </w:rPr>
        <w:t xml:space="preserve"> a o takto vyčíslené </w:t>
      </w:r>
      <w:r w:rsidR="00A95015" w:rsidRPr="00307126">
        <w:rPr>
          <w:rFonts w:ascii="Times New Roman" w:hAnsi="Times New Roman"/>
          <w:bCs/>
        </w:rPr>
        <w:t>N</w:t>
      </w:r>
      <w:r w:rsidRPr="00307126">
        <w:rPr>
          <w:rFonts w:ascii="Times New Roman" w:hAnsi="Times New Roman"/>
          <w:bCs/>
        </w:rPr>
        <w:t xml:space="preserve">eoprávnené výdavky bude ponížená suma požadovaná na preplatenie v rámci podanej </w:t>
      </w:r>
      <w:proofErr w:type="spellStart"/>
      <w:r w:rsidR="00BD1F35" w:rsidRPr="00307126">
        <w:rPr>
          <w:rFonts w:ascii="Times New Roman" w:hAnsi="Times New Roman"/>
          <w:bCs/>
        </w:rPr>
        <w:t>Ž</w:t>
      </w:r>
      <w:r w:rsidR="006B2244" w:rsidRPr="00307126">
        <w:rPr>
          <w:rFonts w:ascii="Times New Roman" w:hAnsi="Times New Roman"/>
          <w:bCs/>
        </w:rPr>
        <w:t>oP</w:t>
      </w:r>
      <w:proofErr w:type="spellEnd"/>
      <w:r w:rsidRPr="00307126">
        <w:rPr>
          <w:rFonts w:ascii="Times New Roman" w:hAnsi="Times New Roman"/>
          <w:bCs/>
        </w:rPr>
        <w:t xml:space="preserve">, ak vo zvyšnej časti bude </w:t>
      </w:r>
      <w:proofErr w:type="spellStart"/>
      <w:r w:rsidRPr="00307126">
        <w:rPr>
          <w:rFonts w:ascii="Times New Roman" w:hAnsi="Times New Roman"/>
          <w:bCs/>
        </w:rPr>
        <w:t>Ž</w:t>
      </w:r>
      <w:r w:rsidR="006B2244" w:rsidRPr="00307126">
        <w:rPr>
          <w:rFonts w:ascii="Times New Roman" w:hAnsi="Times New Roman"/>
          <w:bCs/>
        </w:rPr>
        <w:t>oP</w:t>
      </w:r>
      <w:proofErr w:type="spellEnd"/>
      <w:r w:rsidR="006B2244" w:rsidRPr="00307126">
        <w:rPr>
          <w:rFonts w:ascii="Times New Roman" w:hAnsi="Times New Roman"/>
          <w:bCs/>
        </w:rPr>
        <w:t xml:space="preserve"> </w:t>
      </w:r>
      <w:r w:rsidRPr="00307126">
        <w:rPr>
          <w:rFonts w:ascii="Times New Roman" w:hAnsi="Times New Roman"/>
          <w:bCs/>
        </w:rPr>
        <w:t xml:space="preserve">schválená. </w:t>
      </w:r>
      <w:r w:rsidR="00576C07" w:rsidRPr="00307126">
        <w:rPr>
          <w:rFonts w:ascii="Times New Roman" w:hAnsi="Times New Roman"/>
          <w:bCs/>
        </w:rPr>
        <w:t xml:space="preserve">Ak nesplnenie podmienok oprávnenosti výdavkov podľa odseku 1 tohto článku zistí osoba oprávnená na výkon kontroly a auditu uvedená v článku 12 ods. 1 VZP, Prijímateľ je povinný vrátiť NFP alebo jeho časť zodpovedajúcu takto vyčísleným Neoprávneným výdavkom </w:t>
      </w:r>
      <w:r w:rsidR="00D91D99" w:rsidRPr="00307126">
        <w:rPr>
          <w:rFonts w:ascii="Times New Roman" w:hAnsi="Times New Roman"/>
          <w:bCs/>
        </w:rPr>
        <w:t>v súlade s článkom 10 VZP</w:t>
      </w:r>
      <w:r w:rsidR="00A33DA3" w:rsidRPr="00307126">
        <w:rPr>
          <w:rFonts w:ascii="Times New Roman" w:hAnsi="Times New Roman"/>
          <w:bCs/>
        </w:rPr>
        <w:t xml:space="preserve"> </w:t>
      </w:r>
      <w:r w:rsidR="00576C07" w:rsidRPr="00307126">
        <w:rPr>
          <w:rFonts w:ascii="Times New Roman" w:hAnsi="Times New Roman"/>
          <w:bCs/>
        </w:rPr>
        <w:t>pri rešpektovaní výšky intenzity vzťahujúcej sa na príspevok v plnej výške, bez ohľadu na skutočnosť, že pôvodne mohli byť tieto výdavky klasifikované ako Oprávnené výdavky alebo Schválené oprávnené výdavky. Všeobecné pravidlo týkajúce sa opakovanej kontroly/auditu uvedené v článku 12 ods</w:t>
      </w:r>
      <w:r w:rsidR="00CE5784" w:rsidRPr="00307126">
        <w:rPr>
          <w:rFonts w:ascii="Times New Roman" w:hAnsi="Times New Roman"/>
          <w:bCs/>
        </w:rPr>
        <w:t>ek</w:t>
      </w:r>
      <w:r w:rsidR="00576C07" w:rsidRPr="00307126">
        <w:rPr>
          <w:rFonts w:ascii="Times New Roman" w:hAnsi="Times New Roman"/>
          <w:bCs/>
        </w:rPr>
        <w:t xml:space="preserve"> 9 VZP sa vzťahuje aj na zmenu výdavkov z Oprávnených výdavkov/Schválených oprávnených výdavkov na Neoprávnené výdavky.</w:t>
      </w:r>
      <w:r w:rsidR="003144E8" w:rsidRPr="00307126">
        <w:rPr>
          <w:rFonts w:ascii="Times New Roman" w:hAnsi="Times New Roman"/>
          <w:bCs/>
        </w:rPr>
        <w:t xml:space="preserve"> </w:t>
      </w:r>
    </w:p>
    <w:p w14:paraId="2FCBD5EB" w14:textId="77777777" w:rsidR="00A91910" w:rsidRPr="00307126" w:rsidRDefault="00A91910" w:rsidP="00A91910">
      <w:pPr>
        <w:keepNext/>
        <w:spacing w:after="120" w:line="240" w:lineRule="auto"/>
        <w:ind w:left="1440" w:hanging="1440"/>
        <w:jc w:val="both"/>
        <w:outlineLvl w:val="2"/>
        <w:rPr>
          <w:rFonts w:ascii="Times New Roman" w:hAnsi="Times New Roman"/>
          <w:b/>
          <w:bCs/>
          <w:caps/>
          <w:lang w:eastAsia="sk-SK"/>
        </w:rPr>
      </w:pPr>
      <w:r w:rsidRPr="00307126">
        <w:rPr>
          <w:rFonts w:ascii="Times New Roman" w:hAnsi="Times New Roman"/>
          <w:b/>
          <w:bCs/>
          <w:caps/>
          <w:lang w:eastAsia="sk-SK"/>
        </w:rPr>
        <w:t>Článok 19 UCHOVÁVANIE DOKUMENTOV</w:t>
      </w:r>
    </w:p>
    <w:p w14:paraId="39DA52E4" w14:textId="77777777" w:rsidR="00A91910" w:rsidRPr="00307126" w:rsidRDefault="00A91910" w:rsidP="00A91910">
      <w:pPr>
        <w:spacing w:before="120" w:after="120"/>
        <w:jc w:val="both"/>
        <w:rPr>
          <w:rFonts w:ascii="Times New Roman" w:hAnsi="Times New Roman"/>
        </w:rPr>
      </w:pPr>
      <w:r w:rsidRPr="00307126">
        <w:rPr>
          <w:rFonts w:ascii="Times New Roman" w:hAnsi="Times New Roman"/>
        </w:rPr>
        <w:t xml:space="preserve">Prijímateľ je povinný uchovávať Dokumentáciu k Projektu do </w:t>
      </w:r>
      <w:r w:rsidR="007A6408" w:rsidRPr="00307126">
        <w:rPr>
          <w:rFonts w:ascii="Times New Roman" w:hAnsi="Times New Roman"/>
        </w:rPr>
        <w:t>uplynutia lehôt podľa článku 7 ods</w:t>
      </w:r>
      <w:r w:rsidR="00CE5784" w:rsidRPr="00307126">
        <w:rPr>
          <w:rFonts w:ascii="Times New Roman" w:hAnsi="Times New Roman"/>
        </w:rPr>
        <w:t>ek</w:t>
      </w:r>
      <w:r w:rsidR="007A6408" w:rsidRPr="00307126">
        <w:rPr>
          <w:rFonts w:ascii="Times New Roman" w:hAnsi="Times New Roman"/>
        </w:rPr>
        <w:t xml:space="preserve"> 7.2 zmluvy</w:t>
      </w:r>
      <w:r w:rsidR="007A6408" w:rsidRPr="00307126" w:rsidDel="007A6408">
        <w:rPr>
          <w:rFonts w:ascii="Times New Roman" w:hAnsi="Times New Roman"/>
        </w:rPr>
        <w:t xml:space="preserve"> </w:t>
      </w:r>
      <w:r w:rsidRPr="00307126">
        <w:rPr>
          <w:rFonts w:ascii="Times New Roman" w:hAnsi="Times New Roman"/>
        </w:rPr>
        <w:t xml:space="preserve">a do tejto doby strpieť výkon kontroly/auditu zo strany oprávnených osôb v zmysle článku 12 VZP. Stanovená doba </w:t>
      </w:r>
      <w:r w:rsidR="007A6408" w:rsidRPr="00307126">
        <w:rPr>
          <w:rFonts w:ascii="Times New Roman" w:hAnsi="Times New Roman"/>
        </w:rPr>
        <w:t>podľa prvej vety</w:t>
      </w:r>
      <w:r w:rsidRPr="00307126">
        <w:rPr>
          <w:rFonts w:ascii="Times New Roman" w:hAnsi="Times New Roman"/>
        </w:rPr>
        <w:t xml:space="preserve"> </w:t>
      </w:r>
      <w:r w:rsidR="007A6408" w:rsidRPr="00307126">
        <w:rPr>
          <w:rFonts w:ascii="Times New Roman" w:hAnsi="Times New Roman"/>
        </w:rPr>
        <w:t xml:space="preserve">tohto článku </w:t>
      </w:r>
      <w:r w:rsidRPr="00307126">
        <w:rPr>
          <w:rFonts w:ascii="Times New Roman" w:hAnsi="Times New Roman"/>
        </w:rPr>
        <w:t>môže byť automaticky predĺžená (t.j. bez potreby vyhotovovania osobitného dodatku k Zmluve o poskytnutí NFP, len na základe oznámenia Poskytovateľa Prijímateľovi) v prípade, ak nastanú skutočnosti uvedené v článku 140 všeobecného nariadenia o č</w:t>
      </w:r>
      <w:r w:rsidR="008A0487" w:rsidRPr="00307126">
        <w:rPr>
          <w:rFonts w:ascii="Times New Roman" w:hAnsi="Times New Roman"/>
        </w:rPr>
        <w:t xml:space="preserve">as trvania týchto skutočností. </w:t>
      </w:r>
      <w:r w:rsidR="000620EA" w:rsidRPr="00307126">
        <w:rPr>
          <w:rFonts w:ascii="Times New Roman" w:hAnsi="Times New Roman"/>
        </w:rPr>
        <w:t xml:space="preserve">Porušenie povinností vyplývajúcich z tohto článku </w:t>
      </w:r>
      <w:r w:rsidR="00580301" w:rsidRPr="00307126">
        <w:rPr>
          <w:rFonts w:ascii="Times New Roman" w:hAnsi="Times New Roman"/>
        </w:rPr>
        <w:t>je</w:t>
      </w:r>
      <w:r w:rsidR="000620EA" w:rsidRPr="00307126">
        <w:rPr>
          <w:rFonts w:ascii="Times New Roman" w:hAnsi="Times New Roman"/>
        </w:rPr>
        <w:t xml:space="preserve"> podstatn</w:t>
      </w:r>
      <w:r w:rsidR="00580301" w:rsidRPr="00307126">
        <w:rPr>
          <w:rFonts w:ascii="Times New Roman" w:hAnsi="Times New Roman"/>
        </w:rPr>
        <w:t>ým</w:t>
      </w:r>
      <w:r w:rsidR="000620EA" w:rsidRPr="00307126">
        <w:rPr>
          <w:rFonts w:ascii="Times New Roman" w:hAnsi="Times New Roman"/>
        </w:rPr>
        <w:t xml:space="preserve"> porušen</w:t>
      </w:r>
      <w:r w:rsidR="00580301" w:rsidRPr="00307126">
        <w:rPr>
          <w:rFonts w:ascii="Times New Roman" w:hAnsi="Times New Roman"/>
        </w:rPr>
        <w:t>ím</w:t>
      </w:r>
      <w:r w:rsidR="000620EA" w:rsidRPr="00307126">
        <w:rPr>
          <w:rFonts w:ascii="Times New Roman" w:hAnsi="Times New Roman"/>
        </w:rPr>
        <w:t xml:space="preserve"> Zmluvy o NFP.</w:t>
      </w:r>
    </w:p>
    <w:p w14:paraId="07AAC95A" w14:textId="77777777" w:rsidR="00580301" w:rsidRPr="00307126" w:rsidRDefault="00580301" w:rsidP="00A91910">
      <w:pPr>
        <w:spacing w:before="120" w:after="120"/>
        <w:jc w:val="both"/>
        <w:rPr>
          <w:rFonts w:ascii="Times New Roman" w:hAnsi="Times New Roman"/>
        </w:rPr>
      </w:pPr>
    </w:p>
    <w:p w14:paraId="3DFB30FA" w14:textId="77777777" w:rsidR="00A91910" w:rsidRPr="00307126" w:rsidRDefault="00A91910" w:rsidP="00127E9E">
      <w:pPr>
        <w:keepNext/>
        <w:spacing w:after="120" w:line="264" w:lineRule="auto"/>
        <w:ind w:left="1440" w:hanging="1440"/>
        <w:jc w:val="both"/>
        <w:outlineLvl w:val="2"/>
        <w:rPr>
          <w:rFonts w:ascii="Times New Roman" w:hAnsi="Times New Roman"/>
          <w:b/>
          <w:bCs/>
          <w:caps/>
          <w:lang w:eastAsia="sk-SK"/>
        </w:rPr>
      </w:pPr>
      <w:r w:rsidRPr="00307126">
        <w:rPr>
          <w:rFonts w:ascii="Times New Roman" w:hAnsi="Times New Roman"/>
          <w:b/>
          <w:bCs/>
          <w:caps/>
          <w:lang w:eastAsia="sk-SK"/>
        </w:rPr>
        <w:t>ČLÁNOK 20 MENY A KURZOVÉ ROZDIELY</w:t>
      </w:r>
    </w:p>
    <w:p w14:paraId="6892B1E5"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Ak Prijímateľ uhrádza výdavky Projektu v inej mene ako EUR, príslušné účtovné doklady sú preplácané v EUR. Prípadné kurzové rozdiely znáša Prijímateľ</w:t>
      </w:r>
      <w:r w:rsidR="00612298" w:rsidRPr="00307126">
        <w:rPr>
          <w:rFonts w:ascii="Times New Roman" w:hAnsi="Times New Roman"/>
          <w:lang w:eastAsia="sk-SK"/>
        </w:rPr>
        <w:t xml:space="preserve">; to neplatí v prípade </w:t>
      </w:r>
      <w:r w:rsidR="00612298" w:rsidRPr="00307126">
        <w:rPr>
          <w:rFonts w:ascii="Times New Roman" w:hAnsi="Times New Roman"/>
          <w:lang w:eastAsia="sk-SK"/>
        </w:rPr>
        <w:lastRenderedPageBreak/>
        <w:t>postupu podľa odsekov 4 a 5 tohto článku VZP</w:t>
      </w:r>
      <w:r w:rsidRPr="00307126">
        <w:rPr>
          <w:rFonts w:ascii="Times New Roman" w:hAnsi="Times New Roman"/>
          <w:lang w:eastAsia="sk-SK"/>
        </w:rPr>
        <w:t xml:space="preserve">. Pri použití výmenného kurzu pre potreby prepočtu sumy výdavkov uhrádzaných Prijímateľom v cudzej mene je Prijímateľ povinný postupovať v súlade s § 24 zákona č. 431/2002 Z. z. o účtovníctve v znení neskorších predpisov. </w:t>
      </w:r>
    </w:p>
    <w:p w14:paraId="5EBF9E8B"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Pri prevode peňažných prostriedkov v cudzej mene zo svojho účtu zriadeného v EUR na účet dodávateľa Projektu zriadeného v cudzej mene použije Prijímateľ kurz banky platný v deň odpísania prostriedkov z účtu, tzn. v deň uskutočnenia účtovného prípadu. Týmto kurzom prepočítaný výdavok na EUR zahrnie Prijímateľ do Žiadosti o platbu (zúčtovanie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zúčtovanie zálohovej platby alebo žiadosť o platbu – refundácia).</w:t>
      </w:r>
    </w:p>
    <w:p w14:paraId="78321A1A" w14:textId="2A2E1D96"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Ak Prijímateľ prevádza peňažné prostriedky v cudzej mene zo svojho účtu zriadeného v cudzej mene na účet dodávateľa Projektu v rovnakej cudzej mene, použije referenčný výmenný kurz určený a vyhlásený Európskou centrálnou bankou v deň predchádzajúci dňu uskutočnenia účtovného prípadu. Týmto kurzom prepočítaný výdavok na EUR</w:t>
      </w:r>
      <w:r w:rsidR="00810EDD" w:rsidRPr="00307126">
        <w:rPr>
          <w:rFonts w:ascii="Times New Roman" w:hAnsi="Times New Roman"/>
          <w:lang w:eastAsia="sk-SK"/>
        </w:rPr>
        <w:t xml:space="preserve"> zahrnie</w:t>
      </w:r>
      <w:r w:rsidRPr="00307126">
        <w:rPr>
          <w:rFonts w:ascii="Times New Roman" w:hAnsi="Times New Roman"/>
          <w:lang w:eastAsia="sk-SK"/>
        </w:rPr>
        <w:t xml:space="preserve"> Prijímateľ do Žiadosti o platbu (zúčtovanie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zúčtovanie zálohovej platby alebo žiadosť o platbu – refundácia).</w:t>
      </w:r>
    </w:p>
    <w:p w14:paraId="35204EF5" w14:textId="77777777" w:rsidR="00A9191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Ak Prijímateľ využíva systém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xml:space="preserve">, tak v predloženej Žiadosti o platbu (poskytnutie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xml:space="preserve">) použije kurz banky platný v deň zdaniteľného plnenia uvedený na účtovnom doklade. Následne pri Žiadosti o platbu (zúčtovanie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xml:space="preserve">) uplatní postup podľa odsekov 2 a 3 tohto článku VZP. </w:t>
      </w:r>
    </w:p>
    <w:p w14:paraId="3381DC0E" w14:textId="77777777" w:rsidR="00107570" w:rsidRPr="00307126" w:rsidRDefault="00A91910" w:rsidP="00C87FFC">
      <w:pPr>
        <w:numPr>
          <w:ilvl w:val="0"/>
          <w:numId w:val="46"/>
        </w:numPr>
        <w:tabs>
          <w:tab w:val="clear" w:pos="540"/>
        </w:tabs>
        <w:spacing w:before="120" w:line="264" w:lineRule="auto"/>
        <w:jc w:val="both"/>
        <w:rPr>
          <w:rFonts w:ascii="Times New Roman" w:hAnsi="Times New Roman"/>
          <w:lang w:eastAsia="sk-SK"/>
        </w:rPr>
      </w:pPr>
      <w:r w:rsidRPr="00307126">
        <w:rPr>
          <w:rFonts w:ascii="Times New Roman" w:hAnsi="Times New Roman"/>
          <w:lang w:eastAsia="sk-SK"/>
        </w:rPr>
        <w:t xml:space="preserve">Ak Prijímateľ využíva systém </w:t>
      </w:r>
      <w:proofErr w:type="spellStart"/>
      <w:r w:rsidRPr="00307126">
        <w:rPr>
          <w:rFonts w:ascii="Times New Roman" w:hAnsi="Times New Roman"/>
          <w:lang w:eastAsia="sk-SK"/>
        </w:rPr>
        <w:t>predfinancovania</w:t>
      </w:r>
      <w:proofErr w:type="spellEnd"/>
      <w:r w:rsidRPr="00307126">
        <w:rPr>
          <w:rFonts w:ascii="Times New Roman" w:hAnsi="Times New Roman"/>
          <w:lang w:eastAsia="sk-SK"/>
        </w:rPr>
        <w:t xml:space="preserve">, je povinný priebežne sledovať a kumulatívne </w:t>
      </w:r>
      <w:r w:rsidR="00612298" w:rsidRPr="00307126">
        <w:rPr>
          <w:rFonts w:ascii="Times New Roman" w:hAnsi="Times New Roman"/>
          <w:lang w:eastAsia="sk-SK"/>
        </w:rPr>
        <w:t xml:space="preserve">narátavať </w:t>
      </w:r>
      <w:r w:rsidRPr="00307126">
        <w:rPr>
          <w:rFonts w:ascii="Times New Roman" w:hAnsi="Times New Roman"/>
          <w:lang w:eastAsia="sk-SK"/>
        </w:rPr>
        <w:t>kladnú a zápornú hodnotu vzniknutých kurzových rozdielov. Tento záverečný kumulatívny prehľad vzniknutých kurzových rozdielov je Prijímateľ povinný priložiť k Žiadosti o platbu (s príznakom záverečná). Ak zo záverečného kumulatívneho prehľadu vyplýva pre Prijímateľa kurzová strata, môže v rámci Žiadosti o platbu (s príznakom záverečná) požiadať o jej preplatenie. Ak zo záverečného kumulatívneho prehľadu vyplýva pre Prijímateľa kurzový zisk, Prijímateľ je povinný túto sumu vrátiť v súlade s čl</w:t>
      </w:r>
      <w:r w:rsidR="009A4BEE" w:rsidRPr="00307126">
        <w:rPr>
          <w:rFonts w:ascii="Times New Roman" w:hAnsi="Times New Roman"/>
          <w:lang w:eastAsia="sk-SK"/>
        </w:rPr>
        <w:t>ánkom</w:t>
      </w:r>
      <w:r w:rsidRPr="00307126">
        <w:rPr>
          <w:rFonts w:ascii="Times New Roman" w:hAnsi="Times New Roman"/>
          <w:lang w:eastAsia="sk-SK"/>
        </w:rPr>
        <w:t xml:space="preserve"> 10 VZP. Postup podľa tohto odseku sa uplatní, len ak kumulatívna suma kurzových rozdielov presiahne 40 EUR, suma nižšia alebo rovná 40 EUR sa vzájomne </w:t>
      </w:r>
      <w:proofErr w:type="spellStart"/>
      <w:r w:rsidRPr="00307126">
        <w:rPr>
          <w:rFonts w:ascii="Times New Roman" w:hAnsi="Times New Roman"/>
          <w:lang w:eastAsia="sk-SK"/>
        </w:rPr>
        <w:t>nevysporiadava</w:t>
      </w:r>
      <w:proofErr w:type="spellEnd"/>
      <w:r w:rsidRPr="00307126">
        <w:rPr>
          <w:rFonts w:ascii="Times New Roman" w:hAnsi="Times New Roman"/>
          <w:lang w:eastAsia="sk-SK"/>
        </w:rPr>
        <w:t>.</w:t>
      </w:r>
    </w:p>
    <w:sectPr w:rsidR="00107570" w:rsidRPr="00307126" w:rsidSect="00A66B02">
      <w:footerReference w:type="default" r:id="rId10"/>
      <w:pgSz w:w="11906" w:h="16838" w:code="9"/>
      <w:pgMar w:top="1418" w:right="1418" w:bottom="1418" w:left="1980" w:header="709" w:footer="709" w:gutter="0"/>
      <w:pgNumType w:start="1"/>
      <w:cols w:space="708"/>
      <w:titlePg/>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utor" w:initials="A">
    <w:p w14:paraId="19CCB437" w14:textId="77777777" w:rsidR="00A54072" w:rsidRPr="00972C9F" w:rsidRDefault="00A54072">
      <w:pPr>
        <w:pStyle w:val="Textkomentra"/>
        <w:rPr>
          <w:lang w:val="sk-SK"/>
        </w:rPr>
      </w:pPr>
      <w:r>
        <w:rPr>
          <w:rStyle w:val="Odkaznakomentr"/>
        </w:rPr>
        <w:annotationRef/>
      </w:r>
      <w:r>
        <w:rPr>
          <w:lang w:val="sk-SK"/>
        </w:rPr>
        <w:t xml:space="preserve"> Číslo konkrétne uvádzaného zákona sa  tu uvedie len vtedy, ak už v zmluve nebol daný zákon definovaný v texte, aby nedošlo k zmätkom a duplicitám. </w:t>
      </w:r>
    </w:p>
  </w:comment>
  <w:comment w:id="1" w:author="Autor" w:initials="A">
    <w:p w14:paraId="5D2A609E" w14:textId="77777777" w:rsidR="00A54072" w:rsidRPr="00833664" w:rsidRDefault="00A54072">
      <w:pPr>
        <w:pStyle w:val="Textkomentra"/>
        <w:rPr>
          <w:lang w:val="sk-SK"/>
        </w:rPr>
      </w:pPr>
      <w:r w:rsidRPr="00833664">
        <w:rPr>
          <w:rStyle w:val="Odkaznakomentr"/>
        </w:rPr>
        <w:annotationRef/>
      </w:r>
      <w:r w:rsidRPr="00833664">
        <w:rPr>
          <w:lang w:val="sk-SK"/>
        </w:rPr>
        <w:t>V prípade veľkých projektov RO nahradí ustanovenie nasledovne:</w:t>
      </w:r>
    </w:p>
    <w:p w14:paraId="3DC987E8" w14:textId="77777777" w:rsidR="00A54072" w:rsidRPr="00833664" w:rsidRDefault="00A54072">
      <w:pPr>
        <w:pStyle w:val="Textkomentra"/>
        <w:rPr>
          <w:lang w:val="sk-SK"/>
        </w:rPr>
      </w:pPr>
    </w:p>
    <w:p w14:paraId="776FA871" w14:textId="77777777" w:rsidR="00A54072" w:rsidRPr="008138ED" w:rsidRDefault="00A54072">
      <w:pPr>
        <w:pStyle w:val="Textkomentra"/>
        <w:rPr>
          <w:lang w:val="sk-SK"/>
        </w:rPr>
      </w:pPr>
      <w:r w:rsidRPr="00833664">
        <w:rPr>
          <w:lang w:val="sk-SK"/>
        </w:rPr>
        <w:t>,,</w:t>
      </w:r>
      <w:r w:rsidRPr="00833664">
        <w:rPr>
          <w:i/>
          <w:lang w:val="sk-SK"/>
        </w:rPr>
        <w:t>maximálna výška je určená v informácii Poskytovateľa o schválení poskytnutia príspevku pola § 27 ods. 6 zákona o príspevku z EŠIF</w:t>
      </w:r>
      <w:r w:rsidRPr="00833664">
        <w:rPr>
          <w:lang w:val="sk-SK"/>
        </w:rPr>
        <w:t>“</w:t>
      </w:r>
      <w:r>
        <w:rPr>
          <w:lang w:val="sk-SK"/>
        </w:rPr>
        <w:t xml:space="preserve"> </w:t>
      </w:r>
    </w:p>
  </w:comment>
  <w:comment w:id="2" w:author="Autor" w:initials="A">
    <w:p w14:paraId="71412907" w14:textId="77777777" w:rsidR="00A54072" w:rsidRPr="003311ED" w:rsidRDefault="00A54072">
      <w:pPr>
        <w:pStyle w:val="Textkomentra"/>
        <w:rPr>
          <w:lang w:val="sk-SK"/>
        </w:rPr>
      </w:pPr>
      <w:r>
        <w:rPr>
          <w:rStyle w:val="Odkaznakomentr"/>
        </w:rPr>
        <w:annotationRef/>
      </w:r>
      <w:r>
        <w:t>ponechá sa v prípade projektov verejného sektora a v prípade projektov štátnej pomoci</w:t>
      </w:r>
      <w:r>
        <w:rPr>
          <w:lang w:val="sk-SK"/>
        </w:rPr>
        <w:t xml:space="preserve">/pomoci </w:t>
      </w:r>
      <w:proofErr w:type="spellStart"/>
      <w:r>
        <w:rPr>
          <w:lang w:val="sk-SK"/>
        </w:rPr>
        <w:t>de</w:t>
      </w:r>
      <w:proofErr w:type="spellEnd"/>
      <w:r>
        <w:rPr>
          <w:lang w:val="sk-SK"/>
        </w:rPr>
        <w:t xml:space="preserve"> </w:t>
      </w:r>
      <w:proofErr w:type="spellStart"/>
      <w:r>
        <w:rPr>
          <w:lang w:val="sk-SK"/>
        </w:rPr>
        <w:t>minimis</w:t>
      </w:r>
      <w:proofErr w:type="spellEnd"/>
      <w:r>
        <w:t>, pri ktorých nie je určená intenzita pomoci (napr. sociálne služby, miestna infraštruktúra, služby všeobecného hospodárskeho záujmu (SGEI), pri ktorých sa má zabezpečiť primeraná náhrada)</w:t>
      </w:r>
    </w:p>
  </w:comment>
  <w:comment w:id="3" w:author="Autor" w:initials="A">
    <w:p w14:paraId="119DFD1A" w14:textId="06876791" w:rsidR="00A54072" w:rsidRPr="003311ED" w:rsidRDefault="00A54072">
      <w:pPr>
        <w:pStyle w:val="Textkomentra"/>
        <w:rPr>
          <w:lang w:val="sk-SK"/>
        </w:rPr>
      </w:pPr>
      <w:r>
        <w:rPr>
          <w:rStyle w:val="Odkaznakomentr"/>
        </w:rPr>
        <w:annotationRef/>
      </w:r>
      <w:r>
        <w:t>ponechá sa v prípade projektov verejného sektora a v prípade projektov štátnej pomoci</w:t>
      </w:r>
      <w:r>
        <w:rPr>
          <w:lang w:val="sk-SK"/>
        </w:rPr>
        <w:t xml:space="preserve">/pomoci </w:t>
      </w:r>
      <w:proofErr w:type="spellStart"/>
      <w:r>
        <w:rPr>
          <w:lang w:val="sk-SK"/>
        </w:rPr>
        <w:t>de</w:t>
      </w:r>
      <w:proofErr w:type="spellEnd"/>
      <w:r>
        <w:rPr>
          <w:lang w:val="sk-SK"/>
        </w:rPr>
        <w:t xml:space="preserve"> </w:t>
      </w:r>
      <w:proofErr w:type="spellStart"/>
      <w:r>
        <w:rPr>
          <w:lang w:val="sk-SK"/>
        </w:rPr>
        <w:t>minimis</w:t>
      </w:r>
      <w:proofErr w:type="spellEnd"/>
      <w:r>
        <w:rPr>
          <w:lang w:val="sk-SK"/>
        </w:rPr>
        <w:t>/schéma pomoci</w:t>
      </w:r>
      <w:r>
        <w:t>, pri ktorých nie je určená intenzita pomoci (napr. sociálne služby, miestna infraštruktúra, služby všeobecného hospodárskeho záujmu (SGEI), pri ktorých sa má zabezpečiť primeraná náhrada)</w:t>
      </w:r>
    </w:p>
  </w:comment>
  <w:comment w:id="4" w:author="Autor" w:initials="A">
    <w:p w14:paraId="203E2362" w14:textId="77777777" w:rsidR="00A54072" w:rsidRPr="003311ED" w:rsidRDefault="00A54072">
      <w:pPr>
        <w:pStyle w:val="Textkomentra"/>
        <w:rPr>
          <w:lang w:val="sk-SK"/>
        </w:rPr>
      </w:pPr>
      <w:r w:rsidRPr="00833664">
        <w:rPr>
          <w:rStyle w:val="Odkaznakomentr"/>
        </w:rPr>
        <w:annotationRef/>
      </w:r>
      <w:r>
        <w:t>ponechá sa v prípade projektov verejného sektora a v prípade projektov štátnej pomoci</w:t>
      </w:r>
      <w:r>
        <w:rPr>
          <w:lang w:val="sk-SK"/>
        </w:rPr>
        <w:t xml:space="preserve">/pomoci </w:t>
      </w:r>
      <w:proofErr w:type="spellStart"/>
      <w:r>
        <w:rPr>
          <w:lang w:val="sk-SK"/>
        </w:rPr>
        <w:t>de</w:t>
      </w:r>
      <w:proofErr w:type="spellEnd"/>
      <w:r>
        <w:rPr>
          <w:lang w:val="sk-SK"/>
        </w:rPr>
        <w:t xml:space="preserve"> </w:t>
      </w:r>
      <w:proofErr w:type="spellStart"/>
      <w:r>
        <w:rPr>
          <w:lang w:val="sk-SK"/>
        </w:rPr>
        <w:t>minimis</w:t>
      </w:r>
      <w:proofErr w:type="spellEnd"/>
      <w:r>
        <w:t>, pri ktorých nie je určená intenzita pomoci (napr. sociálne služby, miestna infraštruktúra, služby všeobecného hospodárskeho záujmu (SGEI), pri ktorých sa má zabezpečiť primeraná náhrada)</w:t>
      </w:r>
    </w:p>
  </w:comment>
  <w:comment w:id="5" w:author="Autor" w:initials="A">
    <w:p w14:paraId="75038045" w14:textId="139CD99B" w:rsidR="00A54072" w:rsidRPr="003311ED" w:rsidRDefault="00A54072">
      <w:pPr>
        <w:pStyle w:val="Textkomentra"/>
        <w:rPr>
          <w:lang w:val="sk-SK"/>
        </w:rPr>
      </w:pPr>
      <w:r w:rsidRPr="00833664">
        <w:rPr>
          <w:rStyle w:val="Odkaznakomentr"/>
        </w:rPr>
        <w:annotationRef/>
      </w:r>
      <w:r>
        <w:t>ponechá sa v prípade projektov verejného sektora a v prípade projektov štátnej pomoci</w:t>
      </w:r>
      <w:r>
        <w:rPr>
          <w:lang w:val="sk-SK"/>
        </w:rPr>
        <w:t xml:space="preserve">/pomoci </w:t>
      </w:r>
      <w:proofErr w:type="spellStart"/>
      <w:r>
        <w:rPr>
          <w:lang w:val="sk-SK"/>
        </w:rPr>
        <w:t>de</w:t>
      </w:r>
      <w:proofErr w:type="spellEnd"/>
      <w:r>
        <w:rPr>
          <w:lang w:val="sk-SK"/>
        </w:rPr>
        <w:t xml:space="preserve"> </w:t>
      </w:r>
      <w:proofErr w:type="spellStart"/>
      <w:r>
        <w:rPr>
          <w:lang w:val="sk-SK"/>
        </w:rPr>
        <w:t>minimis</w:t>
      </w:r>
      <w:proofErr w:type="spellEnd"/>
      <w:r>
        <w:rPr>
          <w:lang w:val="sk-SK"/>
        </w:rPr>
        <w:t>/schéma pomoci</w:t>
      </w:r>
      <w:r>
        <w:t>, pri ktorých nie je určená intenzita pomoci (napr. sociálne služby, miestna infraštruktúra, služby všeobecného hospodárskeho záujmu (SGEI), pri ktorých sa má zabezpečiť primeraná náhrada)</w:t>
      </w:r>
    </w:p>
  </w:comment>
  <w:comment w:id="6" w:author="Autor" w:initials="A">
    <w:p w14:paraId="2B6FE8F8" w14:textId="77777777" w:rsidR="00A54072" w:rsidRPr="003311ED" w:rsidRDefault="00A54072" w:rsidP="00716242">
      <w:pPr>
        <w:pStyle w:val="Textkomentra"/>
        <w:rPr>
          <w:lang w:val="sk-SK"/>
        </w:rPr>
      </w:pPr>
      <w:r w:rsidRPr="00BD2AA7">
        <w:rPr>
          <w:rStyle w:val="Odkaznakomentr"/>
        </w:rPr>
        <w:annotationRef/>
      </w:r>
      <w:r>
        <w:t>ponechá sa v prípade projektov verejného sektora a v prípade projektov štátnej pomoci</w:t>
      </w:r>
      <w:r>
        <w:rPr>
          <w:lang w:val="sk-SK"/>
        </w:rPr>
        <w:t xml:space="preserve">/pomoci </w:t>
      </w:r>
      <w:proofErr w:type="spellStart"/>
      <w:r>
        <w:rPr>
          <w:lang w:val="sk-SK"/>
        </w:rPr>
        <w:t>de</w:t>
      </w:r>
      <w:proofErr w:type="spellEnd"/>
      <w:r>
        <w:rPr>
          <w:lang w:val="sk-SK"/>
        </w:rPr>
        <w:t xml:space="preserve"> </w:t>
      </w:r>
      <w:proofErr w:type="spellStart"/>
      <w:r>
        <w:rPr>
          <w:lang w:val="sk-SK"/>
        </w:rPr>
        <w:t>minimis</w:t>
      </w:r>
      <w:proofErr w:type="spellEnd"/>
      <w:r>
        <w:rPr>
          <w:lang w:val="sk-SK"/>
        </w:rPr>
        <w:t>/schéma pomoci</w:t>
      </w:r>
      <w:r>
        <w:t>, pri ktorých nie je určená intenzita pomoci (napr. sociálne služby, miestna infraštruktúra, služby všeobecného hospodárskeho záujmu (SGEI), pri ktorých sa má zabezpečiť primeraná náhrada)</w:t>
      </w:r>
    </w:p>
  </w:comment>
  <w:comment w:id="7" w:author="Autor" w:initials="A">
    <w:p w14:paraId="225CCF41" w14:textId="77777777" w:rsidR="00A54072" w:rsidRPr="009A28F0" w:rsidRDefault="00A54072" w:rsidP="00D828B9">
      <w:pPr>
        <w:pStyle w:val="Textkomentra"/>
        <w:rPr>
          <w:lang w:val="sk-SK"/>
        </w:rPr>
      </w:pPr>
      <w:r>
        <w:rPr>
          <w:rStyle w:val="Odkaznakomentr"/>
        </w:rPr>
        <w:annotationRef/>
      </w:r>
      <w:r w:rsidRPr="00D828B9">
        <w:rPr>
          <w:lang w:val="sk-SK"/>
        </w:rPr>
        <w:t>Pojmy ,,financujúca banka“ a ,,financujúca inštitúcia“ a súvisiace ustanovenia VZP RO zaradí do zmluvy o NFP za predpokladu, že má uzatvorené zmluvy o spolupráci s bankami, resp. zmluvy o spolupráci s leasingovými spoločnosťami</w:t>
      </w:r>
      <w:r>
        <w:rPr>
          <w:lang w:val="sk-SK"/>
        </w:rPr>
        <w:t xml:space="preserve"> a súčasne v prípade, ak v rámci danej výzvy vôbec prichádza do úvahy využitie týchto inštitúcií na spolufinancovanie </w:t>
      </w:r>
    </w:p>
  </w:comment>
  <w:comment w:id="8" w:author="Autor" w:initials="A">
    <w:p w14:paraId="4B5CF474" w14:textId="77777777" w:rsidR="00A54072" w:rsidRPr="003311ED" w:rsidRDefault="00A54072">
      <w:pPr>
        <w:pStyle w:val="Textkomentra"/>
        <w:rPr>
          <w:lang w:val="sk-SK"/>
        </w:rPr>
      </w:pPr>
      <w:r w:rsidRPr="00BD2AA7">
        <w:rPr>
          <w:rStyle w:val="Odkaznakomentr"/>
        </w:rPr>
        <w:annotationRef/>
      </w:r>
      <w:r>
        <w:t>ponechá sa v prípade projektov verejného sektora a v prípade projektov štátnej pomoci</w:t>
      </w:r>
      <w:r>
        <w:rPr>
          <w:lang w:val="sk-SK"/>
        </w:rPr>
        <w:t xml:space="preserve">/pomoci </w:t>
      </w:r>
      <w:proofErr w:type="spellStart"/>
      <w:r>
        <w:rPr>
          <w:lang w:val="sk-SK"/>
        </w:rPr>
        <w:t>de</w:t>
      </w:r>
      <w:proofErr w:type="spellEnd"/>
      <w:r>
        <w:rPr>
          <w:lang w:val="sk-SK"/>
        </w:rPr>
        <w:t xml:space="preserve"> </w:t>
      </w:r>
      <w:proofErr w:type="spellStart"/>
      <w:r>
        <w:rPr>
          <w:lang w:val="sk-SK"/>
        </w:rPr>
        <w:t>minimis</w:t>
      </w:r>
      <w:proofErr w:type="spellEnd"/>
      <w:r>
        <w:t>, pri ktorých nie je určená intenzita pomoci (napr. sociálne služby, miestna infraštruktúra, služby všeobecného hospodárskeho záujmu (SGEI), pri ktorých sa má zabezpečiť primeraná náhrada)</w:t>
      </w:r>
    </w:p>
  </w:comment>
  <w:comment w:id="9" w:author="Autor" w:initials="A">
    <w:p w14:paraId="59D1C8D0" w14:textId="77777777" w:rsidR="00A54072" w:rsidRPr="003311ED" w:rsidRDefault="00A54072">
      <w:pPr>
        <w:pStyle w:val="Textkomentra"/>
        <w:rPr>
          <w:lang w:val="sk-SK"/>
        </w:rPr>
      </w:pPr>
      <w:r w:rsidRPr="00BD2AA7">
        <w:rPr>
          <w:rStyle w:val="Odkaznakomentr"/>
        </w:rPr>
        <w:annotationRef/>
      </w:r>
      <w:r>
        <w:t>ponechá sa v prípade projektov verejného sektora a v prípade projektov štátnej pomoci</w:t>
      </w:r>
      <w:r>
        <w:rPr>
          <w:lang w:val="sk-SK"/>
        </w:rPr>
        <w:t xml:space="preserve">/pomoci </w:t>
      </w:r>
      <w:proofErr w:type="spellStart"/>
      <w:r>
        <w:rPr>
          <w:lang w:val="sk-SK"/>
        </w:rPr>
        <w:t>de</w:t>
      </w:r>
      <w:proofErr w:type="spellEnd"/>
      <w:r>
        <w:rPr>
          <w:lang w:val="sk-SK"/>
        </w:rPr>
        <w:t xml:space="preserve"> </w:t>
      </w:r>
      <w:proofErr w:type="spellStart"/>
      <w:r>
        <w:rPr>
          <w:lang w:val="sk-SK"/>
        </w:rPr>
        <w:t>minimis</w:t>
      </w:r>
      <w:proofErr w:type="spellEnd"/>
      <w:r>
        <w:rPr>
          <w:lang w:val="sk-SK"/>
        </w:rPr>
        <w:t>/schéma pomoci</w:t>
      </w:r>
      <w:r>
        <w:t>, pri ktorých nie je určená intenzita pomoci (napr. sociálne služby, miestna infraštruktúra, služby všeobecného hospodárskeho záujmu (SGEI), pri ktorých sa má zabezpečiť primeraná náhrada)</w:t>
      </w:r>
    </w:p>
  </w:comment>
  <w:comment w:id="10" w:author="Autor" w:initials="A">
    <w:p w14:paraId="625008E9" w14:textId="5301EF31" w:rsidR="00A54072" w:rsidRDefault="00A54072">
      <w:pPr>
        <w:pStyle w:val="Textkomentra"/>
      </w:pPr>
      <w:r>
        <w:rPr>
          <w:rStyle w:val="Odkaznakomentr"/>
        </w:rPr>
        <w:annotationRef/>
      </w:r>
      <w:r w:rsidRPr="00372A72">
        <w:t>Vypustí sa, ak projekt zo svojej podstaty nemôže generovať príjem</w:t>
      </w:r>
    </w:p>
  </w:comment>
  <w:comment w:id="11" w:author="Autor" w:initials="A">
    <w:p w14:paraId="39D3DCD9" w14:textId="77777777" w:rsidR="00A54072" w:rsidRPr="003311ED" w:rsidRDefault="00A54072">
      <w:pPr>
        <w:pStyle w:val="Textkomentra"/>
        <w:rPr>
          <w:lang w:val="sk-SK"/>
        </w:rPr>
      </w:pPr>
      <w:r>
        <w:rPr>
          <w:rStyle w:val="Odkaznakomentr"/>
        </w:rPr>
        <w:annotationRef/>
      </w:r>
      <w:r>
        <w:t>ponechá sa v prípade projektov verejného sektora a v prípade projektov štátnej pomoci</w:t>
      </w:r>
      <w:r>
        <w:rPr>
          <w:lang w:val="sk-SK"/>
        </w:rPr>
        <w:t xml:space="preserve">/pomoci </w:t>
      </w:r>
      <w:proofErr w:type="spellStart"/>
      <w:r>
        <w:rPr>
          <w:lang w:val="sk-SK"/>
        </w:rPr>
        <w:t>de</w:t>
      </w:r>
      <w:proofErr w:type="spellEnd"/>
      <w:r>
        <w:rPr>
          <w:lang w:val="sk-SK"/>
        </w:rPr>
        <w:t xml:space="preserve"> </w:t>
      </w:r>
      <w:proofErr w:type="spellStart"/>
      <w:r>
        <w:rPr>
          <w:lang w:val="sk-SK"/>
        </w:rPr>
        <w:t>minimis</w:t>
      </w:r>
      <w:proofErr w:type="spellEnd"/>
      <w:r>
        <w:t>, pri ktorých nie je určená intenzita pomoci (napr. sociálne služby, miestna infraštruktúra, služby všeobecného hospodárskeho záujmu (SGEI), pri ktorých sa má zabezpečiť primeraná náhrada)</w:t>
      </w:r>
    </w:p>
  </w:comment>
  <w:comment w:id="12" w:author="Autor" w:initials="A">
    <w:p w14:paraId="39B440C0" w14:textId="0354BE11" w:rsidR="00A54072" w:rsidRPr="003311ED" w:rsidRDefault="00A54072">
      <w:pPr>
        <w:pStyle w:val="Textkomentra"/>
        <w:rPr>
          <w:lang w:val="sk-SK"/>
        </w:rPr>
      </w:pPr>
      <w:r>
        <w:rPr>
          <w:rStyle w:val="Odkaznakomentr"/>
        </w:rPr>
        <w:annotationRef/>
      </w:r>
      <w:r>
        <w:t>ponechá sa v prípade projektov verejného sektora a v prípade projektov štátnej pomoci</w:t>
      </w:r>
      <w:r>
        <w:rPr>
          <w:lang w:val="sk-SK"/>
        </w:rPr>
        <w:t xml:space="preserve">/pomoci </w:t>
      </w:r>
      <w:proofErr w:type="spellStart"/>
      <w:r>
        <w:rPr>
          <w:lang w:val="sk-SK"/>
        </w:rPr>
        <w:t>de</w:t>
      </w:r>
      <w:proofErr w:type="spellEnd"/>
      <w:r>
        <w:rPr>
          <w:lang w:val="sk-SK"/>
        </w:rPr>
        <w:t xml:space="preserve"> </w:t>
      </w:r>
      <w:proofErr w:type="spellStart"/>
      <w:r>
        <w:rPr>
          <w:lang w:val="sk-SK"/>
        </w:rPr>
        <w:t>minimis</w:t>
      </w:r>
      <w:proofErr w:type="spellEnd"/>
      <w:r>
        <w:rPr>
          <w:lang w:val="sk-SK"/>
        </w:rPr>
        <w:t>/schéma pomoci</w:t>
      </w:r>
      <w:r>
        <w:t>, pri ktorých nie je určená intenzita pomoci (napr. sociálne služby, miestna infraštruktúra, služby všeobecného hospodárskeho záujmu (SGEI), pri ktorých sa má zabezpečiť primeraná náhrada)</w:t>
      </w:r>
    </w:p>
  </w:comment>
  <w:comment w:id="14" w:author="Autor" w:initials="A">
    <w:p w14:paraId="06F7AB11" w14:textId="77777777" w:rsidR="00A54072" w:rsidRPr="003311ED" w:rsidRDefault="00A54072">
      <w:pPr>
        <w:pStyle w:val="Textkomentra"/>
        <w:rPr>
          <w:lang w:val="sk-SK"/>
        </w:rPr>
      </w:pPr>
      <w:r>
        <w:rPr>
          <w:rStyle w:val="Odkaznakomentr"/>
        </w:rPr>
        <w:annotationRef/>
      </w:r>
      <w:r>
        <w:t>ponechá sa v prípade projektov verejného sektora a v prípade projektov štátnej pomoci</w:t>
      </w:r>
      <w:r>
        <w:rPr>
          <w:lang w:val="sk-SK"/>
        </w:rPr>
        <w:t xml:space="preserve">/pomoci </w:t>
      </w:r>
      <w:proofErr w:type="spellStart"/>
      <w:r>
        <w:rPr>
          <w:lang w:val="sk-SK"/>
        </w:rPr>
        <w:t>de</w:t>
      </w:r>
      <w:proofErr w:type="spellEnd"/>
      <w:r>
        <w:rPr>
          <w:lang w:val="sk-SK"/>
        </w:rPr>
        <w:t xml:space="preserve"> </w:t>
      </w:r>
      <w:proofErr w:type="spellStart"/>
      <w:r>
        <w:rPr>
          <w:lang w:val="sk-SK"/>
        </w:rPr>
        <w:t>minimis</w:t>
      </w:r>
      <w:proofErr w:type="spellEnd"/>
      <w:r>
        <w:t>, pri ktorých nie je určená intenzita pomoci (napr. sociálne služby, miestna infraštruktúra, služby všeobecného hospodárskeho záujmu (SGEI), pri ktorých sa má zabezpečiť primeraná náhrada)</w:t>
      </w:r>
    </w:p>
  </w:comment>
  <w:comment w:id="15" w:author="Autor" w:initials="A">
    <w:p w14:paraId="46A2CC8C" w14:textId="0CC46A6B" w:rsidR="00A54072" w:rsidRPr="003311ED" w:rsidRDefault="00A54072">
      <w:pPr>
        <w:pStyle w:val="Textkomentra"/>
        <w:rPr>
          <w:lang w:val="sk-SK"/>
        </w:rPr>
      </w:pPr>
      <w:r>
        <w:rPr>
          <w:rStyle w:val="Odkaznakomentr"/>
        </w:rPr>
        <w:annotationRef/>
      </w:r>
      <w:r>
        <w:t>ponechá sa v prípade projektov verejného sektora a v prípade projektov štátnej pomoci</w:t>
      </w:r>
      <w:r>
        <w:rPr>
          <w:lang w:val="sk-SK"/>
        </w:rPr>
        <w:t xml:space="preserve">/pomoci </w:t>
      </w:r>
      <w:proofErr w:type="spellStart"/>
      <w:r>
        <w:rPr>
          <w:lang w:val="sk-SK"/>
        </w:rPr>
        <w:t>de</w:t>
      </w:r>
      <w:proofErr w:type="spellEnd"/>
      <w:r>
        <w:rPr>
          <w:lang w:val="sk-SK"/>
        </w:rPr>
        <w:t xml:space="preserve"> </w:t>
      </w:r>
      <w:proofErr w:type="spellStart"/>
      <w:r>
        <w:rPr>
          <w:lang w:val="sk-SK"/>
        </w:rPr>
        <w:t>minimis</w:t>
      </w:r>
      <w:proofErr w:type="spellEnd"/>
      <w:r>
        <w:rPr>
          <w:lang w:val="sk-SK"/>
        </w:rPr>
        <w:t>/schéma pomoci</w:t>
      </w:r>
      <w:r>
        <w:t>, pri ktorých nie je určená intenzita pomoci (napr. sociálne služby, miestna infraštruktúra, služby všeobecného hospodárskeho záujmu (SGEI), pri ktorých sa má zabezpečiť primeraná náhrada)</w:t>
      </w:r>
    </w:p>
  </w:comment>
  <w:comment w:id="16" w:author="Autor" w:initials="A">
    <w:p w14:paraId="6E8DF4E4" w14:textId="77777777" w:rsidR="00A54072" w:rsidRDefault="00A54072" w:rsidP="002F22D1">
      <w:pPr>
        <w:pStyle w:val="Textkomentra"/>
      </w:pPr>
      <w:r>
        <w:rPr>
          <w:rStyle w:val="Odkaznakomentr"/>
        </w:rPr>
        <w:annotationRef/>
      </w:r>
      <w:r w:rsidRPr="0067091C">
        <w:t>V prípade veľkých projektov a postupu podľa § 27 ods. 8 zákona o príspevku z EŠIF, RO upraví znenie tak, že výška NFP vychádza z výšky určenej v žiadosti o NFP zaslanej na schválenie EK. Maximálna výška NFP vychádza z rozhodnutia EK a na základe rozhodnutia EK môže byť táto aj zmenená</w:t>
      </w:r>
    </w:p>
  </w:comment>
  <w:comment w:id="17" w:author="Autor" w:initials="A">
    <w:p w14:paraId="56F8CD75" w14:textId="77777777" w:rsidR="00A54072" w:rsidRDefault="00A54072">
      <w:pPr>
        <w:pStyle w:val="Textkomentra"/>
      </w:pPr>
      <w:r>
        <w:rPr>
          <w:rStyle w:val="Odkaznakomentr"/>
        </w:rPr>
        <w:annotationRef/>
      </w:r>
      <w:r>
        <w:t>Doplní RO</w:t>
      </w:r>
    </w:p>
  </w:comment>
  <w:comment w:id="18" w:author="Autor" w:initials="A">
    <w:p w14:paraId="5D8DA1D5" w14:textId="3C00CEFF" w:rsidR="00A54072" w:rsidRPr="00BC5687" w:rsidRDefault="00A54072" w:rsidP="00C72A22">
      <w:pPr>
        <w:pStyle w:val="Textkomentra"/>
        <w:rPr>
          <w:lang w:val="sk-SK"/>
        </w:rPr>
      </w:pPr>
      <w:r>
        <w:rPr>
          <w:rStyle w:val="Odkaznakomentr"/>
        </w:rPr>
        <w:annotationRef/>
      </w:r>
      <w:r>
        <w:rPr>
          <w:lang w:val="sk-SK"/>
        </w:rPr>
        <w:t>V prípade, ak sa zjednodušené vykazovanie výdavkov v projekte neaplikuje RO predmetné ustanovenie odstráni</w:t>
      </w:r>
    </w:p>
  </w:comment>
  <w:comment w:id="20" w:author="Autor" w:initials="A">
    <w:p w14:paraId="21EEDA72" w14:textId="77777777" w:rsidR="00A54072" w:rsidRDefault="00A54072" w:rsidP="002F22D1">
      <w:pPr>
        <w:pStyle w:val="Textkomentra"/>
      </w:pPr>
      <w:r>
        <w:rPr>
          <w:rStyle w:val="Odkaznakomentr"/>
        </w:rPr>
        <w:annotationRef/>
      </w:r>
      <w:r>
        <w:t xml:space="preserve">Doba 5 rokov môže byť za splnenia podmienok uvedených v článku 71 všeobecného nariadenia </w:t>
      </w:r>
      <w:r w:rsidRPr="00BA45D2">
        <w:t>skrátená  v prípade MSP</w:t>
      </w:r>
      <w:r>
        <w:t xml:space="preserve"> na 3 roky. </w:t>
      </w:r>
    </w:p>
  </w:comment>
  <w:comment w:id="19" w:author="Autor" w:initials="A">
    <w:p w14:paraId="1139A1D6" w14:textId="20F1C976" w:rsidR="00A54072" w:rsidRDefault="00A54072">
      <w:pPr>
        <w:pStyle w:val="Textkomentra"/>
      </w:pPr>
      <w:r>
        <w:rPr>
          <w:rStyle w:val="Odkaznakomentr"/>
        </w:rPr>
        <w:annotationRef/>
      </w:r>
      <w:r>
        <w:rPr>
          <w:rStyle w:val="Odkaznakomentr"/>
        </w:rPr>
        <w:annotationRef/>
      </w:r>
      <w:r>
        <w:t>Odporúča sa, aby pre projekty TP bolo znenie upravené tak, aby z neho bolo zrejmé, že podstatná zmena sa týka aj týchto projektov, hoci nejde o investíciu do výroby alebo infraštruktúry, ak táto zmena ovplyvňuje povahu alebo ciele Projektu alebo podmienky jeho realizácie, v porovnaní so stavom, v akom bol Projekt schválený, a to v nadväznosti na jasné pravidlá vyplývajúce z rozsudku Súdneho dvora EÚ vo veci C-388/12. Znenie ustanovenia by v takomto prípade mohlo byť nasledovné: „</w:t>
      </w:r>
      <w:r>
        <w:rPr>
          <w:i/>
          <w:iCs/>
        </w:rPr>
        <w:t>Podstatná zmena Projektu nastane, ak dôjde k zmene Projektu, ktorá ovplyvňuje povahu alebo ciele Projektu alebo podmienky jeho realizácie, v porovnaní so stavom, v akom bol Projekt schválený, V prípade projektu, ktorého súčasťou je investícia do infraštruktúry alebo investícia do výroby, podstatná zmena nastane aj v prípade, ak .... a) .... a b) .......</w:t>
      </w:r>
      <w:r>
        <w:t>“ Súčasne sa vypustí z ďalšieho textu písm. c) na záver, aby nedošlo k jeho duplicitnému uvedeniu, keďže jeho obsah bol uvedený už v úvode pre všetky typy projektov.</w:t>
      </w:r>
    </w:p>
  </w:comment>
  <w:comment w:id="23" w:author="Autor" w:initials="A">
    <w:p w14:paraId="633F1231" w14:textId="77777777" w:rsidR="00A54072" w:rsidRPr="00C00CAF" w:rsidRDefault="00A54072" w:rsidP="00A433DA">
      <w:pPr>
        <w:pStyle w:val="Textkomentra"/>
        <w:rPr>
          <w:lang w:val="sk-SK"/>
        </w:rPr>
      </w:pPr>
      <w:r>
        <w:rPr>
          <w:rStyle w:val="Odkaznakomentr"/>
        </w:rPr>
        <w:annotationRef/>
      </w:r>
      <w:r>
        <w:t xml:space="preserve">% odchýlka 10% je odporúčanou </w:t>
      </w:r>
      <w:r w:rsidRPr="00143198">
        <w:t xml:space="preserve">hodnotou, RO môže </w:t>
      </w:r>
      <w:r w:rsidRPr="00143198">
        <w:rPr>
          <w:lang w:val="sk-SK"/>
        </w:rPr>
        <w:t>stanoviť podmienku prísnejšie,</w:t>
      </w:r>
      <w:r w:rsidRPr="00143198">
        <w:t xml:space="preserve"> napr. 5%. V prípade projektov štátnej pomoci, pri ktorých nie je určená intenzita pomoci (napr. sociálne služby, miestna infraštruktúra) je odchýlka 0</w:t>
      </w:r>
      <w:r w:rsidRPr="00143198">
        <w:rPr>
          <w:lang w:val="sk-SK"/>
        </w:rPr>
        <w:t xml:space="preserve"> %</w:t>
      </w:r>
    </w:p>
  </w:comment>
  <w:comment w:id="21" w:author="Autor" w:initials="A">
    <w:p w14:paraId="13908A15" w14:textId="77777777" w:rsidR="00A54072" w:rsidRPr="003311ED" w:rsidRDefault="00A54072">
      <w:pPr>
        <w:pStyle w:val="Textkomentra"/>
        <w:rPr>
          <w:lang w:val="sk-SK"/>
        </w:rPr>
      </w:pPr>
      <w:r>
        <w:rPr>
          <w:rStyle w:val="Odkaznakomentr"/>
        </w:rPr>
        <w:annotationRef/>
      </w:r>
      <w:r>
        <w:t>ponechá sa v prípade projektov verejného sektora a v prípade projektov štátnej pomoci</w:t>
      </w:r>
      <w:r>
        <w:rPr>
          <w:lang w:val="sk-SK"/>
        </w:rPr>
        <w:t xml:space="preserve">/pomoci </w:t>
      </w:r>
      <w:proofErr w:type="spellStart"/>
      <w:r>
        <w:rPr>
          <w:lang w:val="sk-SK"/>
        </w:rPr>
        <w:t>de</w:t>
      </w:r>
      <w:proofErr w:type="spellEnd"/>
      <w:r>
        <w:rPr>
          <w:lang w:val="sk-SK"/>
        </w:rPr>
        <w:t xml:space="preserve"> </w:t>
      </w:r>
      <w:proofErr w:type="spellStart"/>
      <w:r>
        <w:rPr>
          <w:lang w:val="sk-SK"/>
        </w:rPr>
        <w:t>minimis</w:t>
      </w:r>
      <w:proofErr w:type="spellEnd"/>
      <w:r>
        <w:t>, pri ktorých nie je určená intenzita pomoci (napr. sociálne služby, miestna infraštruktúra, služby všeobecného hospodárskeho záujmu (SGEI), pri ktorých sa má zabezpečiť primeraná náhrada)</w:t>
      </w:r>
    </w:p>
  </w:comment>
  <w:comment w:id="22" w:author="Autor" w:initials="A">
    <w:p w14:paraId="05A9C649" w14:textId="650C52D6" w:rsidR="00A54072" w:rsidRPr="003311ED" w:rsidRDefault="00A54072">
      <w:pPr>
        <w:pStyle w:val="Textkomentra"/>
        <w:rPr>
          <w:lang w:val="sk-SK"/>
        </w:rPr>
      </w:pPr>
      <w:r>
        <w:rPr>
          <w:rStyle w:val="Odkaznakomentr"/>
        </w:rPr>
        <w:annotationRef/>
      </w:r>
      <w:r>
        <w:t>ponechá sa v prípade projektov verejného sektora a v prípade projektov štátnej pomoci</w:t>
      </w:r>
      <w:r>
        <w:rPr>
          <w:lang w:val="sk-SK"/>
        </w:rPr>
        <w:t xml:space="preserve">/pomoci </w:t>
      </w:r>
      <w:proofErr w:type="spellStart"/>
      <w:r>
        <w:rPr>
          <w:lang w:val="sk-SK"/>
        </w:rPr>
        <w:t>de</w:t>
      </w:r>
      <w:proofErr w:type="spellEnd"/>
      <w:r>
        <w:rPr>
          <w:lang w:val="sk-SK"/>
        </w:rPr>
        <w:t xml:space="preserve"> </w:t>
      </w:r>
      <w:proofErr w:type="spellStart"/>
      <w:r>
        <w:rPr>
          <w:lang w:val="sk-SK"/>
        </w:rPr>
        <w:t>minimis</w:t>
      </w:r>
      <w:proofErr w:type="spellEnd"/>
      <w:r>
        <w:rPr>
          <w:lang w:val="sk-SK"/>
        </w:rPr>
        <w:t>/schéma pomoci</w:t>
      </w:r>
      <w:r>
        <w:t>, pri ktorých nie je určená intenzita pomoci (napr. sociálne služby, miestna infraštruktúra, služby všeobecného hospodárskeho záujmu (SGEI), pri ktorých sa má zabezpečiť primeraná náhrada)</w:t>
      </w:r>
    </w:p>
  </w:comment>
  <w:comment w:id="24" w:author="Autor" w:initials="A">
    <w:p w14:paraId="5D2881E2" w14:textId="77777777" w:rsidR="00A54072" w:rsidRDefault="00A54072">
      <w:pPr>
        <w:pStyle w:val="Textkomentra"/>
      </w:pPr>
      <w:r>
        <w:rPr>
          <w:rStyle w:val="Odkaznakomentr"/>
        </w:rPr>
        <w:annotationRef/>
      </w:r>
      <w:r w:rsidRPr="00576235">
        <w:t>Poskytovateľ je povinný dodržať podmienku v zmysle kapitoly 3.5.10, ods. 2 písm. h) Systému riadenia EŠIF.</w:t>
      </w:r>
    </w:p>
  </w:comment>
  <w:comment w:id="25" w:author="Autor" w:initials="A">
    <w:p w14:paraId="516CF7BB" w14:textId="77777777" w:rsidR="00A54072" w:rsidRPr="003311ED" w:rsidRDefault="00A54072">
      <w:pPr>
        <w:pStyle w:val="Textkomentra"/>
        <w:rPr>
          <w:lang w:val="sk-SK"/>
        </w:rPr>
      </w:pPr>
      <w:r>
        <w:rPr>
          <w:rStyle w:val="Odkaznakomentr"/>
        </w:rPr>
        <w:annotationRef/>
      </w:r>
      <w:r>
        <w:t>ponechá sa v prípade projektov verejného sektora a v prípade projektov štátnej pomoci</w:t>
      </w:r>
      <w:r>
        <w:rPr>
          <w:lang w:val="sk-SK"/>
        </w:rPr>
        <w:t xml:space="preserve">/pomoci </w:t>
      </w:r>
      <w:proofErr w:type="spellStart"/>
      <w:r>
        <w:rPr>
          <w:lang w:val="sk-SK"/>
        </w:rPr>
        <w:t>de</w:t>
      </w:r>
      <w:proofErr w:type="spellEnd"/>
      <w:r>
        <w:rPr>
          <w:lang w:val="sk-SK"/>
        </w:rPr>
        <w:t xml:space="preserve"> </w:t>
      </w:r>
      <w:proofErr w:type="spellStart"/>
      <w:r>
        <w:rPr>
          <w:lang w:val="sk-SK"/>
        </w:rPr>
        <w:t>minimis</w:t>
      </w:r>
      <w:proofErr w:type="spellEnd"/>
      <w:r>
        <w:t>, pri ktorých nie je určená intenzita pomoci (napr. sociálne služby, miestna infraštruktúra, služby všeobecného hospodárskeho záujmu (SGEI), pri ktorých sa má zabezpečiť primeraná náhrada)</w:t>
      </w:r>
    </w:p>
  </w:comment>
  <w:comment w:id="26" w:author="Autor" w:initials="A">
    <w:p w14:paraId="760BB11C" w14:textId="66334264" w:rsidR="00A54072" w:rsidRPr="003311ED" w:rsidRDefault="00A54072">
      <w:pPr>
        <w:pStyle w:val="Textkomentra"/>
        <w:rPr>
          <w:lang w:val="sk-SK"/>
        </w:rPr>
      </w:pPr>
      <w:r>
        <w:rPr>
          <w:rStyle w:val="Odkaznakomentr"/>
        </w:rPr>
        <w:annotationRef/>
      </w:r>
      <w:r>
        <w:t>ponechá sa v prípade projektov verejného sektora a v prípade projektov štátnej pomoci</w:t>
      </w:r>
      <w:r>
        <w:rPr>
          <w:lang w:val="sk-SK"/>
        </w:rPr>
        <w:t xml:space="preserve">/pomoci </w:t>
      </w:r>
      <w:proofErr w:type="spellStart"/>
      <w:r>
        <w:rPr>
          <w:lang w:val="sk-SK"/>
        </w:rPr>
        <w:t>de</w:t>
      </w:r>
      <w:proofErr w:type="spellEnd"/>
      <w:r>
        <w:rPr>
          <w:lang w:val="sk-SK"/>
        </w:rPr>
        <w:t xml:space="preserve"> </w:t>
      </w:r>
      <w:proofErr w:type="spellStart"/>
      <w:r>
        <w:rPr>
          <w:lang w:val="sk-SK"/>
        </w:rPr>
        <w:t>minimis</w:t>
      </w:r>
      <w:proofErr w:type="spellEnd"/>
      <w:r>
        <w:rPr>
          <w:lang w:val="sk-SK"/>
        </w:rPr>
        <w:t>/schéma pomoci</w:t>
      </w:r>
      <w:r>
        <w:t>, pri ktorých nie je určená intenzita pomoci (napr. sociálne služby, miestna infraštruktúra, služby všeobecného hospodárskeho záujmu (SGEI), pri ktorých sa má zabezpečiť primeraná náhrada)</w:t>
      </w:r>
    </w:p>
  </w:comment>
  <w:comment w:id="27" w:author="Autor" w:initials="A">
    <w:p w14:paraId="39968299" w14:textId="77777777" w:rsidR="00A54072" w:rsidRDefault="00A54072" w:rsidP="002F22D1">
      <w:pPr>
        <w:pStyle w:val="Textkomentra"/>
      </w:pPr>
      <w:r>
        <w:rPr>
          <w:rStyle w:val="Odkaznakomentr"/>
        </w:rPr>
        <w:annotationRef/>
      </w:r>
      <w:r>
        <w:t xml:space="preserve">RO vloží termín v závislosti od znenia príslušnej Výzvy, napríklad odo dňa vyhlásenia Výzvy, od účinnosti Zmluvy o poskytnutí NFP, pevný dátum schválenia OP, od akceptácie VO a pod. Text musí byť zosúladený s časovou </w:t>
      </w:r>
      <w:r w:rsidRPr="00BD2AA7">
        <w:t xml:space="preserve">oprávnenosťou vyplývajúcou z príslušnej Výzvy. Súčasne v prípade projektov, v ktorých sa poskytuje pomoc podľa GBER, </w:t>
      </w:r>
      <w:r w:rsidRPr="00BD2AA7">
        <w:rPr>
          <w:b/>
        </w:rPr>
        <w:t>musí byť dodržaný stimulačný účinok</w:t>
      </w:r>
      <w:r w:rsidRPr="00BD2AA7">
        <w:t xml:space="preserve"> v zmysle článku 6 GBER, v dôsledku čoho najskorším termínom začatia RHAP môže byť podanie žiadosti o NFP.</w:t>
      </w:r>
      <w:r>
        <w:t xml:space="preserve">  </w:t>
      </w:r>
    </w:p>
  </w:comment>
  <w:comment w:id="28" w:author="Autor" w:initials="A">
    <w:p w14:paraId="5E1CF222" w14:textId="77777777" w:rsidR="00A54072" w:rsidRDefault="00A54072" w:rsidP="002F22D1">
      <w:pPr>
        <w:pStyle w:val="Textkomentra"/>
        <w:rPr>
          <w:lang w:val="sk-SK"/>
        </w:rPr>
      </w:pPr>
      <w:r>
        <w:rPr>
          <w:rStyle w:val="Odkaznakomentr"/>
        </w:rPr>
        <w:annotationRef/>
      </w:r>
      <w:r>
        <w:t xml:space="preserve">Zvyčajne sa uvedie príslušný počet mesiacov zodpovedajúci maximálnej dobe oprávnenosti, napríklad 24/36/48 mesiacov. </w:t>
      </w:r>
      <w:r w:rsidRPr="008F11B9">
        <w:t>Ak nie je doba oprávnenosti stanovená príslušným počtom mesiacov, uvedie sa dátum, ktorý nesmie byť neskorší ako 31.12.2023</w:t>
      </w:r>
      <w:r>
        <w:t xml:space="preserve"> </w:t>
      </w:r>
    </w:p>
    <w:p w14:paraId="1781F84B" w14:textId="77777777" w:rsidR="00A54072" w:rsidRPr="0051470D" w:rsidRDefault="00A54072" w:rsidP="002F22D1">
      <w:pPr>
        <w:pStyle w:val="Textkomentra"/>
        <w:rPr>
          <w:lang w:val="sk-SK"/>
        </w:rPr>
      </w:pPr>
    </w:p>
    <w:p w14:paraId="701F04F9" w14:textId="77777777" w:rsidR="00A54072" w:rsidRDefault="00A54072" w:rsidP="002F22D1">
      <w:pPr>
        <w:pStyle w:val="Textkomentra"/>
      </w:pPr>
      <w:r w:rsidRPr="00407974">
        <w:rPr>
          <w:b/>
        </w:rPr>
        <w:t>POZOR !!!</w:t>
      </w:r>
      <w:r>
        <w:t xml:space="preserve"> Osobitne sa RO upozorňujú, aby bolo stanovenie doby na Realizáciu hlavných aktivít Projektu prispôsobené stanoveniu doby oprávnenosti pre hlavné aktivity Projektu  podľa Výzvy, a to v kontexte dátumu, kedy dôjde k účinnosti zmluvy. </w:t>
      </w:r>
    </w:p>
    <w:p w14:paraId="710EB958" w14:textId="77777777" w:rsidR="00A54072" w:rsidRDefault="00A54072" w:rsidP="002F22D1">
      <w:pPr>
        <w:pStyle w:val="Textkomentra"/>
      </w:pPr>
      <w:r>
        <w:t>P</w:t>
      </w:r>
      <w:r w:rsidRPr="00407974">
        <w:rPr>
          <w:u w:val="single"/>
        </w:rPr>
        <w:t>ríklad:</w:t>
      </w:r>
      <w:r>
        <w:t xml:space="preserve"> Ak sa prvá hlavná aktivita vykoná ešte v 10/2014, výzva, ktorá oprávnenosť takejto aktivity pripúšťa, bude vyhlásená v roku 2016, k účinnosti zmluvy o NFP dôjde 10/2016 a obdobie časovej oprávnenosti v zmysle Výzvy je max. 36 mesiacov, prijímateľ by mal reálne na Ukončenie realizácie hlavných aktivít Projektu maximálne jeden rok! </w:t>
      </w:r>
    </w:p>
  </w:comment>
  <w:comment w:id="29" w:author="Autor" w:initials="A">
    <w:p w14:paraId="73BF31C8" w14:textId="77777777" w:rsidR="00A54072" w:rsidRPr="00696ADB" w:rsidRDefault="00A54072" w:rsidP="00C72A22">
      <w:pPr>
        <w:pStyle w:val="Textkomentra"/>
        <w:rPr>
          <w:lang w:val="sk-SK"/>
        </w:rPr>
      </w:pPr>
      <w:r>
        <w:rPr>
          <w:rStyle w:val="Odkaznakomentr"/>
        </w:rPr>
        <w:annotationRef/>
      </w:r>
      <w:r>
        <w:rPr>
          <w:lang w:val="sk-SK"/>
        </w:rPr>
        <w:t>RO odstráni, ak sa v projekte zjednodušené vykazovanie výdavkov nevyužíva</w:t>
      </w:r>
    </w:p>
  </w:comment>
  <w:comment w:id="30" w:author="Autor" w:initials="A">
    <w:p w14:paraId="5CE94C98" w14:textId="77777777" w:rsidR="00A54072" w:rsidRDefault="00A54072">
      <w:pPr>
        <w:pStyle w:val="Textkomentra"/>
      </w:pPr>
      <w:r>
        <w:rPr>
          <w:rStyle w:val="Odkaznakomentr"/>
        </w:rPr>
        <w:annotationRef/>
      </w:r>
      <w:r>
        <w:t>Všetky chýbajúce údaje doplní RO</w:t>
      </w:r>
    </w:p>
  </w:comment>
  <w:comment w:id="31" w:author="Autor" w:initials="A">
    <w:p w14:paraId="7D2C4526" w14:textId="77777777" w:rsidR="00A54072" w:rsidRDefault="00A54072" w:rsidP="000E3CC2">
      <w:pPr>
        <w:pStyle w:val="Textkomentra"/>
      </w:pPr>
      <w:r>
        <w:rPr>
          <w:rStyle w:val="Odkaznakomentr"/>
        </w:rPr>
        <w:annotationRef/>
      </w:r>
      <w:r>
        <w:t>Pre projekty ESF sa vyznačený text nahradí nasledovným  znením: „dodržanie podmienok vyplývajúcich z príslušnej Výzvy a článku 71 všeobecného nariadenia najmä pre udržanie (zachovanie) výsledkov Projektu“</w:t>
      </w:r>
    </w:p>
  </w:comment>
  <w:comment w:id="32" w:author="Autor" w:initials="A">
    <w:p w14:paraId="2665AC28" w14:textId="77777777" w:rsidR="00A54072" w:rsidRPr="005F6D2D" w:rsidRDefault="00A54072" w:rsidP="000E3CC2">
      <w:pPr>
        <w:pStyle w:val="Textkomentra"/>
        <w:rPr>
          <w:lang w:val="sk-SK"/>
        </w:rPr>
      </w:pPr>
      <w:r>
        <w:rPr>
          <w:rStyle w:val="Odkaznakomentr"/>
        </w:rPr>
        <w:annotationRef/>
      </w:r>
      <w:r>
        <w:t xml:space="preserve">Doplní sa lehota v zmysle Výzvy a čl. 71 ods. 1 všeobecného nariadenia, t.j. päťročná alebo trojročná lehota, okrem projektov ESF, v ktorých sa </w:t>
      </w:r>
      <w:r w:rsidRPr="00143198">
        <w:t>nepostupuje</w:t>
      </w:r>
      <w:r>
        <w:rPr>
          <w:lang w:val="sk-SK"/>
        </w:rPr>
        <w:t xml:space="preserve"> </w:t>
      </w:r>
      <w:r>
        <w:t xml:space="preserve">podľa čl. 71 ods. 1 všeobecného nariadenia. </w:t>
      </w:r>
    </w:p>
  </w:comment>
  <w:comment w:id="33" w:author="Autor" w:initials="A">
    <w:p w14:paraId="258A3CFF" w14:textId="77777777" w:rsidR="00A54072" w:rsidRDefault="00A54072">
      <w:pPr>
        <w:pStyle w:val="Textkomentra"/>
      </w:pPr>
      <w:r>
        <w:rPr>
          <w:rStyle w:val="Odkaznakomentr"/>
        </w:rPr>
        <w:annotationRef/>
      </w:r>
      <w:r w:rsidRPr="00BD2AA7">
        <w:t>Napríklad kópia pozvánky na posledné školenie spolu s kópiou prezenčnej listiny účastníkov.</w:t>
      </w:r>
      <w:r>
        <w:t xml:space="preserve"> </w:t>
      </w:r>
    </w:p>
  </w:comment>
  <w:comment w:id="34" w:author="Autor" w:initials="A">
    <w:p w14:paraId="4352BA89" w14:textId="77777777" w:rsidR="00A54072" w:rsidRDefault="00A54072" w:rsidP="002F22D1">
      <w:pPr>
        <w:pStyle w:val="Textkomentra"/>
      </w:pPr>
      <w:r>
        <w:rPr>
          <w:rStyle w:val="Odkaznakomentr"/>
        </w:rPr>
        <w:annotationRef/>
      </w:r>
      <w:r>
        <w:t>Účelom tohto ustanovenia je upraviť fakt, že je možné postupné ukončovanie projektu – napr. najprv stavebná časť a potom IKT, ale pre účely Ukončenia realizácie aktivít Projektu musia byť v jeden deň k dispozícii všetky dokumenty  pre všetky časti projektu.</w:t>
      </w:r>
    </w:p>
  </w:comment>
  <w:comment w:id="35" w:author="Autor" w:initials="A">
    <w:p w14:paraId="2C2E970A" w14:textId="77777777" w:rsidR="00A54072" w:rsidRDefault="00A54072" w:rsidP="00BA4EC8">
      <w:pPr>
        <w:pStyle w:val="Textkomentra"/>
      </w:pPr>
      <w:r>
        <w:rPr>
          <w:rStyle w:val="Odkaznakomentr"/>
        </w:rPr>
        <w:annotationRef/>
      </w:r>
      <w:r>
        <w:t>Koncesie, odkaz na web, práce chýbajú, ak neprišla ani jedna ponuky</w:t>
      </w:r>
    </w:p>
  </w:comment>
  <w:comment w:id="36" w:author="Autor" w:initials="A">
    <w:p w14:paraId="0F7D11E2" w14:textId="159331A8" w:rsidR="00A54072" w:rsidRPr="00335ACA" w:rsidRDefault="00A54072">
      <w:pPr>
        <w:pStyle w:val="Textkomentra"/>
        <w:rPr>
          <w:lang w:val="sk-SK"/>
        </w:rPr>
      </w:pPr>
      <w:r>
        <w:rPr>
          <w:rStyle w:val="Odkaznakomentr"/>
        </w:rPr>
        <w:annotationRef/>
      </w:r>
      <w:r>
        <w:rPr>
          <w:lang w:val="sk-SK"/>
        </w:rPr>
        <w:t xml:space="preserve">Z pohľadu ZVO sa začatie postupu považuje odoslanie oznámenia alebo zaslanie výzvy na predkladanie ponúk. Uvedené však predstavuje jeden z možných rozhodných okamihov pre počítanie lehoty v nadväznosti na </w:t>
      </w:r>
      <w:r w:rsidRPr="00580D03">
        <w:rPr>
          <w:lang w:val="sk-SK"/>
        </w:rPr>
        <w:t>čl. 9 ods. 4 písm. b) bod. x) Vzoru prílohy č. 1 VZP</w:t>
      </w:r>
      <w:r>
        <w:rPr>
          <w:lang w:val="sk-SK"/>
        </w:rPr>
        <w:t xml:space="preserve"> Zmluvy o NFP a predstavuje tak preukázateľný  začiatok aktivít v procese verejného obstarávania.</w:t>
      </w:r>
    </w:p>
  </w:comment>
  <w:comment w:id="38" w:author="Autor" w:initials="A">
    <w:p w14:paraId="56432141" w14:textId="77777777" w:rsidR="00A54072" w:rsidRPr="003311ED" w:rsidRDefault="00A54072">
      <w:pPr>
        <w:pStyle w:val="Textkomentra"/>
        <w:rPr>
          <w:lang w:val="sk-SK"/>
        </w:rPr>
      </w:pPr>
      <w:r>
        <w:rPr>
          <w:rStyle w:val="Odkaznakomentr"/>
        </w:rPr>
        <w:annotationRef/>
      </w:r>
      <w:r>
        <w:t>ponechá sa v prípade projektov verejného sektora a v prípade projektov štátnej pomoci</w:t>
      </w:r>
      <w:r>
        <w:rPr>
          <w:lang w:val="sk-SK"/>
        </w:rPr>
        <w:t xml:space="preserve">/pomoci </w:t>
      </w:r>
      <w:proofErr w:type="spellStart"/>
      <w:r>
        <w:rPr>
          <w:lang w:val="sk-SK"/>
        </w:rPr>
        <w:t>de</w:t>
      </w:r>
      <w:proofErr w:type="spellEnd"/>
      <w:r>
        <w:rPr>
          <w:lang w:val="sk-SK"/>
        </w:rPr>
        <w:t xml:space="preserve"> </w:t>
      </w:r>
      <w:proofErr w:type="spellStart"/>
      <w:r>
        <w:rPr>
          <w:lang w:val="sk-SK"/>
        </w:rPr>
        <w:t>minimis</w:t>
      </w:r>
      <w:proofErr w:type="spellEnd"/>
      <w:r>
        <w:t>, pri ktorých nie je určená intenzita pomoci (napr. sociálne služby, miestna infraštruktúra, služby všeobecného hospodárskeho záujmu (SGEI), pri ktorých sa má zabezpečiť primeraná náhrada)</w:t>
      </w:r>
    </w:p>
  </w:comment>
  <w:comment w:id="39" w:author="Autor" w:initials="A">
    <w:p w14:paraId="57CAE093" w14:textId="24D2D295" w:rsidR="00A54072" w:rsidRPr="003311ED" w:rsidRDefault="00A54072">
      <w:pPr>
        <w:pStyle w:val="Textkomentra"/>
        <w:rPr>
          <w:lang w:val="sk-SK"/>
        </w:rPr>
      </w:pPr>
      <w:r>
        <w:rPr>
          <w:rStyle w:val="Odkaznakomentr"/>
        </w:rPr>
        <w:annotationRef/>
      </w:r>
      <w:r>
        <w:t>ponechá sa v prípade projektov verejného sektora a v prípade projektov štátnej pomoci</w:t>
      </w:r>
      <w:r>
        <w:rPr>
          <w:lang w:val="sk-SK"/>
        </w:rPr>
        <w:t xml:space="preserve">/pomoci </w:t>
      </w:r>
      <w:proofErr w:type="spellStart"/>
      <w:r>
        <w:rPr>
          <w:lang w:val="sk-SK"/>
        </w:rPr>
        <w:t>de</w:t>
      </w:r>
      <w:proofErr w:type="spellEnd"/>
      <w:r>
        <w:rPr>
          <w:lang w:val="sk-SK"/>
        </w:rPr>
        <w:t xml:space="preserve"> </w:t>
      </w:r>
      <w:proofErr w:type="spellStart"/>
      <w:r>
        <w:rPr>
          <w:lang w:val="sk-SK"/>
        </w:rPr>
        <w:t>minimis</w:t>
      </w:r>
      <w:proofErr w:type="spellEnd"/>
      <w:r>
        <w:rPr>
          <w:lang w:val="sk-SK"/>
        </w:rPr>
        <w:t>/schéma pomoci</w:t>
      </w:r>
      <w:r>
        <w:t>, pri ktorých nie je určená intenzita pomoci (napr. sociálne služby, miestna infraštruktúra, služby všeobecného hospodárskeho záujmu (SGEI), pri ktorých sa má zabezpečiť primeraná náhrada)</w:t>
      </w:r>
    </w:p>
  </w:comment>
  <w:comment w:id="40" w:author="Autor" w:initials="A">
    <w:p w14:paraId="2B5F801C" w14:textId="3F3A7E3F" w:rsidR="00A54072" w:rsidRPr="00E47083" w:rsidRDefault="00A54072">
      <w:pPr>
        <w:pStyle w:val="Textkomentra"/>
        <w:rPr>
          <w:lang w:val="sk-SK"/>
        </w:rPr>
      </w:pPr>
      <w:r>
        <w:rPr>
          <w:rStyle w:val="Odkaznakomentr"/>
        </w:rPr>
        <w:annotationRef/>
      </w:r>
      <w:r w:rsidRPr="008C3850">
        <w:rPr>
          <w:lang w:val="sk-SK"/>
        </w:rPr>
        <w:t>Vypustí sa ak nie je relevantné</w:t>
      </w:r>
    </w:p>
  </w:comment>
  <w:comment w:id="42" w:author="Autor" w:initials="A">
    <w:p w14:paraId="1D165A32" w14:textId="77777777" w:rsidR="00A54072" w:rsidRDefault="00A54072">
      <w:pPr>
        <w:pStyle w:val="Textkomentra"/>
      </w:pPr>
      <w:r>
        <w:rPr>
          <w:rStyle w:val="Odkaznakomentr"/>
        </w:rPr>
        <w:annotationRef/>
      </w:r>
      <w:r>
        <w:t>Alebo troch rokov, ak sú na skrátenie lehoty splnené podmienky.</w:t>
      </w:r>
    </w:p>
  </w:comment>
  <w:comment w:id="41" w:author="Autor" w:initials="A">
    <w:p w14:paraId="7D8EEE20" w14:textId="77777777" w:rsidR="00A54072" w:rsidRPr="00685086" w:rsidRDefault="00A54072">
      <w:pPr>
        <w:pStyle w:val="Textkomentra"/>
        <w:rPr>
          <w:lang w:val="sk-SK"/>
        </w:rPr>
      </w:pPr>
      <w:r>
        <w:rPr>
          <w:rStyle w:val="Odkaznakomentr"/>
        </w:rPr>
        <w:annotationRef/>
      </w:r>
      <w:r w:rsidRPr="001629A6">
        <w:rPr>
          <w:lang w:val="sk-SK"/>
        </w:rPr>
        <w:t>Ustanovenie sa nevzťahuje na projekty, ktorých sa netýka povinnosť udržateľnosti podľa čl. 71 všeobecného nariadenia</w:t>
      </w:r>
    </w:p>
  </w:comment>
  <w:comment w:id="68" w:author="Autor" w:initials="A">
    <w:p w14:paraId="6F524A24" w14:textId="77777777" w:rsidR="00A54072" w:rsidRDefault="00A54072">
      <w:pPr>
        <w:pStyle w:val="Textkomentra"/>
      </w:pPr>
      <w:r>
        <w:rPr>
          <w:rStyle w:val="Odkaznakomentr"/>
        </w:rPr>
        <w:annotationRef/>
      </w:r>
      <w:r w:rsidRPr="00BD2AA7">
        <w:rPr>
          <w:lang w:val="sk-SK"/>
        </w:rPr>
        <w:t>Z hľadiska praktickej aplikácie a skúsenosti, najmä vo vzťahu k zisteniam z úrovne EK upozorňujeme osobitne na skutočnosť, že apliká</w:t>
      </w:r>
      <w:r>
        <w:rPr>
          <w:lang w:val="sk-SK"/>
        </w:rPr>
        <w:t>cia ,,</w:t>
      </w:r>
      <w:proofErr w:type="spellStart"/>
      <w:r>
        <w:rPr>
          <w:lang w:val="sk-SK"/>
        </w:rPr>
        <w:t>best</w:t>
      </w:r>
      <w:proofErr w:type="spellEnd"/>
      <w:r>
        <w:rPr>
          <w:lang w:val="sk-SK"/>
        </w:rPr>
        <w:t xml:space="preserve"> </w:t>
      </w:r>
      <w:proofErr w:type="spellStart"/>
      <w:r>
        <w:rPr>
          <w:lang w:val="sk-SK"/>
        </w:rPr>
        <w:t>practice</w:t>
      </w:r>
      <w:proofErr w:type="spellEnd"/>
      <w:r>
        <w:rPr>
          <w:lang w:val="sk-SK"/>
        </w:rPr>
        <w:t>“ je spravidla</w:t>
      </w:r>
      <w:r>
        <w:t xml:space="preserve"> opieran</w:t>
      </w:r>
      <w:r>
        <w:rPr>
          <w:lang w:val="sk-SK"/>
        </w:rPr>
        <w:t>á</w:t>
      </w:r>
      <w:r w:rsidRPr="00BD2AA7">
        <w:t xml:space="preserve"> o porušenie princípov VO</w:t>
      </w:r>
      <w:r w:rsidRPr="00BD2AA7">
        <w:rPr>
          <w:lang w:val="sk-SK"/>
        </w:rPr>
        <w:t>, avšak uvedené ustanovenie predstavuje dopl</w:t>
      </w:r>
      <w:r>
        <w:rPr>
          <w:lang w:val="sk-SK"/>
        </w:rPr>
        <w:t xml:space="preserve">nok pre RO pri vypracúvaní </w:t>
      </w:r>
      <w:r w:rsidRPr="00BD2AA7">
        <w:rPr>
          <w:lang w:val="sk-SK"/>
        </w:rPr>
        <w:t>argumentácie</w:t>
      </w:r>
      <w:r>
        <w:rPr>
          <w:lang w:val="sk-SK"/>
        </w:rPr>
        <w:t xml:space="preserve"> na podporu jeho zistení</w:t>
      </w:r>
      <w:r w:rsidRPr="00BD2AA7">
        <w:rPr>
          <w:lang w:val="sk-SK"/>
        </w:rPr>
        <w:t xml:space="preserve"> voči prijímateľovi</w:t>
      </w:r>
      <w:r w:rsidRPr="00BD2AA7">
        <w:t xml:space="preserve">. </w:t>
      </w:r>
      <w:r w:rsidRPr="00BD2AA7">
        <w:rPr>
          <w:lang w:val="sk-SK"/>
        </w:rPr>
        <w:t xml:space="preserve">Ustanovenie slúži pre RO aj za účelom </w:t>
      </w:r>
      <w:r w:rsidRPr="00BD2AA7">
        <w:t>výkladu prejavu vôle</w:t>
      </w:r>
      <w:r w:rsidRPr="00BD2AA7">
        <w:rPr>
          <w:lang w:val="sk-SK"/>
        </w:rPr>
        <w:t xml:space="preserve"> Poskytovateľa. Samotný postup Poskytovateľa vždy musí byť odôvodnený a podložený tak, aby bol schopný uniesť dôkazné bremeno svojho postupu a preukázať jeho správnosť a zákonnosť</w:t>
      </w:r>
      <w:r w:rsidRPr="00BD2AA7">
        <w:t>.</w:t>
      </w:r>
      <w:r w:rsidRPr="005E4601">
        <w:t xml:space="preserve"> </w:t>
      </w:r>
    </w:p>
  </w:comment>
  <w:comment w:id="69" w:author="Autor" w:initials="A">
    <w:p w14:paraId="42F3457B" w14:textId="77777777" w:rsidR="00A54072" w:rsidRPr="000E1967" w:rsidRDefault="00A54072">
      <w:pPr>
        <w:pStyle w:val="Textkomentra"/>
        <w:rPr>
          <w:lang w:val="sk-SK"/>
        </w:rPr>
      </w:pPr>
      <w:r>
        <w:rPr>
          <w:rStyle w:val="Odkaznakomentr"/>
        </w:rPr>
        <w:annotationRef/>
      </w:r>
      <w:r w:rsidRPr="00620358">
        <w:rPr>
          <w:lang w:val="sk-SK"/>
        </w:rPr>
        <w:t>Ide o prípady upravené v Systéme riadenia EŠIF – kapitola 3.3.7.2</w:t>
      </w:r>
      <w:r>
        <w:rPr>
          <w:lang w:val="sk-SK"/>
        </w:rPr>
        <w:t>,</w:t>
      </w:r>
      <w:r w:rsidRPr="00620358">
        <w:rPr>
          <w:lang w:val="sk-SK"/>
        </w:rPr>
        <w:t xml:space="preserve"> a to predovšetkým spolupráca pri kontrole VO s ÚVO, PMÚ, OČTK</w:t>
      </w:r>
    </w:p>
  </w:comment>
  <w:comment w:id="70" w:author="Autor" w:initials="A">
    <w:p w14:paraId="24BD75D9" w14:textId="77777777" w:rsidR="00A54072" w:rsidRDefault="00A54072">
      <w:pPr>
        <w:pStyle w:val="Textkomentra"/>
      </w:pPr>
      <w:r>
        <w:rPr>
          <w:rStyle w:val="Odkaznakomentr"/>
        </w:rPr>
        <w:annotationRef/>
      </w:r>
      <w:r>
        <w:t xml:space="preserve">RO môže využiť aj postup, pri ktorom si RO a prijímateľ v dodatku k Zmluve o poskytnutí NFP upravia  vyčíslenie oprávnených výdavkov, povinnosti súvisiace s predkladaním </w:t>
      </w:r>
      <w:proofErr w:type="spellStart"/>
      <w:r>
        <w:t>ŽoP</w:t>
      </w:r>
      <w:proofErr w:type="spellEnd"/>
      <w:r>
        <w:t xml:space="preserve"> znížených o príslušnú finančnú opravu, t.j. z dôvodu zachovania auditnej stopy RO zabezpečí, že prijímateľ si bude v </w:t>
      </w:r>
      <w:proofErr w:type="spellStart"/>
      <w:r>
        <w:t>ŽoP</w:t>
      </w:r>
      <w:proofErr w:type="spellEnd"/>
      <w:r>
        <w:t xml:space="preserve"> nárokovať na preplatenie  len takú výšku výdavkov, ktorá bude znížená o výšku </w:t>
      </w:r>
      <w:proofErr w:type="spellStart"/>
      <w:r>
        <w:t>ex-ante</w:t>
      </w:r>
      <w:proofErr w:type="spellEnd"/>
      <w:r>
        <w:t xml:space="preserve"> finančnej opravy, pričom sa identifikuje aj nežiadaná suma.</w:t>
      </w:r>
    </w:p>
  </w:comment>
  <w:comment w:id="71" w:author="Autor" w:initials="A">
    <w:p w14:paraId="2FE7E065" w14:textId="77777777" w:rsidR="00A54072" w:rsidRDefault="00A54072" w:rsidP="00AC0259">
      <w:pPr>
        <w:pStyle w:val="Textkomentra"/>
      </w:pPr>
      <w:r>
        <w:rPr>
          <w:rStyle w:val="Odkaznakomentr"/>
        </w:rPr>
        <w:annotationRef/>
      </w:r>
      <w:r>
        <w:t xml:space="preserve">RO môže využiť aj postup, pri ktorom si RO a prijímateľ v dodatku k Zmluve o poskytnutí NFP upravia  vyčíslenie oprávnených výdavkov, povinnosti súvisiace s predkladaním </w:t>
      </w:r>
      <w:proofErr w:type="spellStart"/>
      <w:r>
        <w:t>ŽoP</w:t>
      </w:r>
      <w:proofErr w:type="spellEnd"/>
      <w:r>
        <w:t xml:space="preserve"> znížených o príslušnú finančnú opravu, t.j. z dôvodu zachovania auditnej stopy RO zabezpečí, že prijímateľ si bude v </w:t>
      </w:r>
      <w:proofErr w:type="spellStart"/>
      <w:r>
        <w:t>ŽoP</w:t>
      </w:r>
      <w:proofErr w:type="spellEnd"/>
      <w:r>
        <w:t xml:space="preserve"> nárokovať na preplatenie  len takú výšku výdavkov, ktorá bude znížená o výšku </w:t>
      </w:r>
      <w:proofErr w:type="spellStart"/>
      <w:r>
        <w:t>ex-ante</w:t>
      </w:r>
      <w:proofErr w:type="spellEnd"/>
      <w:r>
        <w:t xml:space="preserve"> finančnej opravy, pričom sa identifikuje aj nežiadaná suma.</w:t>
      </w:r>
    </w:p>
    <w:p w14:paraId="403F1DB4" w14:textId="50635C4E" w:rsidR="00A54072" w:rsidRDefault="00A54072">
      <w:pPr>
        <w:pStyle w:val="Textkomentra"/>
      </w:pPr>
    </w:p>
  </w:comment>
  <w:comment w:id="72" w:author="Autor" w:initials="A">
    <w:p w14:paraId="11C19D3E" w14:textId="39F09095" w:rsidR="00A54072" w:rsidRDefault="00A54072">
      <w:pPr>
        <w:pStyle w:val="Textkomentra"/>
      </w:pPr>
      <w:r>
        <w:rPr>
          <w:rStyle w:val="Odkaznakomentr"/>
        </w:rPr>
        <w:annotationRef/>
      </w:r>
      <w:r>
        <w:rPr>
          <w:lang w:val="sk-SK"/>
        </w:rPr>
        <w:t>RO má ešte pred týmto odsekom vložený nasledovný odsek: „</w:t>
      </w:r>
      <w:r>
        <w:t xml:space="preserve">V prípade uplatnenia nepotvrdenej ex </w:t>
      </w:r>
      <w:proofErr w:type="spellStart"/>
      <w:r>
        <w:t>ante</w:t>
      </w:r>
      <w:proofErr w:type="spellEnd"/>
      <w:r>
        <w:t xml:space="preserve"> finančnej opravy za porušenie pravidiel a postupov VO je prijímateľ povinný deklarovať 100 % hodnoty výdavku, ktorá bude až na úrovni riadiaceho orgánu/sprostredkovateľského orgánu znížená o zodpovedajúcu výšku finančnej opravy.</w:t>
      </w:r>
      <w:r>
        <w:rPr>
          <w:lang w:val="sk-SK"/>
        </w:rPr>
        <w:t>“ Zvážiť uvedený odsek vzhľadom na dôsledky vyplývajúce zo zistení OA a CO.</w:t>
      </w:r>
    </w:p>
  </w:comment>
  <w:comment w:id="73" w:author="Autor" w:initials="A">
    <w:p w14:paraId="19115B95" w14:textId="77777777" w:rsidR="00A54072" w:rsidRPr="000E2BE6" w:rsidRDefault="00A54072" w:rsidP="00C72A22">
      <w:pPr>
        <w:pStyle w:val="Textkomentra"/>
        <w:rPr>
          <w:lang w:val="sk-SK"/>
        </w:rPr>
      </w:pPr>
      <w:r>
        <w:rPr>
          <w:rStyle w:val="Odkaznakomentr"/>
        </w:rPr>
        <w:annotationRef/>
      </w:r>
      <w:r>
        <w:rPr>
          <w:lang w:val="sk-SK"/>
        </w:rPr>
        <w:t>RO odstráni v prípade, že sa v projekte nevyužíva zjednodušené vykazovanie výdavkov.</w:t>
      </w:r>
    </w:p>
  </w:comment>
  <w:comment w:id="74" w:author="Autor" w:initials="A">
    <w:p w14:paraId="7D0B534B" w14:textId="23A3D689" w:rsidR="00A54072" w:rsidRPr="00EF4107" w:rsidRDefault="00A54072">
      <w:pPr>
        <w:pStyle w:val="Textkomentra"/>
        <w:rPr>
          <w:lang w:val="sk-SK"/>
        </w:rPr>
      </w:pPr>
      <w:r>
        <w:rPr>
          <w:rStyle w:val="Odkaznakomentr"/>
        </w:rPr>
        <w:annotationRef/>
      </w:r>
      <w:r>
        <w:rPr>
          <w:lang w:val="sk-SK"/>
        </w:rPr>
        <w:t>Upozorňuje sa na prepojenie pri nastavovaní lehôt medzi predložením ZMS a </w:t>
      </w:r>
      <w:proofErr w:type="spellStart"/>
      <w:r>
        <w:rPr>
          <w:lang w:val="sk-SK"/>
        </w:rPr>
        <w:t>ZŽoP</w:t>
      </w:r>
      <w:proofErr w:type="spellEnd"/>
      <w:r>
        <w:rPr>
          <w:lang w:val="sk-SK"/>
        </w:rPr>
        <w:t xml:space="preserve"> (čl. 5 ods. 5.1 zmluvy), ako aj dobou oprávnenosti výdavkov na podporné aktivity (čl. 14 ods. 1 písm. b) VZP). Tieto lehoty môžu byť vzájomne prispôsobené podľa potrieb poskytovateľa v zmysle komentára k článku 5 ods. 5.1 zmluvy. </w:t>
      </w:r>
    </w:p>
  </w:comment>
  <w:comment w:id="75" w:author="Autor" w:initials="A">
    <w:p w14:paraId="5BD797D3" w14:textId="77777777" w:rsidR="00A54072" w:rsidRPr="00BF3F38" w:rsidRDefault="00A54072">
      <w:pPr>
        <w:pStyle w:val="Textkomentra"/>
        <w:rPr>
          <w:lang w:val="sk-SK"/>
        </w:rPr>
      </w:pPr>
      <w:r w:rsidRPr="00BF3F38">
        <w:rPr>
          <w:rStyle w:val="Odkaznakomentr"/>
          <w:highlight w:val="darkYellow"/>
        </w:rPr>
        <w:annotationRef/>
      </w:r>
      <w:r w:rsidRPr="0049218B">
        <w:rPr>
          <w:lang w:val="sk-SK"/>
        </w:rPr>
        <w:t>Ustanovenie sa nevzťahuje na projekty technickej pomoci, kde nie je určená podmienka udržateľnosti v zmysle článku 71 všeobecného nariadenia</w:t>
      </w:r>
      <w:r>
        <w:rPr>
          <w:lang w:val="sk-SK"/>
        </w:rPr>
        <w:t xml:space="preserve">. V takom prípade sa </w:t>
      </w:r>
      <w:r>
        <w:t>nahradí výrazom „Neuplatňuje sa.“ alebo iným vhodným výrazom podľa rozhodnutia RO.</w:t>
      </w:r>
    </w:p>
  </w:comment>
  <w:comment w:id="76" w:author="Autor" w:initials="A">
    <w:p w14:paraId="78E86446" w14:textId="77777777" w:rsidR="00A54072" w:rsidRPr="00D73FAF" w:rsidRDefault="00A54072">
      <w:pPr>
        <w:pStyle w:val="Textkomentra"/>
        <w:rPr>
          <w:lang w:val="sk-SK"/>
        </w:rPr>
      </w:pPr>
      <w:r>
        <w:rPr>
          <w:rStyle w:val="Odkaznakomentr"/>
        </w:rPr>
        <w:annotationRef/>
      </w:r>
      <w:r>
        <w:t xml:space="preserve">V prípade projektov ESF, na ktoré sa nevzťahuje podmienka udržateľnosti v zmysle článku 71 všeobecného nariadenia (projekt nepredstavuje investíciu do infraštruktúry ani výroby a nepodlieha pravidlám štátnej pomoci) sa použije nasledovné znenie: „Prijímateľ sa zaväzuje predložiť Poskytovateľovi </w:t>
      </w:r>
      <w:r>
        <w:rPr>
          <w:i/>
        </w:rPr>
        <w:t>jednu/dve</w:t>
      </w:r>
      <w:r>
        <w:t xml:space="preserve"> Následnú</w:t>
      </w:r>
      <w:r>
        <w:rPr>
          <w:i/>
        </w:rPr>
        <w:t>/é</w:t>
      </w:r>
      <w:r>
        <w:t xml:space="preserve"> monitorovaciu</w:t>
      </w:r>
      <w:r>
        <w:rPr>
          <w:i/>
        </w:rPr>
        <w:t>/</w:t>
      </w:r>
      <w:proofErr w:type="spellStart"/>
      <w:r>
        <w:rPr>
          <w:i/>
        </w:rPr>
        <w:t>ie</w:t>
      </w:r>
      <w:proofErr w:type="spellEnd"/>
      <w:r>
        <w:t xml:space="preserve"> správu</w:t>
      </w:r>
      <w:r>
        <w:rPr>
          <w:i/>
        </w:rPr>
        <w:t>/y</w:t>
      </w:r>
      <w:r>
        <w:t xml:space="preserve">. Následná monitorovacia správa sa predkladá do 30. dňa mesiaca  nasledujúceho po sledovanom období.  Za prvé monitorované obdobie sa považuje obdobie od ukončenia aktivít Projektu (t.j. kalendárny deň nasledujúci po poslednom dni monitorovaného obdobia záverečnej monitorovacej správy Projektu)  do uplynutia 12 mesiacov odo dňa finančného ukončenia projektu. </w:t>
      </w:r>
      <w:r>
        <w:rPr>
          <w:i/>
        </w:rPr>
        <w:t>Ďalšie následné monitorovacie správy sa predkladajú každých 12 mesiacov</w:t>
      </w:r>
      <w:r>
        <w:t>.“</w:t>
      </w:r>
    </w:p>
  </w:comment>
  <w:comment w:id="77" w:author="Autor" w:initials="A">
    <w:p w14:paraId="065BBD7B" w14:textId="77777777" w:rsidR="00A54072" w:rsidRPr="00F8306F" w:rsidRDefault="00A54072" w:rsidP="00B7129C">
      <w:pPr>
        <w:pStyle w:val="Textkomentra"/>
        <w:rPr>
          <w:lang w:val="sk-SK"/>
        </w:rPr>
      </w:pPr>
      <w:r>
        <w:rPr>
          <w:rStyle w:val="Odkaznakomentr"/>
        </w:rPr>
        <w:annotationRef/>
      </w:r>
      <w:r>
        <w:rPr>
          <w:rStyle w:val="Odkaznakomentr"/>
        </w:rPr>
        <w:annotationRef/>
      </w:r>
      <w:r>
        <w:rPr>
          <w:lang w:val="sk-SK"/>
        </w:rPr>
        <w:t>Úprava na 3 roky v prípade MSP</w:t>
      </w:r>
    </w:p>
  </w:comment>
  <w:comment w:id="78" w:author="Autor" w:initials="A">
    <w:p w14:paraId="0880C877" w14:textId="77777777" w:rsidR="00A54072" w:rsidRDefault="00A54072">
      <w:pPr>
        <w:pStyle w:val="Textkomentra"/>
      </w:pPr>
      <w:r>
        <w:rPr>
          <w:rStyle w:val="Odkaznakomentr"/>
        </w:rPr>
        <w:annotationRef/>
      </w:r>
      <w:r>
        <w:rPr>
          <w:lang w:val="sk-SK"/>
        </w:rPr>
        <w:t>Relevantné pre projekty ESF</w:t>
      </w:r>
    </w:p>
  </w:comment>
  <w:comment w:id="79" w:author="Autor" w:initials="A">
    <w:p w14:paraId="4F973A39" w14:textId="77777777" w:rsidR="00A54072" w:rsidRPr="00DA6CAD" w:rsidRDefault="00A54072" w:rsidP="003D3D57">
      <w:pPr>
        <w:rPr>
          <w:rFonts w:ascii="Times New Roman" w:hAnsi="Times New Roman"/>
        </w:rPr>
      </w:pPr>
      <w:r>
        <w:rPr>
          <w:rStyle w:val="Odkaznakomentr"/>
        </w:rPr>
        <w:annotationRef/>
      </w:r>
      <w:r w:rsidRPr="00DA6CAD">
        <w:rPr>
          <w:rFonts w:ascii="Times New Roman" w:hAnsi="Times New Roman"/>
        </w:rPr>
        <w:t>Vypustí sa pre mestá, obce, VÚC a iné subjekty, na ktoré sa nevzťahuje konkurz, ani reštrukturalizácia podľa osobitného predpisu.</w:t>
      </w:r>
    </w:p>
  </w:comment>
  <w:comment w:id="80" w:author="Autor" w:initials="A">
    <w:p w14:paraId="77A17100" w14:textId="77777777" w:rsidR="00A54072" w:rsidRPr="00161823" w:rsidRDefault="00A54072" w:rsidP="00161823">
      <w:pPr>
        <w:rPr>
          <w:rFonts w:ascii="Times New Roman" w:hAnsi="Times New Roman"/>
        </w:rPr>
      </w:pPr>
      <w:r>
        <w:rPr>
          <w:rStyle w:val="Odkaznakomentr"/>
        </w:rPr>
        <w:annotationRef/>
      </w:r>
      <w:r w:rsidRPr="000674E3">
        <w:rPr>
          <w:rFonts w:ascii="Times New Roman" w:hAnsi="Times New Roman"/>
        </w:rPr>
        <w:t>Vypustí sa pre projekty zo súkromného sektora a ostatných prijímateľov, na ktorých sa nevzťahuje §19 zák. č. 583/2004 Z. z. o rozpočtových pravidlách územnej samosprávy v znení neskorších predpisov.</w:t>
      </w:r>
    </w:p>
  </w:comment>
  <w:comment w:id="81" w:author="Autor" w:initials="A">
    <w:p w14:paraId="33F99FC8" w14:textId="77777777" w:rsidR="00A54072" w:rsidRPr="003311ED" w:rsidRDefault="00A54072">
      <w:pPr>
        <w:pStyle w:val="Textkomentra"/>
        <w:rPr>
          <w:lang w:val="sk-SK"/>
        </w:rPr>
      </w:pPr>
      <w:r>
        <w:rPr>
          <w:rStyle w:val="Odkaznakomentr"/>
        </w:rPr>
        <w:annotationRef/>
      </w:r>
      <w:r>
        <w:t>ponechá sa v prípade projektov verejného sektora a v prípade projektov štátnej pomoci</w:t>
      </w:r>
      <w:r>
        <w:rPr>
          <w:lang w:val="sk-SK"/>
        </w:rPr>
        <w:t xml:space="preserve">/pomoci </w:t>
      </w:r>
      <w:proofErr w:type="spellStart"/>
      <w:r>
        <w:rPr>
          <w:lang w:val="sk-SK"/>
        </w:rPr>
        <w:t>de</w:t>
      </w:r>
      <w:proofErr w:type="spellEnd"/>
      <w:r>
        <w:rPr>
          <w:lang w:val="sk-SK"/>
        </w:rPr>
        <w:t xml:space="preserve"> </w:t>
      </w:r>
      <w:proofErr w:type="spellStart"/>
      <w:r>
        <w:rPr>
          <w:lang w:val="sk-SK"/>
        </w:rPr>
        <w:t>minimis</w:t>
      </w:r>
      <w:proofErr w:type="spellEnd"/>
      <w:r>
        <w:t>, pri ktorých nie je určená intenzita pomoci (napr. sociálne služby, miestna infraštruktúra, služby všeobecného hospodárskeho záujmu (SGEI), pri ktorých sa má zabezpečiť primeraná náhrada)</w:t>
      </w:r>
    </w:p>
  </w:comment>
  <w:comment w:id="82" w:author="Autor" w:initials="A">
    <w:p w14:paraId="0778F41B" w14:textId="46E56BC1" w:rsidR="00A54072" w:rsidRPr="003311ED" w:rsidRDefault="00A54072">
      <w:pPr>
        <w:pStyle w:val="Textkomentra"/>
        <w:rPr>
          <w:lang w:val="sk-SK"/>
        </w:rPr>
      </w:pPr>
      <w:r>
        <w:rPr>
          <w:rStyle w:val="Odkaznakomentr"/>
        </w:rPr>
        <w:annotationRef/>
      </w:r>
      <w:r>
        <w:t>ponechá sa v prípade projektov verejného sektora a v prípade projektov štátnej pomoci</w:t>
      </w:r>
      <w:r>
        <w:rPr>
          <w:lang w:val="sk-SK"/>
        </w:rPr>
        <w:t xml:space="preserve">/pomoci </w:t>
      </w:r>
      <w:proofErr w:type="spellStart"/>
      <w:r>
        <w:rPr>
          <w:lang w:val="sk-SK"/>
        </w:rPr>
        <w:t>de</w:t>
      </w:r>
      <w:proofErr w:type="spellEnd"/>
      <w:r>
        <w:rPr>
          <w:lang w:val="sk-SK"/>
        </w:rPr>
        <w:t xml:space="preserve"> </w:t>
      </w:r>
      <w:proofErr w:type="spellStart"/>
      <w:r>
        <w:rPr>
          <w:lang w:val="sk-SK"/>
        </w:rPr>
        <w:t>minimis</w:t>
      </w:r>
      <w:proofErr w:type="spellEnd"/>
      <w:r>
        <w:rPr>
          <w:lang w:val="sk-SK"/>
        </w:rPr>
        <w:t>/schéma pomoci</w:t>
      </w:r>
      <w:r>
        <w:t>, pri ktorých nie je určená intenzita pomoci (napr. sociálne služby, miestna infraštruktúra, služby všeobecného hospodárskeho záujmu (SGEI), pri ktorých sa má zabezpečiť primeraná náhrada)</w:t>
      </w:r>
    </w:p>
  </w:comment>
  <w:comment w:id="83" w:author="Autor" w:initials="A">
    <w:p w14:paraId="463960E3" w14:textId="77777777" w:rsidR="00A54072" w:rsidRDefault="00A54072" w:rsidP="006071B1">
      <w:pPr>
        <w:pStyle w:val="Textkomentra"/>
        <w:rPr>
          <w:lang w:val="sk-SK"/>
        </w:rPr>
      </w:pPr>
      <w:r>
        <w:rPr>
          <w:rStyle w:val="Odkaznakomentr"/>
        </w:rPr>
        <w:annotationRef/>
      </w:r>
      <w:r w:rsidRPr="00F47149">
        <w:rPr>
          <w:lang w:val="sk-SK"/>
        </w:rPr>
        <w:t>RO určí primeranú lehotu na predloženie doplňujúcich údajov k preukázaniu dodaniu predmetu plnenia, napr. v Príručke pre prijímateľa. Ak nie je určená iná lehota, Prijímateľ je povinný urobiť tak bezodkladne, t.j. do siedmich dní.</w:t>
      </w:r>
    </w:p>
  </w:comment>
  <w:comment w:id="84" w:author="Autor" w:initials="A">
    <w:p w14:paraId="2246BD55" w14:textId="77777777" w:rsidR="00A54072" w:rsidRDefault="00A54072">
      <w:pPr>
        <w:pStyle w:val="Textkomentra"/>
      </w:pPr>
      <w:r>
        <w:rPr>
          <w:rStyle w:val="Odkaznakomentr"/>
        </w:rPr>
        <w:annotationRef/>
      </w:r>
      <w:r>
        <w:t>Obsah článku 6 VZP môže byť zjednodušený vypustením niektorých nehodiacich sa ustanovení v prípade, ak sú tieto ustanovenia nesúladné s charakterom Projektu a druhom aktivít, ktoré sa v rámci Projektu realizujú – napr. publicita, vzdelávacie aktivity, projekty s výlučne nehmotnými výstupmi a pod.</w:t>
      </w:r>
    </w:p>
  </w:comment>
  <w:comment w:id="85" w:author="Autor" w:initials="A">
    <w:p w14:paraId="0EDA29B1" w14:textId="77777777" w:rsidR="00A54072" w:rsidRDefault="00A54072">
      <w:pPr>
        <w:pStyle w:val="Textkomentra"/>
      </w:pPr>
      <w:r>
        <w:rPr>
          <w:rStyle w:val="Odkaznakomentr"/>
        </w:rPr>
        <w:annotationRef/>
      </w:r>
      <w:r>
        <w:t xml:space="preserve">Podmienka, že majetok nadobudnutý z NFP musí byť nový a nepoužívaný, z ktorej sa v navrhovaných VZP vychádza, môže byť vylúčená vo Výzve, ak sú na to splnené podmienky, v dôsledku čoho dôjde k preformulovaniu alebo k úplnému vylúčeniu tohto ustanovenia a korelujúceho ustanovenia v čl. 14 ods. 1 písm. j) VZP pri oprávnenosti výdavkov. RO sa na uvedené skutočnosti osobitne upozorňujú, aby sa predišlo nedorozumeniam. </w:t>
      </w:r>
    </w:p>
  </w:comment>
  <w:comment w:id="86" w:author="Autor" w:initials="A">
    <w:p w14:paraId="627E2D89" w14:textId="77777777" w:rsidR="00A54072" w:rsidRDefault="00A54072">
      <w:pPr>
        <w:pStyle w:val="Textkomentra"/>
      </w:pPr>
      <w:r>
        <w:rPr>
          <w:rStyle w:val="Odkaznakomentr"/>
        </w:rPr>
        <w:annotationRef/>
      </w:r>
      <w:r>
        <w:t>Znenie odseku 1 musí byť doplnené a upravené v prípade, a</w:t>
      </w:r>
      <w:r>
        <w:rPr>
          <w:bCs/>
        </w:rPr>
        <w:t>k bude vytvorenie a dodávka samotného práva duševného vlastníctva hlavným predmetom projektu, napríklad v prípade, ak pôjde o zmluvný výskum, inovačné riešenia vrátane výroby prototypov a pod. V takom prípade by mal byť prijímateľ zaviazaný vo vzťahu k dodávateľovi upraviť aj právo prevodu práva priemyselného vlastníctva na prijímateľa (nie však autorského práva, ktoré je neprevoditeľné). Ak právo duševného vlastníctva je len technická podmienka pre riadne fungovanie predmetu projektu, znenie bodu 1 je dostatočné, pretože účelom je zabezpečiť v prvom rade to, aby prijímateľ mohol nerušene používať dielo, resp</w:t>
      </w:r>
      <w:r w:rsidRPr="007800FB">
        <w:rPr>
          <w:bCs/>
        </w:rPr>
        <w:t xml:space="preserve">. vykonávať práva </w:t>
      </w:r>
      <w:r w:rsidRPr="007800FB">
        <w:rPr>
          <w:bCs/>
          <w:lang w:val="sk-SK"/>
        </w:rPr>
        <w:t>zodpovedajúce</w:t>
      </w:r>
      <w:r w:rsidRPr="007800FB">
        <w:rPr>
          <w:bCs/>
        </w:rPr>
        <w:t> právu</w:t>
      </w:r>
      <w:r>
        <w:rPr>
          <w:bCs/>
        </w:rPr>
        <w:t xml:space="preserve"> priemyselného vlastníctva.</w:t>
      </w:r>
    </w:p>
  </w:comment>
  <w:comment w:id="88" w:author="Autor" w:initials="A">
    <w:p w14:paraId="67FC44C6" w14:textId="6DECCF32" w:rsidR="00A54072" w:rsidRDefault="00A54072">
      <w:pPr>
        <w:pStyle w:val="Textkomentra"/>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89" w:author="Autor" w:initials="A">
    <w:p w14:paraId="07ACAF60" w14:textId="7773730A" w:rsidR="00A54072" w:rsidRPr="00A3129A" w:rsidRDefault="00A54072">
      <w:pPr>
        <w:pStyle w:val="Textkomentra"/>
        <w:rPr>
          <w:lang w:val="sk-SK"/>
        </w:rPr>
      </w:pPr>
      <w:r>
        <w:rPr>
          <w:rStyle w:val="Odkaznakomentr"/>
        </w:rPr>
        <w:annotationRef/>
      </w:r>
      <w:r>
        <w:rPr>
          <w:lang w:val="sk-SK"/>
        </w:rPr>
        <w:t>V prípade vypustenia zmeny v termíne Ukončenia realizácie hlavných aktivít Projektu z významnejších zmien podľa článku 6 ods. 6.3 písmeno f), resp. zo zmien ako takých  (odsek 6.9 zmluvy), sa vyznačený text nahradí týmto novým textom: „</w:t>
      </w:r>
      <w:r w:rsidRPr="00A3129A">
        <w:rPr>
          <w:i/>
          <w:lang w:val="sk-SK"/>
        </w:rPr>
        <w:t>postupovať podľa článku 4 ods. 6 VZP.</w:t>
      </w:r>
      <w:r>
        <w:rPr>
          <w:lang w:val="sk-SK"/>
        </w:rPr>
        <w:t>“</w:t>
      </w:r>
    </w:p>
  </w:comment>
  <w:comment w:id="90" w:author="Autor" w:initials="A">
    <w:p w14:paraId="4CBB43F2" w14:textId="57901BC9" w:rsidR="00A54072" w:rsidRPr="00332024" w:rsidRDefault="00A54072">
      <w:pPr>
        <w:pStyle w:val="Textkomentra"/>
        <w:rPr>
          <w:lang w:val="sk-SK"/>
        </w:rPr>
      </w:pPr>
      <w:r>
        <w:rPr>
          <w:rStyle w:val="Odkaznakomentr"/>
        </w:rPr>
        <w:annotationRef/>
      </w:r>
      <w:r>
        <w:rPr>
          <w:lang w:val="sk-SK"/>
        </w:rPr>
        <w:t>viď komentár  čl. 6.8 zmluvy</w:t>
      </w:r>
    </w:p>
  </w:comment>
  <w:comment w:id="91" w:author="Autor" w:initials="A">
    <w:p w14:paraId="4E86DD36" w14:textId="2CBCC773" w:rsidR="00A54072" w:rsidRPr="00332024" w:rsidRDefault="00A54072">
      <w:pPr>
        <w:pStyle w:val="Textkomentra"/>
        <w:rPr>
          <w:lang w:val="sk-SK"/>
        </w:rPr>
      </w:pPr>
      <w:r>
        <w:rPr>
          <w:rStyle w:val="Odkaznakomentr"/>
        </w:rPr>
        <w:annotationRef/>
      </w:r>
      <w:r>
        <w:rPr>
          <w:lang w:val="sk-SK"/>
        </w:rPr>
        <w:t>aj tu</w:t>
      </w:r>
    </w:p>
  </w:comment>
  <w:comment w:id="93" w:author="Autor" w:initials="A">
    <w:p w14:paraId="7CAF837B" w14:textId="3EC35DA8" w:rsidR="00A54072" w:rsidRPr="00AC240F" w:rsidRDefault="00A54072">
      <w:pPr>
        <w:pStyle w:val="Textkomentra"/>
        <w:rPr>
          <w:lang w:val="sk-SK"/>
        </w:rPr>
      </w:pPr>
      <w:r>
        <w:rPr>
          <w:rStyle w:val="Odkaznakomentr"/>
        </w:rPr>
        <w:annotationRef/>
      </w:r>
      <w:r>
        <w:t xml:space="preserve">V prípade, ak sa poskytovateľ rozhodol vypustiť </w:t>
      </w:r>
      <w:r>
        <w:rPr>
          <w:lang w:val="sk-SK"/>
        </w:rPr>
        <w:t xml:space="preserve">zmenu uvedenú v písmene f) v článku 6 </w:t>
      </w:r>
      <w:r>
        <w:t xml:space="preserve">odsek 6.3 </w:t>
      </w:r>
      <w:r>
        <w:rPr>
          <w:lang w:val="sk-SK"/>
        </w:rPr>
        <w:t xml:space="preserve">zmluvy </w:t>
      </w:r>
      <w:r>
        <w:t xml:space="preserve">v zmysle tam uvedeného komentára, pretože nemá stanovenú časovú podmienku poskytnutia príspevku, ktorá limituje dobu RHAP na určitý obmedzený čas (napr. xx mesiacov), </w:t>
      </w:r>
      <w:r>
        <w:rPr>
          <w:lang w:val="sk-SK"/>
        </w:rPr>
        <w:t>vyznačený text sa nahradí výrazom „</w:t>
      </w:r>
      <w:r w:rsidRPr="00AC240F">
        <w:rPr>
          <w:i/>
          <w:lang w:val="sk-SK"/>
        </w:rPr>
        <w:t>neuplatňuje sa</w:t>
      </w:r>
      <w:r>
        <w:rPr>
          <w:lang w:val="sk-SK"/>
        </w:rPr>
        <w:t xml:space="preserve">“, aby nedošlo k posunutiu písmen kvôli krížovým odkazom. </w:t>
      </w:r>
    </w:p>
  </w:comment>
  <w:comment w:id="94" w:author="Autor" w:initials="A">
    <w:p w14:paraId="1DA5D07D" w14:textId="77777777" w:rsidR="00A54072" w:rsidRDefault="00A54072">
      <w:pPr>
        <w:pStyle w:val="Textkomentra"/>
      </w:pPr>
      <w:r>
        <w:rPr>
          <w:rStyle w:val="Odkaznakomentr"/>
        </w:rPr>
        <w:annotationRef/>
      </w:r>
      <w:r>
        <w:t xml:space="preserve">RO môže určiť inú skutočnosť ako rozhodnú pre začatie plynutia 45 dňovej lehoty, prípadne môže uviesť alternatívy podľa toho, kedy mohlo byť vykonané VO v zmysle Výzvy, </w:t>
      </w:r>
      <w:r w:rsidRPr="00896119">
        <w:t>resp. môže upraviť 45 dňovú lehotu na inú.</w:t>
      </w:r>
      <w:r>
        <w:t xml:space="preserve"> </w:t>
      </w:r>
    </w:p>
  </w:comment>
  <w:comment w:id="95" w:author="Autor" w:initials="A">
    <w:p w14:paraId="7D3C1E94" w14:textId="77777777" w:rsidR="00A54072" w:rsidRDefault="00A54072">
      <w:pPr>
        <w:pStyle w:val="Textkomentra"/>
      </w:pPr>
      <w:r>
        <w:rPr>
          <w:rStyle w:val="Odkaznakomentr"/>
        </w:rPr>
        <w:annotationRef/>
      </w:r>
      <w:r w:rsidRPr="004E4F8D">
        <w:t>Vypustí sa pre mestá, obce, VÚC a iné subjekty, na ktoré sa nevzťahuje konkurz, ani reštrukturalizácia podľa osobitného predpisu</w:t>
      </w:r>
      <w:r>
        <w:t>;  v takom prípade sa nahradí výrazom „Neuplatňuje sa.“ alebo iným vhodným výrazom podľa rozhodnutia RO</w:t>
      </w:r>
      <w:r w:rsidRPr="004E4F8D">
        <w:t>.</w:t>
      </w:r>
    </w:p>
  </w:comment>
  <w:comment w:id="96" w:author="Autor" w:initials="A">
    <w:p w14:paraId="066E0570" w14:textId="77777777" w:rsidR="00A54072" w:rsidRDefault="00A54072" w:rsidP="00A91910">
      <w:pPr>
        <w:pStyle w:val="Textkomentra"/>
      </w:pPr>
      <w:r>
        <w:rPr>
          <w:rStyle w:val="Odkaznakomentr"/>
        </w:rPr>
        <w:annotationRef/>
      </w:r>
    </w:p>
    <w:p w14:paraId="45D33BEE" w14:textId="77777777" w:rsidR="00A54072" w:rsidRDefault="00A54072" w:rsidP="00A91910">
      <w:pPr>
        <w:pStyle w:val="Textkomentra"/>
      </w:pPr>
      <w:r>
        <w:t xml:space="preserve">Previazanosť na čl. 6.6 zmluvy. </w:t>
      </w:r>
    </w:p>
    <w:p w14:paraId="53AEF3AC" w14:textId="77777777" w:rsidR="00A54072" w:rsidRDefault="00A54072" w:rsidP="00A91910">
      <w:pPr>
        <w:pStyle w:val="Textkomentra"/>
      </w:pPr>
    </w:p>
    <w:p w14:paraId="79C701FF" w14:textId="77777777" w:rsidR="00A54072" w:rsidRPr="00424388" w:rsidRDefault="00A54072" w:rsidP="00A91910">
      <w:pPr>
        <w:pStyle w:val="Textkomentra"/>
        <w:rPr>
          <w:b/>
        </w:rPr>
      </w:pPr>
      <w:r w:rsidRPr="00424388">
        <w:rPr>
          <w:b/>
        </w:rPr>
        <w:t xml:space="preserve">Logika je taká, že merateľné ukazovatele (MU) majú tri roviny, ktoré sú navzájom prepojené, ale nie nevyhnutne totožné: </w:t>
      </w:r>
    </w:p>
    <w:p w14:paraId="62A47EC8" w14:textId="77777777" w:rsidR="00A54072" w:rsidRDefault="00A54072" w:rsidP="00A91910">
      <w:pPr>
        <w:pStyle w:val="Textkomentra"/>
      </w:pPr>
    </w:p>
    <w:p w14:paraId="5BA0B544" w14:textId="77777777" w:rsidR="00A54072" w:rsidRDefault="00A54072" w:rsidP="00A91910">
      <w:pPr>
        <w:pStyle w:val="Textkomentra"/>
        <w:numPr>
          <w:ilvl w:val="0"/>
          <w:numId w:val="33"/>
        </w:numPr>
      </w:pPr>
      <w:r>
        <w:t xml:space="preserve"> je nimi definovaný </w:t>
      </w:r>
      <w:r w:rsidRPr="00424388">
        <w:rPr>
          <w:b/>
        </w:rPr>
        <w:t>cieľ projektu</w:t>
      </w:r>
      <w:r>
        <w:t xml:space="preserve"> vyjadrený merateľným spôsobom,</w:t>
      </w:r>
    </w:p>
    <w:p w14:paraId="3F56E026" w14:textId="77777777" w:rsidR="00A54072" w:rsidRDefault="00A54072" w:rsidP="00A91910">
      <w:pPr>
        <w:pStyle w:val="Textkomentra"/>
        <w:ind w:left="360"/>
      </w:pPr>
      <w:r>
        <w:t xml:space="preserve"> </w:t>
      </w:r>
    </w:p>
    <w:p w14:paraId="02E1E19B" w14:textId="77777777" w:rsidR="00A54072" w:rsidRDefault="00A54072" w:rsidP="00A91910">
      <w:pPr>
        <w:pStyle w:val="Textkomentra"/>
        <w:numPr>
          <w:ilvl w:val="0"/>
          <w:numId w:val="33"/>
        </w:numPr>
      </w:pPr>
      <w:r>
        <w:t xml:space="preserve"> </w:t>
      </w:r>
      <w:r w:rsidRPr="00424388">
        <w:rPr>
          <w:b/>
        </w:rPr>
        <w:t>rozsah povolenej zmeny Projektu, aby nedošlo k Podstatnej zmene Projektu</w:t>
      </w:r>
      <w:r>
        <w:t xml:space="preserve"> - ich zníženie pod určitú hranicu (50% pri MÚ s príznakom a 20 % (?) pri MU bez príznaku) znamená, že sa mení jeho povaha, základné podmienky pre udržateľnosť a projekt nenapĺňa svoj pôvodný zmysel, prečo bol schválený, teda došlo k podstatnej zmene (viď písm. c) z definície PZP), v dôsledku čoho ho nie je možné projekt ďalej financovať a </w:t>
      </w:r>
    </w:p>
    <w:p w14:paraId="2E98BBF2" w14:textId="77777777" w:rsidR="00A54072" w:rsidRDefault="00A54072" w:rsidP="00A91910">
      <w:pPr>
        <w:pStyle w:val="Textkomentra"/>
      </w:pPr>
    </w:p>
    <w:p w14:paraId="346EF514" w14:textId="77777777" w:rsidR="00A54072" w:rsidRDefault="00A54072" w:rsidP="00A91910">
      <w:pPr>
        <w:pStyle w:val="Textkomentra"/>
        <w:numPr>
          <w:ilvl w:val="0"/>
          <w:numId w:val="33"/>
        </w:numPr>
      </w:pPr>
      <w:r>
        <w:t xml:space="preserve"> </w:t>
      </w:r>
      <w:r w:rsidRPr="00424388">
        <w:rPr>
          <w:b/>
        </w:rPr>
        <w:t>finančná rovina</w:t>
      </w:r>
      <w:r>
        <w:t xml:space="preserve"> – </w:t>
      </w:r>
      <w:r w:rsidRPr="00424388">
        <w:rPr>
          <w:u w:val="single"/>
        </w:rPr>
        <w:t>platí pravidlo – koľko z pôvodného cieľa dosiahnem, toľko mi patrí NFP za aktivity, ktoré sa viažu k naplneniu daného MU</w:t>
      </w:r>
      <w:r>
        <w:t xml:space="preserve"> (viď </w:t>
      </w:r>
      <w:proofErr w:type="spellStart"/>
      <w:r>
        <w:t>SyR</w:t>
      </w:r>
      <w:proofErr w:type="spellEnd"/>
      <w:r>
        <w:t>) až po zníženie po minimálnu mieru poľa bodu 2 (</w:t>
      </w:r>
      <w:r w:rsidRPr="00E77F91">
        <w:t>s výnimkou prvých 5%, v rámci ktorých sa odchýlka toleruje</w:t>
      </w:r>
      <w:r>
        <w:t xml:space="preserve">). Ak dôjde k zníženiu pod minimálnu mieru, ide o PZP, v dôsledku čoho sa Projekt dostáva pod iné písmeno a vracia sa celé NFP. Základné pravidlo teda platí vo všeobecnosti bez ohľadu na to, či k zníženiu MU došlo z objektívnych alebo subjektívnych príčin (rozdiel vyplýva iba zo </w:t>
      </w:r>
      <w:proofErr w:type="spellStart"/>
      <w:r>
        <w:t>SyR</w:t>
      </w:r>
      <w:proofErr w:type="spellEnd"/>
      <w:r>
        <w:t>, z všeobecného nariadenia nie). Význam delenia MU s príznakom a bez neho je len v tom, že sa odlišne stanovuje minimálne akceptovateľná miera v zmysle bodu 2 (pri MÚ s príznakom do mínus 50%, pri MÚ bez príznaku len do mínus 20%).</w:t>
      </w:r>
    </w:p>
  </w:comment>
  <w:comment w:id="97" w:author="Autor" w:initials="A">
    <w:p w14:paraId="3AC811D9" w14:textId="77777777" w:rsidR="00A54072" w:rsidRPr="001A6D0E" w:rsidRDefault="00A54072">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w:t>
      </w:r>
      <w:proofErr w:type="spellStart"/>
      <w:r>
        <w:rPr>
          <w:lang w:val="sk-SK"/>
        </w:rPr>
        <w:t>Z.z</w:t>
      </w:r>
      <w:proofErr w:type="spellEnd"/>
      <w:r>
        <w:rPr>
          <w:lang w:val="sk-SK"/>
        </w:rPr>
        <w:t xml:space="preserve">.) ; v takom prípade sa </w:t>
      </w:r>
      <w:r>
        <w:t>nahradí výrazom „Neuplatňuje sa.“ alebo iným vhodným výrazom podľa rozhodnutia RO.</w:t>
      </w:r>
    </w:p>
  </w:comment>
  <w:comment w:id="98" w:author="Autor" w:initials="A">
    <w:p w14:paraId="1FBCD9A8" w14:textId="3C440469" w:rsidR="00A54072" w:rsidRPr="001A6D0E" w:rsidRDefault="00A54072">
      <w:pPr>
        <w:pStyle w:val="Textkomentra"/>
        <w:rPr>
          <w:lang w:val="sk-SK"/>
        </w:rPr>
      </w:pPr>
      <w:r>
        <w:rPr>
          <w:rStyle w:val="Odkaznakomentr"/>
        </w:rPr>
        <w:annotationRef/>
      </w:r>
      <w:r>
        <w:rPr>
          <w:lang w:val="sk-SK"/>
        </w:rPr>
        <w:t xml:space="preserve">Ustanovenie sa neuplatní v prípade Prijímateľov, ktorými sú štátne rozpočtové organizácie (vyplýva z § 42 ods. 6 zákona č. 292/2014 Z. z.) ; v takom prípade sa </w:t>
      </w:r>
      <w:r>
        <w:t>nahradí výrazom „Neuplatňuje sa.“ alebo iným vhodným výrazom podľa rozhodnutia RO.</w:t>
      </w:r>
    </w:p>
  </w:comment>
  <w:comment w:id="99" w:author="Autor" w:initials="A">
    <w:p w14:paraId="0F7F1C49" w14:textId="0198E24F" w:rsidR="00A54072" w:rsidRPr="000A07B0" w:rsidRDefault="00A54072">
      <w:pPr>
        <w:pStyle w:val="Textkomentra"/>
        <w:rPr>
          <w:lang w:val="sk-SK"/>
        </w:rPr>
      </w:pPr>
      <w:r>
        <w:rPr>
          <w:rStyle w:val="Odkaznakomentr"/>
        </w:rPr>
        <w:annotationRef/>
      </w:r>
      <w:r w:rsidRPr="00957E85">
        <w:rPr>
          <w:lang w:val="sk-SK"/>
        </w:rPr>
        <w:t>U</w:t>
      </w:r>
      <w:r>
        <w:rPr>
          <w:lang w:val="sk-SK"/>
        </w:rPr>
        <w:t xml:space="preserve">stanovenie </w:t>
      </w:r>
      <w:r w:rsidRPr="00957E85">
        <w:rPr>
          <w:lang w:val="sk-SK"/>
        </w:rPr>
        <w:t>sa vzťahuje na užívateľa len v prípade, ak tak určil poskytovateľ vo výzve alebo vyzvaní</w:t>
      </w:r>
      <w:r>
        <w:rPr>
          <w:lang w:val="sk-SK"/>
        </w:rPr>
        <w:t xml:space="preserve"> (§39 ods. 4 zákona o príspevku z EŠIF)</w:t>
      </w:r>
      <w:r w:rsidRPr="00957E85">
        <w:rPr>
          <w:lang w:val="sk-SK"/>
        </w:rPr>
        <w:t>.</w:t>
      </w:r>
    </w:p>
  </w:comment>
  <w:comment w:id="104" w:author="Autor" w:initials="A">
    <w:p w14:paraId="2AF6D042" w14:textId="77777777" w:rsidR="00A54072" w:rsidRPr="005E2851" w:rsidRDefault="00A54072">
      <w:pPr>
        <w:pStyle w:val="Textkomentra"/>
        <w:rPr>
          <w:lang w:val="sk-SK"/>
        </w:rPr>
      </w:pPr>
      <w:r>
        <w:rPr>
          <w:rStyle w:val="Odkaznakomentr"/>
        </w:rPr>
        <w:annotationRef/>
      </w:r>
      <w:r w:rsidRPr="00070919">
        <w:t xml:space="preserve">Uvedené ustanovenie je na zvážení poskytovateľa, či ho ponechá alebo vymaže – </w:t>
      </w:r>
      <w:r w:rsidRPr="00070919">
        <w:rPr>
          <w:u w:val="single"/>
        </w:rPr>
        <w:t>odporúča sa ponechať vo VZP napríklad v prípade, ak ide o národný projekt</w:t>
      </w:r>
      <w:r w:rsidRPr="00070919">
        <w:t xml:space="preserve">, alebo ak má poskytovateľ záujem (a kapacity) priebežne sledovať podrobnosti o realizácii projektu v jednotlivých projektoch, pričom tento záväzok možno limitovať aj výškou NFP, t.j. sa uplatní </w:t>
      </w:r>
      <w:r w:rsidRPr="00070919">
        <w:rPr>
          <w:u w:val="single"/>
        </w:rPr>
        <w:t>iba v projektoch nad určitý finančný limit</w:t>
      </w:r>
      <w:r w:rsidRPr="00070919">
        <w:t>.</w:t>
      </w:r>
      <w:r>
        <w:t xml:space="preserve"> </w:t>
      </w:r>
    </w:p>
  </w:comment>
  <w:comment w:id="117" w:author="Autor" w:initials="A">
    <w:p w14:paraId="59A03FBA" w14:textId="77777777" w:rsidR="00A54072" w:rsidRDefault="00A54072">
      <w:pPr>
        <w:pStyle w:val="Textkomentra"/>
      </w:pPr>
      <w:r>
        <w:rPr>
          <w:rStyle w:val="Odkaznakomentr"/>
        </w:rPr>
        <w:annotationRef/>
      </w:r>
      <w:r w:rsidRPr="00AA2FB0">
        <w:t xml:space="preserve">Poskytovateľ je oprávnený úplne vypustiť alebo podstatne limitovať uplatnenie tohto odseku 1 v prípadoch, ak je prijímateľom orgán štátnej správy, príspevková alebo rozpočtová organizácia orgánu štátnej správy alebo právnická osoba </w:t>
      </w:r>
      <w:proofErr w:type="spellStart"/>
      <w:r w:rsidRPr="00AA2FB0">
        <w:t>sui</w:t>
      </w:r>
      <w:proofErr w:type="spellEnd"/>
      <w:r w:rsidRPr="00AA2FB0">
        <w:t xml:space="preserve"> </w:t>
      </w:r>
      <w:proofErr w:type="spellStart"/>
      <w:r w:rsidRPr="00AA2FB0">
        <w:t>generis</w:t>
      </w:r>
      <w:proofErr w:type="spellEnd"/>
      <w:r w:rsidRPr="00AA2FB0">
        <w:t xml:space="preserve"> napojená rozpočtovými vzťahmi na ústredný orgán štátnej správy. V takom prípade sa celý text písm. a) nahradí výrazom „Neuplatňuje sa.“ alebo iným vhodným výrazom podľa rozhodnutia RO.</w:t>
      </w:r>
    </w:p>
  </w:comment>
  <w:comment w:id="118" w:author="Autor" w:initials="A">
    <w:p w14:paraId="73B9B4E8" w14:textId="77777777" w:rsidR="00A54072" w:rsidRPr="003311ED" w:rsidRDefault="00A54072">
      <w:pPr>
        <w:pStyle w:val="Textkomentra"/>
        <w:rPr>
          <w:lang w:val="sk-SK"/>
        </w:rPr>
      </w:pPr>
      <w:r>
        <w:rPr>
          <w:rStyle w:val="Odkaznakomentr"/>
        </w:rPr>
        <w:annotationRef/>
      </w:r>
      <w:r w:rsidRPr="00AA2FB0">
        <w:t xml:space="preserve">Uvedené ustanovenie môže byť zúžené pre prijímateľov, ktorými sú orgány štátnej správy, príspevková alebo rozpočtová organizácia orgánu štátnej správy alebo právnická osoba </w:t>
      </w:r>
      <w:proofErr w:type="spellStart"/>
      <w:r w:rsidRPr="00AA2FB0">
        <w:t>sui</w:t>
      </w:r>
      <w:proofErr w:type="spellEnd"/>
      <w:r w:rsidRPr="00AA2FB0">
        <w:t xml:space="preserve"> </w:t>
      </w:r>
      <w:proofErr w:type="spellStart"/>
      <w:r w:rsidRPr="00AA2FB0">
        <w:t>generis</w:t>
      </w:r>
      <w:proofErr w:type="spellEnd"/>
      <w:r w:rsidRPr="00AA2FB0">
        <w:t xml:space="preserve"> napojená rozpočtovými vzťahmi na ústredný orgán štátnej správy v nadväznosti na uznesenie vlády č. č. 171 zo dňa  09.03.2011V takom prípade sa celý text písm. a) nahradí výrazom „Neuplatňuje sa.“ alebo iným vhodným výrazom podľa rozhodnutia RO.</w:t>
      </w:r>
    </w:p>
  </w:comment>
  <w:comment w:id="119" w:author="Autor" w:initials="A">
    <w:p w14:paraId="365E2F87" w14:textId="77777777" w:rsidR="00A54072" w:rsidRPr="00AA2FB0" w:rsidRDefault="00A54072">
      <w:pPr>
        <w:pStyle w:val="Textkomentra"/>
        <w:rPr>
          <w:lang w:val="sk-SK"/>
        </w:rPr>
      </w:pPr>
      <w:r>
        <w:rPr>
          <w:rStyle w:val="Odkaznakomentr"/>
        </w:rPr>
        <w:annotationRef/>
      </w:r>
      <w:r w:rsidRPr="00AA2FB0">
        <w:t xml:space="preserve">Pri vypustení odseku 1 alebo odsekov </w:t>
      </w:r>
      <w:smartTag w:uri="urn:schemas-microsoft-com:office:smarttags" w:element="metricconverter">
        <w:smartTagPr>
          <w:attr w:name="ProductID" w:val="1 a"/>
        </w:smartTagPr>
        <w:r w:rsidRPr="00AA2FB0">
          <w:t>1 a</w:t>
        </w:r>
      </w:smartTag>
      <w:r w:rsidRPr="00AA2FB0">
        <w:t xml:space="preserve"> 2 tohto článku sa znenie tohto ustanovenia primerane upraví – ak by malo dôjsť k úplnému vypusteniu tohto ustanovenia, označený text sa nahradí výrazom „Neuplatňuje sa.“ alebo iným vhodným výrazom podľa rozhodnutia RO.</w:t>
      </w:r>
    </w:p>
  </w:comment>
  <w:comment w:id="120" w:author="Autor" w:initials="A">
    <w:p w14:paraId="565222A3" w14:textId="77777777" w:rsidR="00A54072" w:rsidRDefault="00A54072">
      <w:pPr>
        <w:pStyle w:val="Textkomentra"/>
      </w:pPr>
      <w:r>
        <w:rPr>
          <w:rStyle w:val="Odkaznakomentr"/>
        </w:rPr>
        <w:annotationRef/>
      </w:r>
      <w:r>
        <w:t xml:space="preserve">RO doplní výšku vyjadrenú absolútnym číslom podľa vlastnej úvahy. Pri určovaní výšky sa poukazuje na účel zmluvnej pokuty, ktorým je primäť </w:t>
      </w:r>
      <w:r>
        <w:rPr>
          <w:lang w:val="sk-SK"/>
        </w:rPr>
        <w:t>P</w:t>
      </w:r>
      <w:proofErr w:type="spellStart"/>
      <w:r>
        <w:t>rijímateľa</w:t>
      </w:r>
      <w:proofErr w:type="spellEnd"/>
      <w:r>
        <w:t>, aby povinnosť splnil, zmluvná pokuta vo vzťahu k zmluve o poskytnutí NFP nemá charakter paušalizovanej náhrady škody, pretože prvoradou úlohou RO je zabezpečiť, aby sa projekt riadne zrealizoval. Je rozhodne potrebné vyhnúť sa likvidačnému charakteru zmluvnej pokuty a tiež vziať do úvahy, že vyčíslenú zmluvnú pokutu bude potrebné od prijímateľa vymôcť. Odporúča sa preto používať rôzne sumy v nadväznosti na určité hranice NFP, napríklad: sumu 50 Eur denne pre projekty s NFP do 200.000 Eur, 100 Eur pre projekty do 1 mil. Eur a primerane vyššiu sumu pre projekty nad 1 mil. Eur, osobitne pre veľké projekty.</w:t>
      </w:r>
    </w:p>
  </w:comment>
  <w:comment w:id="121" w:author="Autor" w:initials="A">
    <w:p w14:paraId="2807A3D4" w14:textId="77777777" w:rsidR="00A54072" w:rsidRDefault="00A54072">
      <w:pPr>
        <w:pStyle w:val="Textkomentra"/>
      </w:pPr>
      <w:r>
        <w:rPr>
          <w:rStyle w:val="Odkaznakomentr"/>
        </w:rPr>
        <w:annotationRef/>
      </w:r>
      <w:r>
        <w:t xml:space="preserve">Upraví sa podľa toho, či ide o PGP projekt alebo nie (písm. c) bude zamenené za písm. b). </w:t>
      </w:r>
    </w:p>
  </w:comment>
  <w:comment w:id="122" w:author="Autor" w:initials="A">
    <w:p w14:paraId="4824C2F9" w14:textId="77777777" w:rsidR="00A54072" w:rsidRPr="00AA2FB0" w:rsidRDefault="00A54072">
      <w:pPr>
        <w:pStyle w:val="Textkomentra"/>
        <w:rPr>
          <w:lang w:val="sk-SK"/>
        </w:rPr>
      </w:pPr>
      <w:r>
        <w:rPr>
          <w:rStyle w:val="Odkaznakomentr"/>
        </w:rPr>
        <w:annotationRef/>
      </w:r>
      <w:r w:rsidRPr="00127E9E">
        <w:rPr>
          <w:lang w:val="sk-SK"/>
        </w:rPr>
        <w:t>Zosúladenie s </w:t>
      </w:r>
      <w:proofErr w:type="spellStart"/>
      <w:r w:rsidRPr="00127E9E">
        <w:rPr>
          <w:lang w:val="sk-SK"/>
        </w:rPr>
        <w:t>písm</w:t>
      </w:r>
      <w:proofErr w:type="spellEnd"/>
      <w:r w:rsidRPr="00127E9E">
        <w:rPr>
          <w:lang w:val="sk-SK"/>
        </w:rPr>
        <w:t xml:space="preserve"> a) pre časovú oprávnenosť IZM</w:t>
      </w:r>
    </w:p>
  </w:comment>
  <w:comment w:id="123" w:author="Autor" w:initials="A">
    <w:p w14:paraId="4558A4D2" w14:textId="77777777" w:rsidR="00A54072" w:rsidRPr="000836FA" w:rsidRDefault="00A54072">
      <w:pPr>
        <w:pStyle w:val="Textkomentra"/>
        <w:rPr>
          <w:lang w:val="sk-SK"/>
        </w:rPr>
      </w:pPr>
      <w:r>
        <w:rPr>
          <w:rStyle w:val="Odkaznakomentr"/>
        </w:rPr>
        <w:annotationRef/>
      </w:r>
      <w:r w:rsidRPr="00127E9E">
        <w:rPr>
          <w:lang w:val="sk-SK"/>
        </w:rPr>
        <w:t>Upozorňuje sa na prepojenie s článkom 5 ods. 5.1 zmluvy</w:t>
      </w:r>
    </w:p>
  </w:comment>
  <w:comment w:id="124" w:author="Autor" w:initials="A">
    <w:p w14:paraId="21CA2AAD" w14:textId="55D196F7" w:rsidR="00A54072" w:rsidRDefault="00A54072">
      <w:pPr>
        <w:pStyle w:val="Textkomentra"/>
      </w:pPr>
      <w:r>
        <w:rPr>
          <w:rStyle w:val="Odkaznakomentr"/>
        </w:rPr>
        <w:annotationRef/>
      </w:r>
      <w:r>
        <w:rPr>
          <w:lang w:val="sk-SK"/>
        </w:rPr>
        <w:t>Odstráni sa pre projekty, v ktorých sa zjednodušené vykazovanie výdavkov neaplikuje.</w:t>
      </w:r>
    </w:p>
  </w:comment>
  <w:comment w:id="125" w:author="Autor" w:initials="A">
    <w:p w14:paraId="74B7E85F" w14:textId="77777777" w:rsidR="00A54072" w:rsidRPr="0051470D" w:rsidRDefault="00A54072">
      <w:pPr>
        <w:pStyle w:val="Textkomentra"/>
        <w:rPr>
          <w:lang w:val="sk-SK"/>
        </w:rPr>
      </w:pPr>
      <w:r>
        <w:rPr>
          <w:rStyle w:val="Odkaznakomentr"/>
        </w:rPr>
        <w:annotationRef/>
      </w:r>
      <w:r w:rsidRPr="007915FA">
        <w:t>POZOR! Podlieha zmene v nadväznosti na komentár k čl. 6 bod 1 písm. b) (iii) VZP.</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9CCB437" w15:done="0"/>
  <w15:commentEx w15:paraId="776FA871" w15:done="0"/>
  <w15:commentEx w15:paraId="71412907" w15:done="0"/>
  <w15:commentEx w15:paraId="119DFD1A" w15:done="0"/>
  <w15:commentEx w15:paraId="203E2362" w15:done="0"/>
  <w15:commentEx w15:paraId="75038045" w15:done="0"/>
  <w15:commentEx w15:paraId="2B6FE8F8" w15:done="0"/>
  <w15:commentEx w15:paraId="225CCF41" w15:done="0"/>
  <w15:commentEx w15:paraId="4B5CF474" w15:done="0"/>
  <w15:commentEx w15:paraId="59D1C8D0" w15:done="0"/>
  <w15:commentEx w15:paraId="625008E9" w15:done="0"/>
  <w15:commentEx w15:paraId="39D3DCD9" w15:done="0"/>
  <w15:commentEx w15:paraId="39B440C0" w15:done="0"/>
  <w15:commentEx w15:paraId="06F7AB11" w15:done="0"/>
  <w15:commentEx w15:paraId="46A2CC8C" w15:done="0"/>
  <w15:commentEx w15:paraId="6E8DF4E4" w15:done="0"/>
  <w15:commentEx w15:paraId="56F8CD75" w15:done="0"/>
  <w15:commentEx w15:paraId="5D8DA1D5" w15:done="0"/>
  <w15:commentEx w15:paraId="21EEDA72" w15:done="0"/>
  <w15:commentEx w15:paraId="1139A1D6" w15:done="0"/>
  <w15:commentEx w15:paraId="633F1231" w15:done="0"/>
  <w15:commentEx w15:paraId="13908A15" w15:done="0"/>
  <w15:commentEx w15:paraId="05A9C649" w15:done="0"/>
  <w15:commentEx w15:paraId="5D2881E2" w15:done="0"/>
  <w15:commentEx w15:paraId="516CF7BB" w15:done="0"/>
  <w15:commentEx w15:paraId="760BB11C" w15:done="0"/>
  <w15:commentEx w15:paraId="39968299" w15:done="0"/>
  <w15:commentEx w15:paraId="710EB958" w15:done="0"/>
  <w15:commentEx w15:paraId="73BF31C8" w15:done="0"/>
  <w15:commentEx w15:paraId="5CE94C98" w15:done="0"/>
  <w15:commentEx w15:paraId="7D2C4526" w15:done="0"/>
  <w15:commentEx w15:paraId="2665AC28" w15:done="0"/>
  <w15:commentEx w15:paraId="258A3CFF" w15:done="0"/>
  <w15:commentEx w15:paraId="4352BA89" w15:done="0"/>
  <w15:commentEx w15:paraId="2C2E970A" w15:done="0"/>
  <w15:commentEx w15:paraId="0F7D11E2" w15:done="0"/>
  <w15:commentEx w15:paraId="56432141" w15:done="0"/>
  <w15:commentEx w15:paraId="57CAE093" w15:done="0"/>
  <w15:commentEx w15:paraId="2B5F801C" w15:done="0"/>
  <w15:commentEx w15:paraId="1D165A32" w15:done="0"/>
  <w15:commentEx w15:paraId="7D8EEE20" w15:done="0"/>
  <w15:commentEx w15:paraId="6F524A24" w15:done="0"/>
  <w15:commentEx w15:paraId="42F3457B" w15:done="0"/>
  <w15:commentEx w15:paraId="11B84AF2" w15:done="0"/>
  <w15:commentEx w15:paraId="24BD75D9" w15:done="0"/>
  <w15:commentEx w15:paraId="403F1DB4" w15:done="0"/>
  <w15:commentEx w15:paraId="11C19D3E" w15:done="0"/>
  <w15:commentEx w15:paraId="19115B95" w15:done="0"/>
  <w15:commentEx w15:paraId="7D0B534B" w15:done="0"/>
  <w15:commentEx w15:paraId="5BD797D3" w15:done="0"/>
  <w15:commentEx w15:paraId="78E86446" w15:done="0"/>
  <w15:commentEx w15:paraId="065BBD7B" w15:done="0"/>
  <w15:commentEx w15:paraId="0880C877" w15:done="0"/>
  <w15:commentEx w15:paraId="4F973A39" w15:done="0"/>
  <w15:commentEx w15:paraId="77A17100" w15:done="0"/>
  <w15:commentEx w15:paraId="33F99FC8" w15:done="0"/>
  <w15:commentEx w15:paraId="0778F41B" w15:done="0"/>
  <w15:commentEx w15:paraId="463960E3" w15:done="0"/>
  <w15:commentEx w15:paraId="2246BD55" w15:done="0"/>
  <w15:commentEx w15:paraId="0EDA29B1" w15:done="0"/>
  <w15:commentEx w15:paraId="627E2D89" w15:done="0"/>
  <w15:commentEx w15:paraId="67FC44C6" w15:done="0"/>
  <w15:commentEx w15:paraId="07ACAF60" w15:done="0"/>
  <w15:commentEx w15:paraId="4CBB43F2" w15:done="0"/>
  <w15:commentEx w15:paraId="4E86DD36" w15:done="0"/>
  <w15:commentEx w15:paraId="7CB79541" w15:done="0"/>
  <w15:commentEx w15:paraId="7CAF837B" w15:done="0"/>
  <w15:commentEx w15:paraId="1DA5D07D" w15:done="0"/>
  <w15:commentEx w15:paraId="7D3C1E94" w15:done="0"/>
  <w15:commentEx w15:paraId="346EF514" w15:done="0"/>
  <w15:commentEx w15:paraId="3AC811D9" w15:done="0"/>
  <w15:commentEx w15:paraId="1FBCD9A8" w15:done="0"/>
  <w15:commentEx w15:paraId="0F7F1C49" w15:done="0"/>
  <w15:commentEx w15:paraId="2AF6D042" w15:done="0"/>
  <w15:commentEx w15:paraId="59A03FBA" w15:done="0"/>
  <w15:commentEx w15:paraId="73B9B4E8" w15:done="0"/>
  <w15:commentEx w15:paraId="365E2F87" w15:done="0"/>
  <w15:commentEx w15:paraId="565222A3" w15:done="0"/>
  <w15:commentEx w15:paraId="2807A3D4" w15:done="0"/>
  <w15:commentEx w15:paraId="4824C2F9" w15:done="0"/>
  <w15:commentEx w15:paraId="4558A4D2" w15:done="0"/>
  <w15:commentEx w15:paraId="21CA2AAD" w15:done="0"/>
  <w15:commentEx w15:paraId="74B7E85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9CCB437" w16cid:durableId="1FF99426"/>
  <w16cid:commentId w16cid:paraId="776FA871" w16cid:durableId="1FF99427"/>
  <w16cid:commentId w16cid:paraId="71412907" w16cid:durableId="1FF99428"/>
  <w16cid:commentId w16cid:paraId="119DFD1A" w16cid:durableId="1FF99429"/>
  <w16cid:commentId w16cid:paraId="203E2362" w16cid:durableId="1FF9942A"/>
  <w16cid:commentId w16cid:paraId="75038045" w16cid:durableId="1FF9942B"/>
  <w16cid:commentId w16cid:paraId="2B6FE8F8" w16cid:durableId="1FF9942C"/>
  <w16cid:commentId w16cid:paraId="225CCF41" w16cid:durableId="1FF9942D"/>
  <w16cid:commentId w16cid:paraId="4B5CF474" w16cid:durableId="1FF9942E"/>
  <w16cid:commentId w16cid:paraId="59D1C8D0" w16cid:durableId="1FF9942F"/>
  <w16cid:commentId w16cid:paraId="625008E9" w16cid:durableId="1FF99430"/>
  <w16cid:commentId w16cid:paraId="39D3DCD9" w16cid:durableId="1FF99431"/>
  <w16cid:commentId w16cid:paraId="39B440C0" w16cid:durableId="1FF99432"/>
  <w16cid:commentId w16cid:paraId="06F7AB11" w16cid:durableId="1FF99433"/>
  <w16cid:commentId w16cid:paraId="46A2CC8C" w16cid:durableId="1FF99434"/>
  <w16cid:commentId w16cid:paraId="6E8DF4E4" w16cid:durableId="1FF99435"/>
  <w16cid:commentId w16cid:paraId="56F8CD75" w16cid:durableId="1FF99436"/>
  <w16cid:commentId w16cid:paraId="5D8DA1D5" w16cid:durableId="1FF99437"/>
  <w16cid:commentId w16cid:paraId="21EEDA72" w16cid:durableId="1FF99438"/>
  <w16cid:commentId w16cid:paraId="1139A1D6" w16cid:durableId="1FF99439"/>
  <w16cid:commentId w16cid:paraId="633F1231" w16cid:durableId="1FF9943A"/>
  <w16cid:commentId w16cid:paraId="13908A15" w16cid:durableId="1FF9943B"/>
  <w16cid:commentId w16cid:paraId="05A9C649" w16cid:durableId="1FF9943C"/>
  <w16cid:commentId w16cid:paraId="5D2881E2" w16cid:durableId="1FF9943D"/>
  <w16cid:commentId w16cid:paraId="516CF7BB" w16cid:durableId="1FF9943E"/>
  <w16cid:commentId w16cid:paraId="760BB11C" w16cid:durableId="1FF9943F"/>
  <w16cid:commentId w16cid:paraId="39968299" w16cid:durableId="1FF99440"/>
  <w16cid:commentId w16cid:paraId="710EB958" w16cid:durableId="1FF99441"/>
  <w16cid:commentId w16cid:paraId="73BF31C8" w16cid:durableId="1FF99442"/>
  <w16cid:commentId w16cid:paraId="5CE94C98" w16cid:durableId="1FF99443"/>
  <w16cid:commentId w16cid:paraId="7D2C4526" w16cid:durableId="1FF99444"/>
  <w16cid:commentId w16cid:paraId="2665AC28" w16cid:durableId="1FF99445"/>
  <w16cid:commentId w16cid:paraId="258A3CFF" w16cid:durableId="1FF99446"/>
  <w16cid:commentId w16cid:paraId="4352BA89" w16cid:durableId="1FF99447"/>
  <w16cid:commentId w16cid:paraId="2C2E970A" w16cid:durableId="1FF99448"/>
  <w16cid:commentId w16cid:paraId="0F7D11E2" w16cid:durableId="1FF99449"/>
  <w16cid:commentId w16cid:paraId="56432141" w16cid:durableId="1FF9944A"/>
  <w16cid:commentId w16cid:paraId="57CAE093" w16cid:durableId="1FF9944B"/>
  <w16cid:commentId w16cid:paraId="2B5F801C" w16cid:durableId="1FF9944C"/>
  <w16cid:commentId w16cid:paraId="1D165A32" w16cid:durableId="1FF9944D"/>
  <w16cid:commentId w16cid:paraId="7D8EEE20" w16cid:durableId="1FF9944E"/>
  <w16cid:commentId w16cid:paraId="6F524A24" w16cid:durableId="1FF9944F"/>
  <w16cid:commentId w16cid:paraId="42F3457B" w16cid:durableId="1FF99450"/>
  <w16cid:commentId w16cid:paraId="11B84AF2" w16cid:durableId="1FFC0375"/>
  <w16cid:commentId w16cid:paraId="24BD75D9" w16cid:durableId="1FF99451"/>
  <w16cid:commentId w16cid:paraId="403F1DB4" w16cid:durableId="1FF99452"/>
  <w16cid:commentId w16cid:paraId="11C19D3E" w16cid:durableId="1FF99453"/>
  <w16cid:commentId w16cid:paraId="19115B95" w16cid:durableId="1FF99454"/>
  <w16cid:commentId w16cid:paraId="7D0B534B" w16cid:durableId="1FF99455"/>
  <w16cid:commentId w16cid:paraId="5BD797D3" w16cid:durableId="1FF99456"/>
  <w16cid:commentId w16cid:paraId="78E86446" w16cid:durableId="1FF99457"/>
  <w16cid:commentId w16cid:paraId="065BBD7B" w16cid:durableId="1FF99458"/>
  <w16cid:commentId w16cid:paraId="0880C877" w16cid:durableId="1FF99459"/>
  <w16cid:commentId w16cid:paraId="4F973A39" w16cid:durableId="1FF9945A"/>
  <w16cid:commentId w16cid:paraId="77A17100" w16cid:durableId="1FF9945B"/>
  <w16cid:commentId w16cid:paraId="33F99FC8" w16cid:durableId="1FF9945C"/>
  <w16cid:commentId w16cid:paraId="0778F41B" w16cid:durableId="1FF9945D"/>
  <w16cid:commentId w16cid:paraId="463960E3" w16cid:durableId="1FF9945E"/>
  <w16cid:commentId w16cid:paraId="2246BD55" w16cid:durableId="1FF9945F"/>
  <w16cid:commentId w16cid:paraId="0EDA29B1" w16cid:durableId="1FF99460"/>
  <w16cid:commentId w16cid:paraId="627E2D89" w16cid:durableId="1FF99461"/>
  <w16cid:commentId w16cid:paraId="67FC44C6" w16cid:durableId="1FF99462"/>
  <w16cid:commentId w16cid:paraId="07ACAF60" w16cid:durableId="1FF99463"/>
  <w16cid:commentId w16cid:paraId="4CBB43F2" w16cid:durableId="1FF99464"/>
  <w16cid:commentId w16cid:paraId="4E86DD36" w16cid:durableId="1FF99465"/>
  <w16cid:commentId w16cid:paraId="7CB79541" w16cid:durableId="1FFC0376"/>
  <w16cid:commentId w16cid:paraId="7CAF837B" w16cid:durableId="1FF99466"/>
  <w16cid:commentId w16cid:paraId="1DA5D07D" w16cid:durableId="1FF99467"/>
  <w16cid:commentId w16cid:paraId="7D3C1E94" w16cid:durableId="1FF99468"/>
  <w16cid:commentId w16cid:paraId="346EF514" w16cid:durableId="1FF99469"/>
  <w16cid:commentId w16cid:paraId="3AC811D9" w16cid:durableId="1FF9946A"/>
  <w16cid:commentId w16cid:paraId="1FBCD9A8" w16cid:durableId="1FF9946B"/>
  <w16cid:commentId w16cid:paraId="0F7F1C49" w16cid:durableId="1FF9946C"/>
  <w16cid:commentId w16cid:paraId="2AF6D042" w16cid:durableId="1FF9946D"/>
  <w16cid:commentId w16cid:paraId="59A03FBA" w16cid:durableId="1FF9946E"/>
  <w16cid:commentId w16cid:paraId="73B9B4E8" w16cid:durableId="1FF9946F"/>
  <w16cid:commentId w16cid:paraId="365E2F87" w16cid:durableId="1FF99470"/>
  <w16cid:commentId w16cid:paraId="565222A3" w16cid:durableId="1FF99471"/>
  <w16cid:commentId w16cid:paraId="2807A3D4" w16cid:durableId="1FF99472"/>
  <w16cid:commentId w16cid:paraId="4824C2F9" w16cid:durableId="1FF99473"/>
  <w16cid:commentId w16cid:paraId="4558A4D2" w16cid:durableId="1FF99474"/>
  <w16cid:commentId w16cid:paraId="21CA2AAD" w16cid:durableId="1FF99475"/>
  <w16cid:commentId w16cid:paraId="74B7E85F" w16cid:durableId="1FF9947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8E714D" w14:textId="77777777" w:rsidR="00C63E93" w:rsidRDefault="00C63E93" w:rsidP="00107570">
      <w:pPr>
        <w:spacing w:after="0" w:line="240" w:lineRule="auto"/>
      </w:pPr>
      <w:r>
        <w:separator/>
      </w:r>
    </w:p>
  </w:endnote>
  <w:endnote w:type="continuationSeparator" w:id="0">
    <w:p w14:paraId="067435FA" w14:textId="77777777" w:rsidR="00C63E93" w:rsidRDefault="00C63E93" w:rsidP="00107570">
      <w:pPr>
        <w:spacing w:after="0" w:line="240" w:lineRule="auto"/>
      </w:pPr>
      <w:r>
        <w:continuationSeparator/>
      </w:r>
    </w:p>
  </w:endnote>
  <w:endnote w:type="continuationNotice" w:id="1">
    <w:p w14:paraId="54EC3FCA" w14:textId="77777777" w:rsidR="00C63E93" w:rsidRDefault="00C63E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EE"/>
    <w:family w:val="modern"/>
    <w:pitch w:val="fixed"/>
    <w:sig w:usb0="E10002FF" w:usb1="4000F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3640018"/>
      <w:docPartObj>
        <w:docPartGallery w:val="Page Numbers (Bottom of Page)"/>
        <w:docPartUnique/>
      </w:docPartObj>
    </w:sdtPr>
    <w:sdtEndPr/>
    <w:sdtContent>
      <w:sdt>
        <w:sdtPr>
          <w:id w:val="98381352"/>
          <w:docPartObj>
            <w:docPartGallery w:val="Page Numbers (Top of Page)"/>
            <w:docPartUnique/>
          </w:docPartObj>
        </w:sdtPr>
        <w:sdtEndPr/>
        <w:sdtContent>
          <w:p w14:paraId="747F65DE" w14:textId="4DCE1996" w:rsidR="00A54072" w:rsidRDefault="00A54072" w:rsidP="00735610">
            <w:pPr>
              <w:pStyle w:val="Pta"/>
              <w:jc w:val="right"/>
            </w:pPr>
            <w:r>
              <w:rPr>
                <w:lang w:val="sk-SK"/>
              </w:rPr>
              <w:t xml:space="preserve">Strana </w:t>
            </w:r>
            <w:r>
              <w:rPr>
                <w:b/>
                <w:bCs/>
              </w:rPr>
              <w:fldChar w:fldCharType="begin"/>
            </w:r>
            <w:r>
              <w:rPr>
                <w:b/>
                <w:bCs/>
              </w:rPr>
              <w:instrText>PAGE</w:instrText>
            </w:r>
            <w:r>
              <w:rPr>
                <w:b/>
                <w:bCs/>
              </w:rPr>
              <w:fldChar w:fldCharType="separate"/>
            </w:r>
            <w:r w:rsidR="002C70C9">
              <w:rPr>
                <w:b/>
                <w:bCs/>
                <w:noProof/>
              </w:rPr>
              <w:t>53</w:t>
            </w:r>
            <w:r>
              <w:rPr>
                <w:b/>
                <w:bCs/>
              </w:rPr>
              <w:fldChar w:fldCharType="end"/>
            </w:r>
            <w:r>
              <w:rPr>
                <w:lang w:val="sk-SK"/>
              </w:rPr>
              <w:t xml:space="preserve"> z </w:t>
            </w:r>
            <w:r>
              <w:rPr>
                <w:b/>
                <w:bCs/>
              </w:rPr>
              <w:fldChar w:fldCharType="begin"/>
            </w:r>
            <w:r>
              <w:rPr>
                <w:b/>
                <w:bCs/>
              </w:rPr>
              <w:instrText>NUMPAGES</w:instrText>
            </w:r>
            <w:r>
              <w:rPr>
                <w:b/>
                <w:bCs/>
              </w:rPr>
              <w:fldChar w:fldCharType="separate"/>
            </w:r>
            <w:r w:rsidR="002C70C9">
              <w:rPr>
                <w:b/>
                <w:bCs/>
                <w:noProof/>
              </w:rPr>
              <w:t>60</w:t>
            </w:r>
            <w:r>
              <w:rPr>
                <w:b/>
                <w:bCs/>
              </w:rPr>
              <w:fldChar w:fldCharType="end"/>
            </w:r>
          </w:p>
        </w:sdtContent>
      </w:sdt>
    </w:sdtContent>
  </w:sdt>
  <w:p w14:paraId="70C0ABD5" w14:textId="77777777" w:rsidR="00A54072" w:rsidRPr="004405B8" w:rsidRDefault="00A54072" w:rsidP="003834BD">
    <w:pPr>
      <w:pStyle w:val="Pta"/>
      <w:jc w:val="center"/>
      <w:rPr>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799072" w14:textId="77777777" w:rsidR="00C63E93" w:rsidRDefault="00C63E93" w:rsidP="00107570">
      <w:pPr>
        <w:spacing w:after="0" w:line="240" w:lineRule="auto"/>
      </w:pPr>
      <w:r>
        <w:separator/>
      </w:r>
    </w:p>
  </w:footnote>
  <w:footnote w:type="continuationSeparator" w:id="0">
    <w:p w14:paraId="489F81DC" w14:textId="77777777" w:rsidR="00C63E93" w:rsidRDefault="00C63E93" w:rsidP="00107570">
      <w:pPr>
        <w:spacing w:after="0" w:line="240" w:lineRule="auto"/>
      </w:pPr>
      <w:r>
        <w:continuationSeparator/>
      </w:r>
    </w:p>
  </w:footnote>
  <w:footnote w:type="continuationNotice" w:id="1">
    <w:p w14:paraId="504B099F" w14:textId="77777777" w:rsidR="00C63E93" w:rsidRDefault="00C63E93">
      <w:pPr>
        <w:spacing w:after="0" w:line="240" w:lineRule="auto"/>
      </w:pPr>
    </w:p>
  </w:footnote>
  <w:footnote w:id="2">
    <w:p w14:paraId="3D556CC4" w14:textId="77777777" w:rsidR="00A54072" w:rsidRDefault="00A54072" w:rsidP="00A91910">
      <w:pPr>
        <w:pStyle w:val="Textpoznmkypodiarou"/>
        <w:jc w:val="both"/>
      </w:pPr>
      <w:r w:rsidRPr="00401C2A">
        <w:rPr>
          <w:rStyle w:val="Odkaznapoznmkupodiarou"/>
        </w:rPr>
        <w:footnoteRef/>
      </w:r>
      <w:r w:rsidRPr="00401C2A">
        <w:t>Pojem technická forma je definovaný v § 31 ods. 2 písm</w:t>
      </w:r>
      <w:r>
        <w:rPr>
          <w:lang w:val="sk-SK"/>
        </w:rPr>
        <w:t>eno</w:t>
      </w:r>
      <w:r w:rsidRPr="00401C2A">
        <w:t xml:space="preserve"> b) zákona č. 431/2002 Z. z  o účtovníctve v znení neskorších predpisov.</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132F4"/>
    <w:multiLevelType w:val="hybridMultilevel"/>
    <w:tmpl w:val="079C409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1">
    <w:nsid w:val="04043B64"/>
    <w:multiLevelType w:val="hybridMultilevel"/>
    <w:tmpl w:val="36FE259C"/>
    <w:lvl w:ilvl="0" w:tplc="041B0019">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nsid w:val="0736604E"/>
    <w:multiLevelType w:val="multilevel"/>
    <w:tmpl w:val="413C173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rPr>
        <w:rFonts w:ascii="Times New Roman" w:hAnsi="Times New Roman" w:cs="Times New Roman" w:hint="default"/>
        <w:b w:val="0"/>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
    <w:nsid w:val="13F9599C"/>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nsid w:val="15713B75"/>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17B53480"/>
    <w:multiLevelType w:val="hybridMultilevel"/>
    <w:tmpl w:val="0060DAB8"/>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8">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9">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start w:val="1"/>
      <w:numFmt w:val="lowerRoman"/>
      <w:lvlText w:val="%3."/>
      <w:lvlJc w:val="right"/>
      <w:pPr>
        <w:ind w:left="2700" w:hanging="180"/>
      </w:pPr>
    </w:lvl>
    <w:lvl w:ilvl="3" w:tplc="041B000F">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1">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4">
    <w:nsid w:val="298A5AFF"/>
    <w:multiLevelType w:val="hybridMultilevel"/>
    <w:tmpl w:val="6476913A"/>
    <w:lvl w:ilvl="0" w:tplc="12441850">
      <w:start w:val="1"/>
      <w:numFmt w:val="lowerLetter"/>
      <w:lvlText w:val="%1)"/>
      <w:lvlJc w:val="left"/>
      <w:pPr>
        <w:tabs>
          <w:tab w:val="num" w:pos="1440"/>
        </w:tabs>
        <w:ind w:left="1440" w:hanging="360"/>
      </w:pPr>
      <w:rPr>
        <w:rFonts w:hint="default"/>
      </w:rPr>
    </w:lvl>
    <w:lvl w:ilvl="1" w:tplc="041B0019" w:tentative="1">
      <w:start w:val="1"/>
      <w:numFmt w:val="lowerLetter"/>
      <w:lvlText w:val="%2."/>
      <w:lvlJc w:val="left"/>
      <w:pPr>
        <w:tabs>
          <w:tab w:val="num" w:pos="1980"/>
        </w:tabs>
        <w:ind w:left="1980" w:hanging="360"/>
      </w:p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15">
    <w:nsid w:val="29F605D5"/>
    <w:multiLevelType w:val="hybridMultilevel"/>
    <w:tmpl w:val="C1B49C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2C464142"/>
    <w:multiLevelType w:val="hybridMultilevel"/>
    <w:tmpl w:val="8108803A"/>
    <w:lvl w:ilvl="0" w:tplc="6472F02E">
      <w:start w:val="1"/>
      <w:numFmt w:val="lowerLetter"/>
      <w:lvlText w:val="%1)"/>
      <w:lvlJc w:val="left"/>
      <w:pPr>
        <w:tabs>
          <w:tab w:val="num" w:pos="720"/>
        </w:tabs>
        <w:ind w:left="720" w:hanging="360"/>
      </w:pPr>
      <w:rPr>
        <w:rFonts w:hint="default"/>
      </w:rPr>
    </w:lvl>
    <w:lvl w:ilvl="1" w:tplc="3EA8487E">
      <w:start w:val="1"/>
      <w:numFmt w:val="lowerRoman"/>
      <w:lvlText w:val="(%2)"/>
      <w:lvlJc w:val="left"/>
      <w:pPr>
        <w:tabs>
          <w:tab w:val="num" w:pos="1800"/>
        </w:tabs>
        <w:ind w:left="1800" w:hanging="72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7">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
    <w:nsid w:val="2E454B71"/>
    <w:multiLevelType w:val="hybridMultilevel"/>
    <w:tmpl w:val="E1343F8E"/>
    <w:lvl w:ilvl="0" w:tplc="EF8A371E">
      <w:start w:val="1"/>
      <w:numFmt w:val="decimal"/>
      <w:lvlText w:val="%1."/>
      <w:lvlJc w:val="left"/>
      <w:pPr>
        <w:tabs>
          <w:tab w:val="num" w:pos="1080"/>
        </w:tabs>
        <w:ind w:left="1080" w:hanging="360"/>
      </w:pPr>
      <w:rPr>
        <w:rFonts w:hint="default"/>
      </w:rPr>
    </w:lvl>
    <w:lvl w:ilvl="1" w:tplc="041B0019">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9">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tentative="1">
      <w:start w:val="1"/>
      <w:numFmt w:val="lowerLetter"/>
      <w:lvlText w:val="%2."/>
      <w:lvlJc w:val="left"/>
      <w:pPr>
        <w:tabs>
          <w:tab w:val="num" w:pos="1620"/>
        </w:tabs>
        <w:ind w:left="1620" w:hanging="360"/>
      </w:pPr>
      <w:rPr>
        <w:rFonts w:cs="Times New Roman"/>
      </w:rPr>
    </w:lvl>
    <w:lvl w:ilvl="2" w:tplc="041B001B" w:tentative="1">
      <w:start w:val="1"/>
      <w:numFmt w:val="lowerRoman"/>
      <w:lvlText w:val="%3."/>
      <w:lvlJc w:val="right"/>
      <w:pPr>
        <w:tabs>
          <w:tab w:val="num" w:pos="2340"/>
        </w:tabs>
        <w:ind w:left="2340" w:hanging="180"/>
      </w:pPr>
      <w:rPr>
        <w:rFonts w:cs="Times New Roman"/>
      </w:rPr>
    </w:lvl>
    <w:lvl w:ilvl="3" w:tplc="041B000F" w:tentative="1">
      <w:start w:val="1"/>
      <w:numFmt w:val="decimal"/>
      <w:lvlText w:val="%4."/>
      <w:lvlJc w:val="left"/>
      <w:pPr>
        <w:tabs>
          <w:tab w:val="num" w:pos="3060"/>
        </w:tabs>
        <w:ind w:left="3060" w:hanging="360"/>
      </w:pPr>
      <w:rPr>
        <w:rFonts w:cs="Times New Roman"/>
      </w:rPr>
    </w:lvl>
    <w:lvl w:ilvl="4" w:tplc="041B0019" w:tentative="1">
      <w:start w:val="1"/>
      <w:numFmt w:val="lowerLetter"/>
      <w:lvlText w:val="%5."/>
      <w:lvlJc w:val="left"/>
      <w:pPr>
        <w:tabs>
          <w:tab w:val="num" w:pos="3780"/>
        </w:tabs>
        <w:ind w:left="3780" w:hanging="360"/>
      </w:pPr>
      <w:rPr>
        <w:rFonts w:cs="Times New Roman"/>
      </w:rPr>
    </w:lvl>
    <w:lvl w:ilvl="5" w:tplc="041B001B" w:tentative="1">
      <w:start w:val="1"/>
      <w:numFmt w:val="lowerRoman"/>
      <w:lvlText w:val="%6."/>
      <w:lvlJc w:val="right"/>
      <w:pPr>
        <w:tabs>
          <w:tab w:val="num" w:pos="4500"/>
        </w:tabs>
        <w:ind w:left="4500" w:hanging="180"/>
      </w:pPr>
      <w:rPr>
        <w:rFonts w:cs="Times New Roman"/>
      </w:rPr>
    </w:lvl>
    <w:lvl w:ilvl="6" w:tplc="041B000F" w:tentative="1">
      <w:start w:val="1"/>
      <w:numFmt w:val="decimal"/>
      <w:lvlText w:val="%7."/>
      <w:lvlJc w:val="left"/>
      <w:pPr>
        <w:tabs>
          <w:tab w:val="num" w:pos="5220"/>
        </w:tabs>
        <w:ind w:left="5220" w:hanging="360"/>
      </w:pPr>
      <w:rPr>
        <w:rFonts w:cs="Times New Roman"/>
      </w:rPr>
    </w:lvl>
    <w:lvl w:ilvl="7" w:tplc="041B0019" w:tentative="1">
      <w:start w:val="1"/>
      <w:numFmt w:val="lowerLetter"/>
      <w:lvlText w:val="%8."/>
      <w:lvlJc w:val="left"/>
      <w:pPr>
        <w:tabs>
          <w:tab w:val="num" w:pos="5940"/>
        </w:tabs>
        <w:ind w:left="5940" w:hanging="360"/>
      </w:pPr>
      <w:rPr>
        <w:rFonts w:cs="Times New Roman"/>
      </w:rPr>
    </w:lvl>
    <w:lvl w:ilvl="8" w:tplc="041B001B" w:tentative="1">
      <w:start w:val="1"/>
      <w:numFmt w:val="lowerRoman"/>
      <w:lvlText w:val="%9."/>
      <w:lvlJc w:val="right"/>
      <w:pPr>
        <w:tabs>
          <w:tab w:val="num" w:pos="6660"/>
        </w:tabs>
        <w:ind w:left="6660" w:hanging="180"/>
      </w:pPr>
      <w:rPr>
        <w:rFonts w:cs="Times New Roman"/>
      </w:rPr>
    </w:lvl>
  </w:abstractNum>
  <w:abstractNum w:abstractNumId="2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nsid w:val="3D482D03"/>
    <w:multiLevelType w:val="hybridMultilevel"/>
    <w:tmpl w:val="52ECABE2"/>
    <w:lvl w:ilvl="0" w:tplc="C9985814">
      <w:numFmt w:val="bullet"/>
      <w:lvlText w:val="-"/>
      <w:lvlJc w:val="left"/>
      <w:pPr>
        <w:ind w:left="927" w:hanging="360"/>
      </w:pPr>
      <w:rPr>
        <w:rFonts w:ascii="Times New Roman" w:eastAsia="Calibri" w:hAnsi="Times New Roman"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2">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3">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1430" w:hanging="720"/>
      </w:pPr>
      <w:rPr>
        <w:rFonts w:hint="default"/>
      </w:rPr>
    </w:lvl>
    <w:lvl w:ilvl="4" w:tplc="041B0019">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nsid w:val="3E2731B5"/>
    <w:multiLevelType w:val="multilevel"/>
    <w:tmpl w:val="09F8EEC2"/>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nsid w:val="450F17D0"/>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27">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28">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0">
    <w:nsid w:val="4DB86346"/>
    <w:multiLevelType w:val="hybridMultilevel"/>
    <w:tmpl w:val="43127356"/>
    <w:lvl w:ilvl="0" w:tplc="BCBE4BB2">
      <w:start w:val="1"/>
      <w:numFmt w:val="lowerLetter"/>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31">
    <w:nsid w:val="4DDA72BE"/>
    <w:multiLevelType w:val="hybridMultilevel"/>
    <w:tmpl w:val="76A281A2"/>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3">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4">
    <w:nsid w:val="5A8C6DAF"/>
    <w:multiLevelType w:val="hybridMultilevel"/>
    <w:tmpl w:val="6A5CC4BE"/>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5">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36">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7">
    <w:nsid w:val="63E170C0"/>
    <w:multiLevelType w:val="hybridMultilevel"/>
    <w:tmpl w:val="AB7ADB7A"/>
    <w:lvl w:ilvl="0" w:tplc="E75C53BA">
      <w:start w:val="6"/>
      <w:numFmt w:val="decimal"/>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nsid w:val="643A56DF"/>
    <w:multiLevelType w:val="hybridMultilevel"/>
    <w:tmpl w:val="55B2F5E6"/>
    <w:lvl w:ilvl="0" w:tplc="3C54C7F4">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9">
    <w:nsid w:val="648E59FF"/>
    <w:multiLevelType w:val="hybridMultilevel"/>
    <w:tmpl w:val="AAE81D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nsid w:val="69937971"/>
    <w:multiLevelType w:val="hybridMultilevel"/>
    <w:tmpl w:val="935E1980"/>
    <w:lvl w:ilvl="0" w:tplc="CA105BF8">
      <w:start w:val="1"/>
      <w:numFmt w:val="lowerLetter"/>
      <w:lvlText w:val="%1)"/>
      <w:lvlJc w:val="left"/>
      <w:pPr>
        <w:tabs>
          <w:tab w:val="num" w:pos="360"/>
        </w:tabs>
        <w:ind w:left="360" w:hanging="360"/>
      </w:pPr>
      <w:rPr>
        <w:rFonts w:ascii="Times New Roman" w:eastAsia="Times New Roman" w:hAnsi="Times New Roman" w:cs="Times New Roman"/>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2">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3">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nsid w:val="6B1D0DC4"/>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45">
    <w:nsid w:val="6F025FAA"/>
    <w:multiLevelType w:val="multilevel"/>
    <w:tmpl w:val="A4B67268"/>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6">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7">
    <w:nsid w:val="70A25786"/>
    <w:multiLevelType w:val="hybridMultilevel"/>
    <w:tmpl w:val="585E97F2"/>
    <w:lvl w:ilvl="0" w:tplc="A9047566">
      <w:start w:val="1"/>
      <w:numFmt w:val="lowerLetter"/>
      <w:lvlText w:val="%1)"/>
      <w:lvlJc w:val="left"/>
      <w:pPr>
        <w:tabs>
          <w:tab w:val="num" w:pos="927"/>
        </w:tabs>
        <w:ind w:left="927" w:hanging="360"/>
      </w:pPr>
      <w:rPr>
        <w:rFonts w:hint="default"/>
      </w:rPr>
    </w:lvl>
    <w:lvl w:ilvl="1" w:tplc="041B0019" w:tentative="1">
      <w:start w:val="1"/>
      <w:numFmt w:val="lowerLetter"/>
      <w:lvlText w:val="%2."/>
      <w:lvlJc w:val="left"/>
      <w:pPr>
        <w:tabs>
          <w:tab w:val="num" w:pos="1647"/>
        </w:tabs>
        <w:ind w:left="1647" w:hanging="360"/>
      </w:pPr>
    </w:lvl>
    <w:lvl w:ilvl="2" w:tplc="041B001B" w:tentative="1">
      <w:start w:val="1"/>
      <w:numFmt w:val="lowerRoman"/>
      <w:lvlText w:val="%3."/>
      <w:lvlJc w:val="right"/>
      <w:pPr>
        <w:tabs>
          <w:tab w:val="num" w:pos="2367"/>
        </w:tabs>
        <w:ind w:left="2367" w:hanging="180"/>
      </w:pPr>
    </w:lvl>
    <w:lvl w:ilvl="3" w:tplc="041B000F" w:tentative="1">
      <w:start w:val="1"/>
      <w:numFmt w:val="decimal"/>
      <w:lvlText w:val="%4."/>
      <w:lvlJc w:val="left"/>
      <w:pPr>
        <w:tabs>
          <w:tab w:val="num" w:pos="3087"/>
        </w:tabs>
        <w:ind w:left="3087" w:hanging="360"/>
      </w:pPr>
    </w:lvl>
    <w:lvl w:ilvl="4" w:tplc="041B0019" w:tentative="1">
      <w:start w:val="1"/>
      <w:numFmt w:val="lowerLetter"/>
      <w:lvlText w:val="%5."/>
      <w:lvlJc w:val="left"/>
      <w:pPr>
        <w:tabs>
          <w:tab w:val="num" w:pos="3807"/>
        </w:tabs>
        <w:ind w:left="3807" w:hanging="360"/>
      </w:pPr>
    </w:lvl>
    <w:lvl w:ilvl="5" w:tplc="041B001B" w:tentative="1">
      <w:start w:val="1"/>
      <w:numFmt w:val="lowerRoman"/>
      <w:lvlText w:val="%6."/>
      <w:lvlJc w:val="right"/>
      <w:pPr>
        <w:tabs>
          <w:tab w:val="num" w:pos="4527"/>
        </w:tabs>
        <w:ind w:left="4527" w:hanging="180"/>
      </w:pPr>
    </w:lvl>
    <w:lvl w:ilvl="6" w:tplc="041B000F" w:tentative="1">
      <w:start w:val="1"/>
      <w:numFmt w:val="decimal"/>
      <w:lvlText w:val="%7."/>
      <w:lvlJc w:val="left"/>
      <w:pPr>
        <w:tabs>
          <w:tab w:val="num" w:pos="5247"/>
        </w:tabs>
        <w:ind w:left="5247" w:hanging="360"/>
      </w:pPr>
    </w:lvl>
    <w:lvl w:ilvl="7" w:tplc="041B0019" w:tentative="1">
      <w:start w:val="1"/>
      <w:numFmt w:val="lowerLetter"/>
      <w:lvlText w:val="%8."/>
      <w:lvlJc w:val="left"/>
      <w:pPr>
        <w:tabs>
          <w:tab w:val="num" w:pos="5967"/>
        </w:tabs>
        <w:ind w:left="5967" w:hanging="360"/>
      </w:pPr>
    </w:lvl>
    <w:lvl w:ilvl="8" w:tplc="041B001B" w:tentative="1">
      <w:start w:val="1"/>
      <w:numFmt w:val="lowerRoman"/>
      <w:lvlText w:val="%9."/>
      <w:lvlJc w:val="right"/>
      <w:pPr>
        <w:tabs>
          <w:tab w:val="num" w:pos="6687"/>
        </w:tabs>
        <w:ind w:left="6687" w:hanging="180"/>
      </w:pPr>
    </w:lvl>
  </w:abstractNum>
  <w:abstractNum w:abstractNumId="48">
    <w:nsid w:val="7674021F"/>
    <w:multiLevelType w:val="hybridMultilevel"/>
    <w:tmpl w:val="4D4840FC"/>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56A2E8CE">
      <w:start w:val="1"/>
      <w:numFmt w:val="lowerLetter"/>
      <w:lvlText w:val="%3)"/>
      <w:lvlJc w:val="left"/>
      <w:pPr>
        <w:tabs>
          <w:tab w:val="num" w:pos="2973"/>
        </w:tabs>
        <w:ind w:left="2973" w:hanging="360"/>
      </w:pPr>
      <w:rPr>
        <w:rFonts w:hint="default"/>
        <w:b/>
      </w:r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49">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0">
    <w:nsid w:val="7BA07258"/>
    <w:multiLevelType w:val="hybridMultilevel"/>
    <w:tmpl w:val="317492E4"/>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51">
    <w:nsid w:val="7E50131E"/>
    <w:multiLevelType w:val="hybridMultilevel"/>
    <w:tmpl w:val="1A604688"/>
    <w:lvl w:ilvl="0" w:tplc="76202D08">
      <w:start w:val="1"/>
      <w:numFmt w:val="lowerLetter"/>
      <w:lvlText w:val="%1)"/>
      <w:lvlJc w:val="left"/>
      <w:pPr>
        <w:ind w:left="900" w:hanging="360"/>
      </w:pPr>
      <w:rPr>
        <w:rFonts w:hint="default"/>
      </w:rPr>
    </w:lvl>
    <w:lvl w:ilvl="1" w:tplc="041B0019">
      <w:start w:val="1"/>
      <w:numFmt w:val="lowerLetter"/>
      <w:lvlText w:val="%2."/>
      <w:lvlJc w:val="left"/>
      <w:pPr>
        <w:ind w:left="1620" w:hanging="360"/>
      </w:pPr>
    </w:lvl>
    <w:lvl w:ilvl="2" w:tplc="041B001B" w:tentative="1">
      <w:start w:val="1"/>
      <w:numFmt w:val="lowerRoman"/>
      <w:lvlText w:val="%3."/>
      <w:lvlJc w:val="right"/>
      <w:pPr>
        <w:ind w:left="2340" w:hanging="180"/>
      </w:pPr>
    </w:lvl>
    <w:lvl w:ilvl="3" w:tplc="041B000F" w:tentative="1">
      <w:start w:val="1"/>
      <w:numFmt w:val="decimal"/>
      <w:lvlText w:val="%4."/>
      <w:lvlJc w:val="left"/>
      <w:pPr>
        <w:ind w:left="3060" w:hanging="360"/>
      </w:pPr>
    </w:lvl>
    <w:lvl w:ilvl="4" w:tplc="041B0019" w:tentative="1">
      <w:start w:val="1"/>
      <w:numFmt w:val="lowerLetter"/>
      <w:lvlText w:val="%5."/>
      <w:lvlJc w:val="left"/>
      <w:pPr>
        <w:ind w:left="3780" w:hanging="360"/>
      </w:pPr>
    </w:lvl>
    <w:lvl w:ilvl="5" w:tplc="041B001B" w:tentative="1">
      <w:start w:val="1"/>
      <w:numFmt w:val="lowerRoman"/>
      <w:lvlText w:val="%6."/>
      <w:lvlJc w:val="right"/>
      <w:pPr>
        <w:ind w:left="4500" w:hanging="180"/>
      </w:pPr>
    </w:lvl>
    <w:lvl w:ilvl="6" w:tplc="041B000F" w:tentative="1">
      <w:start w:val="1"/>
      <w:numFmt w:val="decimal"/>
      <w:lvlText w:val="%7."/>
      <w:lvlJc w:val="left"/>
      <w:pPr>
        <w:ind w:left="5220" w:hanging="360"/>
      </w:pPr>
    </w:lvl>
    <w:lvl w:ilvl="7" w:tplc="041B0019" w:tentative="1">
      <w:start w:val="1"/>
      <w:numFmt w:val="lowerLetter"/>
      <w:lvlText w:val="%8."/>
      <w:lvlJc w:val="left"/>
      <w:pPr>
        <w:ind w:left="5940" w:hanging="360"/>
      </w:pPr>
    </w:lvl>
    <w:lvl w:ilvl="8" w:tplc="041B001B" w:tentative="1">
      <w:start w:val="1"/>
      <w:numFmt w:val="lowerRoman"/>
      <w:lvlText w:val="%9."/>
      <w:lvlJc w:val="right"/>
      <w:pPr>
        <w:ind w:left="6660" w:hanging="180"/>
      </w:pPr>
    </w:lvl>
  </w:abstractNum>
  <w:num w:numId="1">
    <w:abstractNumId w:val="22"/>
  </w:num>
  <w:num w:numId="2">
    <w:abstractNumId w:val="23"/>
  </w:num>
  <w:num w:numId="3">
    <w:abstractNumId w:val="8"/>
  </w:num>
  <w:num w:numId="4">
    <w:abstractNumId w:val="46"/>
  </w:num>
  <w:num w:numId="5">
    <w:abstractNumId w:val="2"/>
  </w:num>
  <w:num w:numId="6">
    <w:abstractNumId w:val="36"/>
  </w:num>
  <w:num w:numId="7">
    <w:abstractNumId w:val="40"/>
  </w:num>
  <w:num w:numId="8">
    <w:abstractNumId w:val="50"/>
  </w:num>
  <w:num w:numId="9">
    <w:abstractNumId w:val="11"/>
  </w:num>
  <w:num w:numId="10">
    <w:abstractNumId w:val="32"/>
  </w:num>
  <w:num w:numId="11">
    <w:abstractNumId w:val="3"/>
  </w:num>
  <w:num w:numId="12">
    <w:abstractNumId w:val="20"/>
  </w:num>
  <w:num w:numId="13">
    <w:abstractNumId w:val="28"/>
  </w:num>
  <w:num w:numId="14">
    <w:abstractNumId w:val="16"/>
  </w:num>
  <w:num w:numId="15">
    <w:abstractNumId w:val="27"/>
  </w:num>
  <w:num w:numId="16">
    <w:abstractNumId w:val="13"/>
  </w:num>
  <w:num w:numId="17">
    <w:abstractNumId w:val="17"/>
  </w:num>
  <w:num w:numId="18">
    <w:abstractNumId w:val="12"/>
  </w:num>
  <w:num w:numId="19">
    <w:abstractNumId w:val="48"/>
  </w:num>
  <w:num w:numId="20">
    <w:abstractNumId w:val="45"/>
  </w:num>
  <w:num w:numId="21">
    <w:abstractNumId w:val="29"/>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0"/>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4"/>
  </w:num>
  <w:num w:numId="28">
    <w:abstractNumId w:val="9"/>
  </w:num>
  <w:num w:numId="29">
    <w:abstractNumId w:val="25"/>
  </w:num>
  <w:num w:numId="30">
    <w:abstractNumId w:val="49"/>
  </w:num>
  <w:num w:numId="31">
    <w:abstractNumId w:val="31"/>
  </w:num>
  <w:num w:numId="32">
    <w:abstractNumId w:val="43"/>
  </w:num>
  <w:num w:numId="33">
    <w:abstractNumId w:val="42"/>
  </w:num>
  <w:num w:numId="34">
    <w:abstractNumId w:val="38"/>
  </w:num>
  <w:num w:numId="35">
    <w:abstractNumId w:val="34"/>
  </w:num>
  <w:num w:numId="36">
    <w:abstractNumId w:val="39"/>
  </w:num>
  <w:num w:numId="37">
    <w:abstractNumId w:val="19"/>
  </w:num>
  <w:num w:numId="38">
    <w:abstractNumId w:val="18"/>
  </w:num>
  <w:num w:numId="39">
    <w:abstractNumId w:val="6"/>
  </w:num>
  <w:num w:numId="40">
    <w:abstractNumId w:val="44"/>
  </w:num>
  <w:num w:numId="41">
    <w:abstractNumId w:val="51"/>
  </w:num>
  <w:num w:numId="42">
    <w:abstractNumId w:val="41"/>
  </w:num>
  <w:num w:numId="43">
    <w:abstractNumId w:val="37"/>
  </w:num>
  <w:num w:numId="44">
    <w:abstractNumId w:val="47"/>
  </w:num>
  <w:num w:numId="45">
    <w:abstractNumId w:val="26"/>
  </w:num>
  <w:num w:numId="46">
    <w:abstractNumId w:val="5"/>
  </w:num>
  <w:num w:numId="47">
    <w:abstractNumId w:val="14"/>
  </w:num>
  <w:num w:numId="48">
    <w:abstractNumId w:val="7"/>
  </w:num>
  <w:num w:numId="49">
    <w:abstractNumId w:val="15"/>
  </w:num>
  <w:num w:numId="50">
    <w:abstractNumId w:val="1"/>
  </w:num>
  <w:num w:numId="51">
    <w:abstractNumId w:val="21"/>
  </w:num>
  <w:num w:numId="52">
    <w:abstractNumId w:val="32"/>
  </w:num>
  <w:num w:numId="53">
    <w:abstractNumId w:val="24"/>
  </w:num>
  <w:num w:numId="5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0"/>
  </w:num>
  <w:num w:numId="57">
    <w:abstractNumId w:val="3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7570"/>
    <w:rsid w:val="000067AA"/>
    <w:rsid w:val="00010A5C"/>
    <w:rsid w:val="000125B9"/>
    <w:rsid w:val="000135C4"/>
    <w:rsid w:val="00014637"/>
    <w:rsid w:val="000176A6"/>
    <w:rsid w:val="00017DE7"/>
    <w:rsid w:val="000214CF"/>
    <w:rsid w:val="000217AF"/>
    <w:rsid w:val="00022327"/>
    <w:rsid w:val="000224FB"/>
    <w:rsid w:val="00022910"/>
    <w:rsid w:val="00022F7D"/>
    <w:rsid w:val="00023D83"/>
    <w:rsid w:val="00027899"/>
    <w:rsid w:val="00030F01"/>
    <w:rsid w:val="00030F14"/>
    <w:rsid w:val="0003242F"/>
    <w:rsid w:val="00032E66"/>
    <w:rsid w:val="0003353F"/>
    <w:rsid w:val="00036AB3"/>
    <w:rsid w:val="00036C55"/>
    <w:rsid w:val="00040A31"/>
    <w:rsid w:val="00040BB7"/>
    <w:rsid w:val="00043C56"/>
    <w:rsid w:val="00046348"/>
    <w:rsid w:val="000465E7"/>
    <w:rsid w:val="000478C1"/>
    <w:rsid w:val="00047927"/>
    <w:rsid w:val="000518F7"/>
    <w:rsid w:val="000526EB"/>
    <w:rsid w:val="000535E6"/>
    <w:rsid w:val="0005406A"/>
    <w:rsid w:val="0005508B"/>
    <w:rsid w:val="00060B31"/>
    <w:rsid w:val="000620EA"/>
    <w:rsid w:val="00064432"/>
    <w:rsid w:val="00065A9E"/>
    <w:rsid w:val="00066A58"/>
    <w:rsid w:val="00067253"/>
    <w:rsid w:val="000674E3"/>
    <w:rsid w:val="000678BB"/>
    <w:rsid w:val="0007015E"/>
    <w:rsid w:val="00070919"/>
    <w:rsid w:val="00070FC0"/>
    <w:rsid w:val="00072AB2"/>
    <w:rsid w:val="00073A3B"/>
    <w:rsid w:val="00074079"/>
    <w:rsid w:val="0007666D"/>
    <w:rsid w:val="000777AD"/>
    <w:rsid w:val="00083681"/>
    <w:rsid w:val="000836FA"/>
    <w:rsid w:val="00083845"/>
    <w:rsid w:val="00083E9E"/>
    <w:rsid w:val="00083F3F"/>
    <w:rsid w:val="00084FE2"/>
    <w:rsid w:val="00087001"/>
    <w:rsid w:val="00087569"/>
    <w:rsid w:val="00090305"/>
    <w:rsid w:val="00090C27"/>
    <w:rsid w:val="00091D36"/>
    <w:rsid w:val="000922D8"/>
    <w:rsid w:val="00092E61"/>
    <w:rsid w:val="00093490"/>
    <w:rsid w:val="00093527"/>
    <w:rsid w:val="00094A5D"/>
    <w:rsid w:val="00096FD8"/>
    <w:rsid w:val="000970EB"/>
    <w:rsid w:val="00097AAB"/>
    <w:rsid w:val="000A07B0"/>
    <w:rsid w:val="000A1DAC"/>
    <w:rsid w:val="000A5604"/>
    <w:rsid w:val="000A5C51"/>
    <w:rsid w:val="000A5D55"/>
    <w:rsid w:val="000A717C"/>
    <w:rsid w:val="000B128B"/>
    <w:rsid w:val="000B1CB0"/>
    <w:rsid w:val="000B20A9"/>
    <w:rsid w:val="000C08F4"/>
    <w:rsid w:val="000C09DE"/>
    <w:rsid w:val="000C10FA"/>
    <w:rsid w:val="000C1A84"/>
    <w:rsid w:val="000C655E"/>
    <w:rsid w:val="000C65A8"/>
    <w:rsid w:val="000D0602"/>
    <w:rsid w:val="000D285D"/>
    <w:rsid w:val="000D459D"/>
    <w:rsid w:val="000D4BBF"/>
    <w:rsid w:val="000D4C97"/>
    <w:rsid w:val="000D6805"/>
    <w:rsid w:val="000D7610"/>
    <w:rsid w:val="000D787C"/>
    <w:rsid w:val="000E0006"/>
    <w:rsid w:val="000E1967"/>
    <w:rsid w:val="000E3CC2"/>
    <w:rsid w:val="000E4BC8"/>
    <w:rsid w:val="000E52E6"/>
    <w:rsid w:val="000E58B5"/>
    <w:rsid w:val="000E6265"/>
    <w:rsid w:val="000E6614"/>
    <w:rsid w:val="000E7CFC"/>
    <w:rsid w:val="000F0B1D"/>
    <w:rsid w:val="000F414D"/>
    <w:rsid w:val="000F6256"/>
    <w:rsid w:val="000F6A3C"/>
    <w:rsid w:val="001003B7"/>
    <w:rsid w:val="00101585"/>
    <w:rsid w:val="001025B3"/>
    <w:rsid w:val="00102957"/>
    <w:rsid w:val="00102F31"/>
    <w:rsid w:val="00103353"/>
    <w:rsid w:val="00103CF5"/>
    <w:rsid w:val="00103F61"/>
    <w:rsid w:val="0010417D"/>
    <w:rsid w:val="00104356"/>
    <w:rsid w:val="00107570"/>
    <w:rsid w:val="00107A63"/>
    <w:rsid w:val="00107E02"/>
    <w:rsid w:val="00111BF5"/>
    <w:rsid w:val="001122DE"/>
    <w:rsid w:val="00113067"/>
    <w:rsid w:val="00113558"/>
    <w:rsid w:val="001139FF"/>
    <w:rsid w:val="00116289"/>
    <w:rsid w:val="00117A61"/>
    <w:rsid w:val="001219D3"/>
    <w:rsid w:val="00121A28"/>
    <w:rsid w:val="001228D1"/>
    <w:rsid w:val="00123A14"/>
    <w:rsid w:val="00124EEB"/>
    <w:rsid w:val="00125698"/>
    <w:rsid w:val="001266AC"/>
    <w:rsid w:val="001266F0"/>
    <w:rsid w:val="00127014"/>
    <w:rsid w:val="0012748A"/>
    <w:rsid w:val="00127904"/>
    <w:rsid w:val="00127E9E"/>
    <w:rsid w:val="00131CED"/>
    <w:rsid w:val="0013690C"/>
    <w:rsid w:val="00137F30"/>
    <w:rsid w:val="0014042F"/>
    <w:rsid w:val="00143198"/>
    <w:rsid w:val="00143698"/>
    <w:rsid w:val="00145DB1"/>
    <w:rsid w:val="001469D5"/>
    <w:rsid w:val="00146A1B"/>
    <w:rsid w:val="001473CF"/>
    <w:rsid w:val="0014786C"/>
    <w:rsid w:val="00153888"/>
    <w:rsid w:val="00153FF1"/>
    <w:rsid w:val="00154C64"/>
    <w:rsid w:val="00156A7D"/>
    <w:rsid w:val="00156C07"/>
    <w:rsid w:val="00160AAA"/>
    <w:rsid w:val="00160BAD"/>
    <w:rsid w:val="001614ED"/>
    <w:rsid w:val="00161823"/>
    <w:rsid w:val="00161C93"/>
    <w:rsid w:val="001629A6"/>
    <w:rsid w:val="001631C3"/>
    <w:rsid w:val="00163369"/>
    <w:rsid w:val="00163C5A"/>
    <w:rsid w:val="00167D7B"/>
    <w:rsid w:val="00170C9D"/>
    <w:rsid w:val="001717FF"/>
    <w:rsid w:val="00173783"/>
    <w:rsid w:val="00174CB4"/>
    <w:rsid w:val="00174D35"/>
    <w:rsid w:val="001756C6"/>
    <w:rsid w:val="001756D4"/>
    <w:rsid w:val="00176D06"/>
    <w:rsid w:val="00180746"/>
    <w:rsid w:val="0018090D"/>
    <w:rsid w:val="001833B4"/>
    <w:rsid w:val="00183B05"/>
    <w:rsid w:val="001841B8"/>
    <w:rsid w:val="0018626B"/>
    <w:rsid w:val="001874FC"/>
    <w:rsid w:val="00187CC2"/>
    <w:rsid w:val="00187F92"/>
    <w:rsid w:val="001904B4"/>
    <w:rsid w:val="00193505"/>
    <w:rsid w:val="00194C21"/>
    <w:rsid w:val="001957FC"/>
    <w:rsid w:val="00197542"/>
    <w:rsid w:val="001A035A"/>
    <w:rsid w:val="001A4781"/>
    <w:rsid w:val="001A6D0E"/>
    <w:rsid w:val="001B2215"/>
    <w:rsid w:val="001B4309"/>
    <w:rsid w:val="001B7463"/>
    <w:rsid w:val="001C0B45"/>
    <w:rsid w:val="001C2010"/>
    <w:rsid w:val="001C396D"/>
    <w:rsid w:val="001C4C5B"/>
    <w:rsid w:val="001C77D3"/>
    <w:rsid w:val="001D1537"/>
    <w:rsid w:val="001D2B22"/>
    <w:rsid w:val="001D3560"/>
    <w:rsid w:val="001D3E2E"/>
    <w:rsid w:val="001D447E"/>
    <w:rsid w:val="001D739D"/>
    <w:rsid w:val="001E0409"/>
    <w:rsid w:val="001E15B9"/>
    <w:rsid w:val="001E180E"/>
    <w:rsid w:val="001E200C"/>
    <w:rsid w:val="001E202A"/>
    <w:rsid w:val="001E3EE1"/>
    <w:rsid w:val="001E40F6"/>
    <w:rsid w:val="001F0C1B"/>
    <w:rsid w:val="001F1339"/>
    <w:rsid w:val="001F2F07"/>
    <w:rsid w:val="001F7612"/>
    <w:rsid w:val="0020180E"/>
    <w:rsid w:val="00203BEB"/>
    <w:rsid w:val="00203E84"/>
    <w:rsid w:val="00205326"/>
    <w:rsid w:val="0020565E"/>
    <w:rsid w:val="00205D15"/>
    <w:rsid w:val="002068DD"/>
    <w:rsid w:val="0021125C"/>
    <w:rsid w:val="002122CC"/>
    <w:rsid w:val="002144BE"/>
    <w:rsid w:val="002166C9"/>
    <w:rsid w:val="002172DD"/>
    <w:rsid w:val="00220F6A"/>
    <w:rsid w:val="002225AC"/>
    <w:rsid w:val="00222A7E"/>
    <w:rsid w:val="00222AC7"/>
    <w:rsid w:val="0022748E"/>
    <w:rsid w:val="002318F9"/>
    <w:rsid w:val="00241CBF"/>
    <w:rsid w:val="00247483"/>
    <w:rsid w:val="002479A2"/>
    <w:rsid w:val="00252D1A"/>
    <w:rsid w:val="002542F3"/>
    <w:rsid w:val="00255ADD"/>
    <w:rsid w:val="00260334"/>
    <w:rsid w:val="002618A3"/>
    <w:rsid w:val="00263D2D"/>
    <w:rsid w:val="002668F0"/>
    <w:rsid w:val="00267F73"/>
    <w:rsid w:val="002707A0"/>
    <w:rsid w:val="00270B3B"/>
    <w:rsid w:val="002715BA"/>
    <w:rsid w:val="00273D09"/>
    <w:rsid w:val="00274B4A"/>
    <w:rsid w:val="00283169"/>
    <w:rsid w:val="0028393F"/>
    <w:rsid w:val="00286705"/>
    <w:rsid w:val="00287274"/>
    <w:rsid w:val="0029027A"/>
    <w:rsid w:val="00291178"/>
    <w:rsid w:val="00291A10"/>
    <w:rsid w:val="00296335"/>
    <w:rsid w:val="002966B1"/>
    <w:rsid w:val="002A6BEB"/>
    <w:rsid w:val="002A702B"/>
    <w:rsid w:val="002B2F9B"/>
    <w:rsid w:val="002B3C07"/>
    <w:rsid w:val="002B667C"/>
    <w:rsid w:val="002B73A5"/>
    <w:rsid w:val="002B7D4C"/>
    <w:rsid w:val="002C2ABC"/>
    <w:rsid w:val="002C5193"/>
    <w:rsid w:val="002C6026"/>
    <w:rsid w:val="002C6031"/>
    <w:rsid w:val="002C691F"/>
    <w:rsid w:val="002C70C9"/>
    <w:rsid w:val="002C790B"/>
    <w:rsid w:val="002D0D01"/>
    <w:rsid w:val="002D1750"/>
    <w:rsid w:val="002D2F8C"/>
    <w:rsid w:val="002D5A42"/>
    <w:rsid w:val="002D7BF6"/>
    <w:rsid w:val="002E0CDD"/>
    <w:rsid w:val="002E39CD"/>
    <w:rsid w:val="002E3AF9"/>
    <w:rsid w:val="002E3E83"/>
    <w:rsid w:val="002E609C"/>
    <w:rsid w:val="002E6E52"/>
    <w:rsid w:val="002E7783"/>
    <w:rsid w:val="002E7D2F"/>
    <w:rsid w:val="002F18AE"/>
    <w:rsid w:val="002F22D1"/>
    <w:rsid w:val="002F2F65"/>
    <w:rsid w:val="002F3B2D"/>
    <w:rsid w:val="002F628C"/>
    <w:rsid w:val="002F704E"/>
    <w:rsid w:val="00301D23"/>
    <w:rsid w:val="00302013"/>
    <w:rsid w:val="00302050"/>
    <w:rsid w:val="00302FCA"/>
    <w:rsid w:val="00304BCE"/>
    <w:rsid w:val="00304FAB"/>
    <w:rsid w:val="00307126"/>
    <w:rsid w:val="00307158"/>
    <w:rsid w:val="00307349"/>
    <w:rsid w:val="00310C95"/>
    <w:rsid w:val="0031189F"/>
    <w:rsid w:val="00311B94"/>
    <w:rsid w:val="0031356B"/>
    <w:rsid w:val="003144E8"/>
    <w:rsid w:val="00316E50"/>
    <w:rsid w:val="00321C5E"/>
    <w:rsid w:val="00322643"/>
    <w:rsid w:val="00323747"/>
    <w:rsid w:val="00323829"/>
    <w:rsid w:val="00324EB2"/>
    <w:rsid w:val="0032585D"/>
    <w:rsid w:val="003258B6"/>
    <w:rsid w:val="003311ED"/>
    <w:rsid w:val="00331508"/>
    <w:rsid w:val="00332024"/>
    <w:rsid w:val="003328CB"/>
    <w:rsid w:val="00334AE5"/>
    <w:rsid w:val="00335ACA"/>
    <w:rsid w:val="003411EB"/>
    <w:rsid w:val="0034263B"/>
    <w:rsid w:val="0034370B"/>
    <w:rsid w:val="00343D6B"/>
    <w:rsid w:val="00343E84"/>
    <w:rsid w:val="003440CB"/>
    <w:rsid w:val="003441B9"/>
    <w:rsid w:val="00344D26"/>
    <w:rsid w:val="003556C5"/>
    <w:rsid w:val="00355838"/>
    <w:rsid w:val="003570A7"/>
    <w:rsid w:val="00357BAA"/>
    <w:rsid w:val="00363B57"/>
    <w:rsid w:val="0036535F"/>
    <w:rsid w:val="00365E75"/>
    <w:rsid w:val="00366A7E"/>
    <w:rsid w:val="003679D3"/>
    <w:rsid w:val="00371266"/>
    <w:rsid w:val="003728DB"/>
    <w:rsid w:val="00374378"/>
    <w:rsid w:val="00374764"/>
    <w:rsid w:val="00374A91"/>
    <w:rsid w:val="00376495"/>
    <w:rsid w:val="0037654B"/>
    <w:rsid w:val="0037663F"/>
    <w:rsid w:val="003809CF"/>
    <w:rsid w:val="003818D4"/>
    <w:rsid w:val="003830B9"/>
    <w:rsid w:val="00383398"/>
    <w:rsid w:val="003834BD"/>
    <w:rsid w:val="00383E38"/>
    <w:rsid w:val="00384C6D"/>
    <w:rsid w:val="00384C7C"/>
    <w:rsid w:val="00393226"/>
    <w:rsid w:val="00393B91"/>
    <w:rsid w:val="00396201"/>
    <w:rsid w:val="003A268C"/>
    <w:rsid w:val="003A58E3"/>
    <w:rsid w:val="003A5C86"/>
    <w:rsid w:val="003A7B0B"/>
    <w:rsid w:val="003B256A"/>
    <w:rsid w:val="003B3653"/>
    <w:rsid w:val="003B3F46"/>
    <w:rsid w:val="003B4088"/>
    <w:rsid w:val="003B557F"/>
    <w:rsid w:val="003B5B37"/>
    <w:rsid w:val="003C0265"/>
    <w:rsid w:val="003C0F18"/>
    <w:rsid w:val="003C6060"/>
    <w:rsid w:val="003C6154"/>
    <w:rsid w:val="003C688F"/>
    <w:rsid w:val="003D3D57"/>
    <w:rsid w:val="003D3F0F"/>
    <w:rsid w:val="003D3FE7"/>
    <w:rsid w:val="003D54A6"/>
    <w:rsid w:val="003D6DCB"/>
    <w:rsid w:val="003E0F7C"/>
    <w:rsid w:val="003E2782"/>
    <w:rsid w:val="003E2919"/>
    <w:rsid w:val="003E29BF"/>
    <w:rsid w:val="003E3452"/>
    <w:rsid w:val="003E4341"/>
    <w:rsid w:val="003E793F"/>
    <w:rsid w:val="003E7E74"/>
    <w:rsid w:val="003F0082"/>
    <w:rsid w:val="003F1EF2"/>
    <w:rsid w:val="003F426E"/>
    <w:rsid w:val="003F4B54"/>
    <w:rsid w:val="003F60D7"/>
    <w:rsid w:val="003F6A66"/>
    <w:rsid w:val="003F6A96"/>
    <w:rsid w:val="003F6B03"/>
    <w:rsid w:val="004008FB"/>
    <w:rsid w:val="00403342"/>
    <w:rsid w:val="004059ED"/>
    <w:rsid w:val="00410A92"/>
    <w:rsid w:val="00414023"/>
    <w:rsid w:val="004167D9"/>
    <w:rsid w:val="00417284"/>
    <w:rsid w:val="004209D2"/>
    <w:rsid w:val="00421105"/>
    <w:rsid w:val="004240BC"/>
    <w:rsid w:val="00425D3A"/>
    <w:rsid w:val="00427A22"/>
    <w:rsid w:val="00430DD9"/>
    <w:rsid w:val="00431315"/>
    <w:rsid w:val="00431596"/>
    <w:rsid w:val="00431CAF"/>
    <w:rsid w:val="00433905"/>
    <w:rsid w:val="00434C12"/>
    <w:rsid w:val="00435A09"/>
    <w:rsid w:val="004360BC"/>
    <w:rsid w:val="0043695A"/>
    <w:rsid w:val="004376E1"/>
    <w:rsid w:val="0044081C"/>
    <w:rsid w:val="004417C0"/>
    <w:rsid w:val="00441E0C"/>
    <w:rsid w:val="0044260F"/>
    <w:rsid w:val="00442FC0"/>
    <w:rsid w:val="00444280"/>
    <w:rsid w:val="004446A5"/>
    <w:rsid w:val="00445909"/>
    <w:rsid w:val="004466F0"/>
    <w:rsid w:val="00447257"/>
    <w:rsid w:val="0045056A"/>
    <w:rsid w:val="00451EFB"/>
    <w:rsid w:val="00452CCA"/>
    <w:rsid w:val="00452D64"/>
    <w:rsid w:val="004538FE"/>
    <w:rsid w:val="0045542C"/>
    <w:rsid w:val="00455CF2"/>
    <w:rsid w:val="00456518"/>
    <w:rsid w:val="004608CA"/>
    <w:rsid w:val="00461805"/>
    <w:rsid w:val="004625C0"/>
    <w:rsid w:val="00464983"/>
    <w:rsid w:val="00466C21"/>
    <w:rsid w:val="00466C3D"/>
    <w:rsid w:val="00467079"/>
    <w:rsid w:val="004671CC"/>
    <w:rsid w:val="00467BB4"/>
    <w:rsid w:val="0047664D"/>
    <w:rsid w:val="00477624"/>
    <w:rsid w:val="00491A08"/>
    <w:rsid w:val="0049218B"/>
    <w:rsid w:val="00493202"/>
    <w:rsid w:val="0049365E"/>
    <w:rsid w:val="004946CD"/>
    <w:rsid w:val="00495201"/>
    <w:rsid w:val="004A07F8"/>
    <w:rsid w:val="004A0DC0"/>
    <w:rsid w:val="004A5037"/>
    <w:rsid w:val="004A5C39"/>
    <w:rsid w:val="004A5DE7"/>
    <w:rsid w:val="004B0553"/>
    <w:rsid w:val="004B23D9"/>
    <w:rsid w:val="004B2DB5"/>
    <w:rsid w:val="004B36E2"/>
    <w:rsid w:val="004B3D33"/>
    <w:rsid w:val="004B5302"/>
    <w:rsid w:val="004B612A"/>
    <w:rsid w:val="004B6779"/>
    <w:rsid w:val="004B74CE"/>
    <w:rsid w:val="004C0102"/>
    <w:rsid w:val="004C0788"/>
    <w:rsid w:val="004C1B3A"/>
    <w:rsid w:val="004C1D6D"/>
    <w:rsid w:val="004C270D"/>
    <w:rsid w:val="004C4876"/>
    <w:rsid w:val="004C4980"/>
    <w:rsid w:val="004C5489"/>
    <w:rsid w:val="004C6B33"/>
    <w:rsid w:val="004C7C24"/>
    <w:rsid w:val="004D16E8"/>
    <w:rsid w:val="004D575F"/>
    <w:rsid w:val="004D7020"/>
    <w:rsid w:val="004D7351"/>
    <w:rsid w:val="004D7908"/>
    <w:rsid w:val="004E276B"/>
    <w:rsid w:val="004E4F8D"/>
    <w:rsid w:val="004E5A51"/>
    <w:rsid w:val="004E5D7C"/>
    <w:rsid w:val="004E5DD4"/>
    <w:rsid w:val="004E774F"/>
    <w:rsid w:val="004E7EC2"/>
    <w:rsid w:val="004F0451"/>
    <w:rsid w:val="004F076A"/>
    <w:rsid w:val="004F07A0"/>
    <w:rsid w:val="004F1EF2"/>
    <w:rsid w:val="004F30C8"/>
    <w:rsid w:val="004F65B0"/>
    <w:rsid w:val="005001FB"/>
    <w:rsid w:val="0050148F"/>
    <w:rsid w:val="00501FDC"/>
    <w:rsid w:val="00502F06"/>
    <w:rsid w:val="005033E6"/>
    <w:rsid w:val="0050352D"/>
    <w:rsid w:val="00503CE3"/>
    <w:rsid w:val="005043E9"/>
    <w:rsid w:val="00512D79"/>
    <w:rsid w:val="0051470D"/>
    <w:rsid w:val="00515397"/>
    <w:rsid w:val="0051589C"/>
    <w:rsid w:val="00526665"/>
    <w:rsid w:val="00527360"/>
    <w:rsid w:val="0052759C"/>
    <w:rsid w:val="00530C41"/>
    <w:rsid w:val="00530F07"/>
    <w:rsid w:val="00531363"/>
    <w:rsid w:val="00532AFF"/>
    <w:rsid w:val="005365D0"/>
    <w:rsid w:val="00537063"/>
    <w:rsid w:val="00537ABF"/>
    <w:rsid w:val="0054002C"/>
    <w:rsid w:val="0054138C"/>
    <w:rsid w:val="005427BD"/>
    <w:rsid w:val="00542D6C"/>
    <w:rsid w:val="005443BF"/>
    <w:rsid w:val="00546CA0"/>
    <w:rsid w:val="00546EA5"/>
    <w:rsid w:val="0055100E"/>
    <w:rsid w:val="0055539C"/>
    <w:rsid w:val="005561DD"/>
    <w:rsid w:val="005566FC"/>
    <w:rsid w:val="005575F0"/>
    <w:rsid w:val="00557AEC"/>
    <w:rsid w:val="00557CAC"/>
    <w:rsid w:val="005619CB"/>
    <w:rsid w:val="00564D85"/>
    <w:rsid w:val="00565BB8"/>
    <w:rsid w:val="00566EAB"/>
    <w:rsid w:val="00570122"/>
    <w:rsid w:val="00570628"/>
    <w:rsid w:val="0057088A"/>
    <w:rsid w:val="005722D1"/>
    <w:rsid w:val="00573B3F"/>
    <w:rsid w:val="00573E2A"/>
    <w:rsid w:val="005743A3"/>
    <w:rsid w:val="00575F45"/>
    <w:rsid w:val="00576235"/>
    <w:rsid w:val="005767B7"/>
    <w:rsid w:val="00576C07"/>
    <w:rsid w:val="00577ECD"/>
    <w:rsid w:val="00580301"/>
    <w:rsid w:val="00581F56"/>
    <w:rsid w:val="0058233E"/>
    <w:rsid w:val="00585968"/>
    <w:rsid w:val="00585F0D"/>
    <w:rsid w:val="00587EB7"/>
    <w:rsid w:val="00587F50"/>
    <w:rsid w:val="0059065E"/>
    <w:rsid w:val="00592F77"/>
    <w:rsid w:val="005931A0"/>
    <w:rsid w:val="00594635"/>
    <w:rsid w:val="0059734B"/>
    <w:rsid w:val="00597DFC"/>
    <w:rsid w:val="005A0B1D"/>
    <w:rsid w:val="005A12A2"/>
    <w:rsid w:val="005A515C"/>
    <w:rsid w:val="005A5280"/>
    <w:rsid w:val="005A6833"/>
    <w:rsid w:val="005B0DFF"/>
    <w:rsid w:val="005B1847"/>
    <w:rsid w:val="005B204A"/>
    <w:rsid w:val="005B34D7"/>
    <w:rsid w:val="005B3FBA"/>
    <w:rsid w:val="005B4F5F"/>
    <w:rsid w:val="005B520C"/>
    <w:rsid w:val="005C0175"/>
    <w:rsid w:val="005C290B"/>
    <w:rsid w:val="005C4A9E"/>
    <w:rsid w:val="005C5275"/>
    <w:rsid w:val="005D01B9"/>
    <w:rsid w:val="005D10B3"/>
    <w:rsid w:val="005D1531"/>
    <w:rsid w:val="005D1E6A"/>
    <w:rsid w:val="005D28F5"/>
    <w:rsid w:val="005D2904"/>
    <w:rsid w:val="005D5A73"/>
    <w:rsid w:val="005E04B5"/>
    <w:rsid w:val="005E1FCE"/>
    <w:rsid w:val="005E20E2"/>
    <w:rsid w:val="005E2851"/>
    <w:rsid w:val="005E2DCB"/>
    <w:rsid w:val="005E308A"/>
    <w:rsid w:val="005E3104"/>
    <w:rsid w:val="005E3E6A"/>
    <w:rsid w:val="005E4601"/>
    <w:rsid w:val="005E6C80"/>
    <w:rsid w:val="005E7FD8"/>
    <w:rsid w:val="005F1CCE"/>
    <w:rsid w:val="005F5674"/>
    <w:rsid w:val="005F6AEC"/>
    <w:rsid w:val="005F6D2D"/>
    <w:rsid w:val="005F727B"/>
    <w:rsid w:val="006006C7"/>
    <w:rsid w:val="006016E3"/>
    <w:rsid w:val="00601986"/>
    <w:rsid w:val="00603A4D"/>
    <w:rsid w:val="00604AF1"/>
    <w:rsid w:val="00605001"/>
    <w:rsid w:val="00605556"/>
    <w:rsid w:val="006068D6"/>
    <w:rsid w:val="006071B1"/>
    <w:rsid w:val="0061089F"/>
    <w:rsid w:val="00611097"/>
    <w:rsid w:val="00611B4D"/>
    <w:rsid w:val="00612298"/>
    <w:rsid w:val="00613C7D"/>
    <w:rsid w:val="00615F17"/>
    <w:rsid w:val="00620358"/>
    <w:rsid w:val="00620F5B"/>
    <w:rsid w:val="00621F4B"/>
    <w:rsid w:val="006246AA"/>
    <w:rsid w:val="00624A97"/>
    <w:rsid w:val="00624C06"/>
    <w:rsid w:val="00624EA4"/>
    <w:rsid w:val="00630D08"/>
    <w:rsid w:val="00631E8F"/>
    <w:rsid w:val="00632BF1"/>
    <w:rsid w:val="00633995"/>
    <w:rsid w:val="00634B00"/>
    <w:rsid w:val="00637966"/>
    <w:rsid w:val="0064034E"/>
    <w:rsid w:val="00643AC9"/>
    <w:rsid w:val="00643B37"/>
    <w:rsid w:val="006440D7"/>
    <w:rsid w:val="00644D4C"/>
    <w:rsid w:val="00645053"/>
    <w:rsid w:val="00645B23"/>
    <w:rsid w:val="00647610"/>
    <w:rsid w:val="00652531"/>
    <w:rsid w:val="00654513"/>
    <w:rsid w:val="0065482C"/>
    <w:rsid w:val="006578E0"/>
    <w:rsid w:val="00657D30"/>
    <w:rsid w:val="006659AC"/>
    <w:rsid w:val="0067087C"/>
    <w:rsid w:val="0067091C"/>
    <w:rsid w:val="00670D6E"/>
    <w:rsid w:val="00672E64"/>
    <w:rsid w:val="00674103"/>
    <w:rsid w:val="006768C4"/>
    <w:rsid w:val="006807C9"/>
    <w:rsid w:val="00682D9C"/>
    <w:rsid w:val="0068313D"/>
    <w:rsid w:val="006839FF"/>
    <w:rsid w:val="00685086"/>
    <w:rsid w:val="006861F2"/>
    <w:rsid w:val="00692162"/>
    <w:rsid w:val="006977D4"/>
    <w:rsid w:val="006A60A4"/>
    <w:rsid w:val="006A7F87"/>
    <w:rsid w:val="006B0330"/>
    <w:rsid w:val="006B0D9B"/>
    <w:rsid w:val="006B19ED"/>
    <w:rsid w:val="006B2244"/>
    <w:rsid w:val="006B5BAD"/>
    <w:rsid w:val="006C0810"/>
    <w:rsid w:val="006C26E2"/>
    <w:rsid w:val="006C569B"/>
    <w:rsid w:val="006C5D80"/>
    <w:rsid w:val="006C64AA"/>
    <w:rsid w:val="006D1475"/>
    <w:rsid w:val="006D1B30"/>
    <w:rsid w:val="006D1F60"/>
    <w:rsid w:val="006D20C2"/>
    <w:rsid w:val="006D3B9C"/>
    <w:rsid w:val="006D3D07"/>
    <w:rsid w:val="006D5ED9"/>
    <w:rsid w:val="006D6147"/>
    <w:rsid w:val="006E165E"/>
    <w:rsid w:val="006E230E"/>
    <w:rsid w:val="006E251E"/>
    <w:rsid w:val="006E3DBB"/>
    <w:rsid w:val="006E3EFB"/>
    <w:rsid w:val="006E51FC"/>
    <w:rsid w:val="006E5EC1"/>
    <w:rsid w:val="006E7D37"/>
    <w:rsid w:val="006E7ED3"/>
    <w:rsid w:val="006F0EA8"/>
    <w:rsid w:val="006F202C"/>
    <w:rsid w:val="006F27EE"/>
    <w:rsid w:val="006F76CD"/>
    <w:rsid w:val="00700267"/>
    <w:rsid w:val="0070145E"/>
    <w:rsid w:val="0070358E"/>
    <w:rsid w:val="0070468F"/>
    <w:rsid w:val="00704E7B"/>
    <w:rsid w:val="007052C6"/>
    <w:rsid w:val="0070635C"/>
    <w:rsid w:val="007115F7"/>
    <w:rsid w:val="00712461"/>
    <w:rsid w:val="00713AC2"/>
    <w:rsid w:val="00716242"/>
    <w:rsid w:val="0071640E"/>
    <w:rsid w:val="00720939"/>
    <w:rsid w:val="00722D07"/>
    <w:rsid w:val="0072307F"/>
    <w:rsid w:val="00725BA0"/>
    <w:rsid w:val="00726F47"/>
    <w:rsid w:val="007275F1"/>
    <w:rsid w:val="00731EA0"/>
    <w:rsid w:val="00731ED7"/>
    <w:rsid w:val="007327BC"/>
    <w:rsid w:val="00734535"/>
    <w:rsid w:val="00735595"/>
    <w:rsid w:val="00735610"/>
    <w:rsid w:val="007364A2"/>
    <w:rsid w:val="007377E7"/>
    <w:rsid w:val="007408B9"/>
    <w:rsid w:val="00740CEB"/>
    <w:rsid w:val="00742290"/>
    <w:rsid w:val="00743C71"/>
    <w:rsid w:val="00744208"/>
    <w:rsid w:val="007444FC"/>
    <w:rsid w:val="00744B99"/>
    <w:rsid w:val="0074609E"/>
    <w:rsid w:val="00747307"/>
    <w:rsid w:val="00751364"/>
    <w:rsid w:val="0075476E"/>
    <w:rsid w:val="00760145"/>
    <w:rsid w:val="00763062"/>
    <w:rsid w:val="00764BD1"/>
    <w:rsid w:val="00767928"/>
    <w:rsid w:val="00773D77"/>
    <w:rsid w:val="00776169"/>
    <w:rsid w:val="007764B1"/>
    <w:rsid w:val="007764B3"/>
    <w:rsid w:val="007775AD"/>
    <w:rsid w:val="007800FB"/>
    <w:rsid w:val="0078059A"/>
    <w:rsid w:val="00782BBB"/>
    <w:rsid w:val="00783046"/>
    <w:rsid w:val="00783517"/>
    <w:rsid w:val="0078365C"/>
    <w:rsid w:val="0078435B"/>
    <w:rsid w:val="007870AA"/>
    <w:rsid w:val="007914B1"/>
    <w:rsid w:val="007915FA"/>
    <w:rsid w:val="00791659"/>
    <w:rsid w:val="00791BD0"/>
    <w:rsid w:val="007921F8"/>
    <w:rsid w:val="00792A2B"/>
    <w:rsid w:val="0079357C"/>
    <w:rsid w:val="00793F15"/>
    <w:rsid w:val="00794BFA"/>
    <w:rsid w:val="00795CF6"/>
    <w:rsid w:val="007A1588"/>
    <w:rsid w:val="007A2554"/>
    <w:rsid w:val="007A40EE"/>
    <w:rsid w:val="007A6408"/>
    <w:rsid w:val="007A6C01"/>
    <w:rsid w:val="007A702F"/>
    <w:rsid w:val="007A714C"/>
    <w:rsid w:val="007B4A58"/>
    <w:rsid w:val="007C0E96"/>
    <w:rsid w:val="007C18AF"/>
    <w:rsid w:val="007C25BD"/>
    <w:rsid w:val="007C25DC"/>
    <w:rsid w:val="007C2969"/>
    <w:rsid w:val="007C5152"/>
    <w:rsid w:val="007C7CAD"/>
    <w:rsid w:val="007D23F2"/>
    <w:rsid w:val="007D2F27"/>
    <w:rsid w:val="007D3244"/>
    <w:rsid w:val="007D703A"/>
    <w:rsid w:val="007E0ACC"/>
    <w:rsid w:val="007E1D49"/>
    <w:rsid w:val="007E41F6"/>
    <w:rsid w:val="007E42F6"/>
    <w:rsid w:val="007E741F"/>
    <w:rsid w:val="007E788B"/>
    <w:rsid w:val="007F1552"/>
    <w:rsid w:val="007F4993"/>
    <w:rsid w:val="007F6C8D"/>
    <w:rsid w:val="007F7750"/>
    <w:rsid w:val="007F7975"/>
    <w:rsid w:val="008037C1"/>
    <w:rsid w:val="008066A8"/>
    <w:rsid w:val="00807034"/>
    <w:rsid w:val="00810018"/>
    <w:rsid w:val="00810414"/>
    <w:rsid w:val="00810C61"/>
    <w:rsid w:val="00810EDD"/>
    <w:rsid w:val="00811D78"/>
    <w:rsid w:val="00812A6B"/>
    <w:rsid w:val="008138ED"/>
    <w:rsid w:val="0081404C"/>
    <w:rsid w:val="008140EC"/>
    <w:rsid w:val="008146A0"/>
    <w:rsid w:val="0081525A"/>
    <w:rsid w:val="00815D25"/>
    <w:rsid w:val="0081694D"/>
    <w:rsid w:val="00816F1B"/>
    <w:rsid w:val="008175ED"/>
    <w:rsid w:val="00821D3D"/>
    <w:rsid w:val="008246F0"/>
    <w:rsid w:val="00825E9D"/>
    <w:rsid w:val="00826811"/>
    <w:rsid w:val="00833664"/>
    <w:rsid w:val="00834F40"/>
    <w:rsid w:val="00836BC9"/>
    <w:rsid w:val="00841A2C"/>
    <w:rsid w:val="00843456"/>
    <w:rsid w:val="00843A1B"/>
    <w:rsid w:val="00843B12"/>
    <w:rsid w:val="00850ED6"/>
    <w:rsid w:val="00852010"/>
    <w:rsid w:val="00852195"/>
    <w:rsid w:val="008542C8"/>
    <w:rsid w:val="00862A35"/>
    <w:rsid w:val="00863F79"/>
    <w:rsid w:val="00867309"/>
    <w:rsid w:val="00872E19"/>
    <w:rsid w:val="00874374"/>
    <w:rsid w:val="0087641F"/>
    <w:rsid w:val="008776F4"/>
    <w:rsid w:val="00877B9C"/>
    <w:rsid w:val="00877BA6"/>
    <w:rsid w:val="008804C8"/>
    <w:rsid w:val="00881F82"/>
    <w:rsid w:val="00882EC0"/>
    <w:rsid w:val="00884F67"/>
    <w:rsid w:val="00885E71"/>
    <w:rsid w:val="00891C63"/>
    <w:rsid w:val="00896119"/>
    <w:rsid w:val="00896B8F"/>
    <w:rsid w:val="008A0487"/>
    <w:rsid w:val="008A0952"/>
    <w:rsid w:val="008A1050"/>
    <w:rsid w:val="008A1116"/>
    <w:rsid w:val="008A1AA4"/>
    <w:rsid w:val="008A2217"/>
    <w:rsid w:val="008A6F2D"/>
    <w:rsid w:val="008B0FB1"/>
    <w:rsid w:val="008B1DAE"/>
    <w:rsid w:val="008B4845"/>
    <w:rsid w:val="008B4D7E"/>
    <w:rsid w:val="008B6AA9"/>
    <w:rsid w:val="008B6B80"/>
    <w:rsid w:val="008C16D3"/>
    <w:rsid w:val="008C3778"/>
    <w:rsid w:val="008C3850"/>
    <w:rsid w:val="008C38CF"/>
    <w:rsid w:val="008C3B01"/>
    <w:rsid w:val="008C499F"/>
    <w:rsid w:val="008C62B0"/>
    <w:rsid w:val="008C6ADC"/>
    <w:rsid w:val="008C6B9F"/>
    <w:rsid w:val="008C76B1"/>
    <w:rsid w:val="008D3361"/>
    <w:rsid w:val="008D54FD"/>
    <w:rsid w:val="008D5B71"/>
    <w:rsid w:val="008D5F57"/>
    <w:rsid w:val="008D6500"/>
    <w:rsid w:val="008E0529"/>
    <w:rsid w:val="008E3D1F"/>
    <w:rsid w:val="008E4379"/>
    <w:rsid w:val="008E4C8B"/>
    <w:rsid w:val="008E5E97"/>
    <w:rsid w:val="008E7080"/>
    <w:rsid w:val="008F0194"/>
    <w:rsid w:val="008F0B5A"/>
    <w:rsid w:val="008F31DE"/>
    <w:rsid w:val="008F3AEF"/>
    <w:rsid w:val="008F4009"/>
    <w:rsid w:val="009006FB"/>
    <w:rsid w:val="00901075"/>
    <w:rsid w:val="009014CA"/>
    <w:rsid w:val="00901527"/>
    <w:rsid w:val="00901727"/>
    <w:rsid w:val="00901F38"/>
    <w:rsid w:val="0090211A"/>
    <w:rsid w:val="00904A6A"/>
    <w:rsid w:val="00904DAF"/>
    <w:rsid w:val="0090534D"/>
    <w:rsid w:val="00905446"/>
    <w:rsid w:val="0090554D"/>
    <w:rsid w:val="00905C78"/>
    <w:rsid w:val="009070F9"/>
    <w:rsid w:val="00910B33"/>
    <w:rsid w:val="009127A7"/>
    <w:rsid w:val="00912FC3"/>
    <w:rsid w:val="0091554D"/>
    <w:rsid w:val="00916566"/>
    <w:rsid w:val="00917819"/>
    <w:rsid w:val="00917B69"/>
    <w:rsid w:val="0092204B"/>
    <w:rsid w:val="00922245"/>
    <w:rsid w:val="00922CCD"/>
    <w:rsid w:val="009238AE"/>
    <w:rsid w:val="00924E42"/>
    <w:rsid w:val="00926820"/>
    <w:rsid w:val="009275E6"/>
    <w:rsid w:val="00927744"/>
    <w:rsid w:val="00932350"/>
    <w:rsid w:val="00932614"/>
    <w:rsid w:val="00932E1B"/>
    <w:rsid w:val="009332EB"/>
    <w:rsid w:val="009335D9"/>
    <w:rsid w:val="009344E1"/>
    <w:rsid w:val="00935728"/>
    <w:rsid w:val="009421D7"/>
    <w:rsid w:val="00942233"/>
    <w:rsid w:val="0094382B"/>
    <w:rsid w:val="00943EBD"/>
    <w:rsid w:val="00944622"/>
    <w:rsid w:val="00946B0B"/>
    <w:rsid w:val="0095057C"/>
    <w:rsid w:val="00951236"/>
    <w:rsid w:val="00951C7D"/>
    <w:rsid w:val="009532B7"/>
    <w:rsid w:val="0095552D"/>
    <w:rsid w:val="009561EE"/>
    <w:rsid w:val="00956944"/>
    <w:rsid w:val="00956D96"/>
    <w:rsid w:val="00957E85"/>
    <w:rsid w:val="009629D2"/>
    <w:rsid w:val="00962DF6"/>
    <w:rsid w:val="009633BC"/>
    <w:rsid w:val="00963948"/>
    <w:rsid w:val="00964F77"/>
    <w:rsid w:val="00970EC8"/>
    <w:rsid w:val="00972C9F"/>
    <w:rsid w:val="00976CDB"/>
    <w:rsid w:val="009809B8"/>
    <w:rsid w:val="00981A01"/>
    <w:rsid w:val="00983727"/>
    <w:rsid w:val="00984040"/>
    <w:rsid w:val="009846DE"/>
    <w:rsid w:val="009848F1"/>
    <w:rsid w:val="009904B4"/>
    <w:rsid w:val="00990EAC"/>
    <w:rsid w:val="009A0837"/>
    <w:rsid w:val="009A0EB4"/>
    <w:rsid w:val="009A28F0"/>
    <w:rsid w:val="009A3620"/>
    <w:rsid w:val="009A40D1"/>
    <w:rsid w:val="009A4BEE"/>
    <w:rsid w:val="009A699C"/>
    <w:rsid w:val="009A6C12"/>
    <w:rsid w:val="009B4D85"/>
    <w:rsid w:val="009B7A15"/>
    <w:rsid w:val="009C01CD"/>
    <w:rsid w:val="009C091B"/>
    <w:rsid w:val="009C0A7C"/>
    <w:rsid w:val="009C0AA4"/>
    <w:rsid w:val="009C1035"/>
    <w:rsid w:val="009C1774"/>
    <w:rsid w:val="009C281C"/>
    <w:rsid w:val="009C36E9"/>
    <w:rsid w:val="009C4225"/>
    <w:rsid w:val="009C514A"/>
    <w:rsid w:val="009C6F75"/>
    <w:rsid w:val="009C7226"/>
    <w:rsid w:val="009C774F"/>
    <w:rsid w:val="009D1BE1"/>
    <w:rsid w:val="009D30D3"/>
    <w:rsid w:val="009D5143"/>
    <w:rsid w:val="009D7028"/>
    <w:rsid w:val="009D7992"/>
    <w:rsid w:val="009E005A"/>
    <w:rsid w:val="009E0A96"/>
    <w:rsid w:val="009E0CFE"/>
    <w:rsid w:val="009E11A9"/>
    <w:rsid w:val="009E126A"/>
    <w:rsid w:val="009E76E5"/>
    <w:rsid w:val="009F0476"/>
    <w:rsid w:val="009F1CF6"/>
    <w:rsid w:val="009F3DE4"/>
    <w:rsid w:val="009F4509"/>
    <w:rsid w:val="009F466D"/>
    <w:rsid w:val="009F5E74"/>
    <w:rsid w:val="009F6798"/>
    <w:rsid w:val="009F6941"/>
    <w:rsid w:val="009F7121"/>
    <w:rsid w:val="00A02A20"/>
    <w:rsid w:val="00A03E18"/>
    <w:rsid w:val="00A06DF2"/>
    <w:rsid w:val="00A073A2"/>
    <w:rsid w:val="00A07445"/>
    <w:rsid w:val="00A07887"/>
    <w:rsid w:val="00A11D67"/>
    <w:rsid w:val="00A13E18"/>
    <w:rsid w:val="00A14CFD"/>
    <w:rsid w:val="00A15AEB"/>
    <w:rsid w:val="00A24358"/>
    <w:rsid w:val="00A2735E"/>
    <w:rsid w:val="00A27BD3"/>
    <w:rsid w:val="00A27E8B"/>
    <w:rsid w:val="00A3002F"/>
    <w:rsid w:val="00A30090"/>
    <w:rsid w:val="00A30214"/>
    <w:rsid w:val="00A3129A"/>
    <w:rsid w:val="00A3351D"/>
    <w:rsid w:val="00A338EE"/>
    <w:rsid w:val="00A33DA3"/>
    <w:rsid w:val="00A40166"/>
    <w:rsid w:val="00A4077D"/>
    <w:rsid w:val="00A42EA7"/>
    <w:rsid w:val="00A43149"/>
    <w:rsid w:val="00A433DA"/>
    <w:rsid w:val="00A43A71"/>
    <w:rsid w:val="00A4511F"/>
    <w:rsid w:val="00A45F7B"/>
    <w:rsid w:val="00A46992"/>
    <w:rsid w:val="00A47626"/>
    <w:rsid w:val="00A52658"/>
    <w:rsid w:val="00A52E02"/>
    <w:rsid w:val="00A54072"/>
    <w:rsid w:val="00A55A81"/>
    <w:rsid w:val="00A601E2"/>
    <w:rsid w:val="00A667CA"/>
    <w:rsid w:val="00A667E9"/>
    <w:rsid w:val="00A66B02"/>
    <w:rsid w:val="00A71A43"/>
    <w:rsid w:val="00A72101"/>
    <w:rsid w:val="00A75147"/>
    <w:rsid w:val="00A7767A"/>
    <w:rsid w:val="00A80970"/>
    <w:rsid w:val="00A834A1"/>
    <w:rsid w:val="00A91230"/>
    <w:rsid w:val="00A91910"/>
    <w:rsid w:val="00A91ABA"/>
    <w:rsid w:val="00A9390A"/>
    <w:rsid w:val="00A93978"/>
    <w:rsid w:val="00A95015"/>
    <w:rsid w:val="00A96561"/>
    <w:rsid w:val="00A9709B"/>
    <w:rsid w:val="00AA26FF"/>
    <w:rsid w:val="00AA2FB0"/>
    <w:rsid w:val="00AA6684"/>
    <w:rsid w:val="00AA67E7"/>
    <w:rsid w:val="00AA7132"/>
    <w:rsid w:val="00AB00F4"/>
    <w:rsid w:val="00AB4EB4"/>
    <w:rsid w:val="00AB5B11"/>
    <w:rsid w:val="00AC0259"/>
    <w:rsid w:val="00AC240F"/>
    <w:rsid w:val="00AC253F"/>
    <w:rsid w:val="00AC3A9C"/>
    <w:rsid w:val="00AC3F8B"/>
    <w:rsid w:val="00AC4603"/>
    <w:rsid w:val="00AC4F7B"/>
    <w:rsid w:val="00AC72FE"/>
    <w:rsid w:val="00AD032B"/>
    <w:rsid w:val="00AD0D4F"/>
    <w:rsid w:val="00AD18FE"/>
    <w:rsid w:val="00AD3E91"/>
    <w:rsid w:val="00AD40C5"/>
    <w:rsid w:val="00AD4508"/>
    <w:rsid w:val="00AD611A"/>
    <w:rsid w:val="00AD7DFB"/>
    <w:rsid w:val="00AE0666"/>
    <w:rsid w:val="00AE249D"/>
    <w:rsid w:val="00AE359E"/>
    <w:rsid w:val="00AE3A32"/>
    <w:rsid w:val="00AE6ABB"/>
    <w:rsid w:val="00AE77F9"/>
    <w:rsid w:val="00AF1574"/>
    <w:rsid w:val="00AF28CD"/>
    <w:rsid w:val="00AF3588"/>
    <w:rsid w:val="00AF36B6"/>
    <w:rsid w:val="00AF7F24"/>
    <w:rsid w:val="00B00D87"/>
    <w:rsid w:val="00B026CD"/>
    <w:rsid w:val="00B02ADB"/>
    <w:rsid w:val="00B030EE"/>
    <w:rsid w:val="00B04D59"/>
    <w:rsid w:val="00B05042"/>
    <w:rsid w:val="00B06761"/>
    <w:rsid w:val="00B0694A"/>
    <w:rsid w:val="00B06E6F"/>
    <w:rsid w:val="00B07B43"/>
    <w:rsid w:val="00B10998"/>
    <w:rsid w:val="00B123FC"/>
    <w:rsid w:val="00B12A5B"/>
    <w:rsid w:val="00B13419"/>
    <w:rsid w:val="00B14418"/>
    <w:rsid w:val="00B14A3D"/>
    <w:rsid w:val="00B15183"/>
    <w:rsid w:val="00B1543F"/>
    <w:rsid w:val="00B154FC"/>
    <w:rsid w:val="00B17519"/>
    <w:rsid w:val="00B17DDA"/>
    <w:rsid w:val="00B20EAD"/>
    <w:rsid w:val="00B21243"/>
    <w:rsid w:val="00B2375B"/>
    <w:rsid w:val="00B23E46"/>
    <w:rsid w:val="00B26CB7"/>
    <w:rsid w:val="00B3244A"/>
    <w:rsid w:val="00B338BA"/>
    <w:rsid w:val="00B3503F"/>
    <w:rsid w:val="00B35D2B"/>
    <w:rsid w:val="00B35F66"/>
    <w:rsid w:val="00B4000D"/>
    <w:rsid w:val="00B40A59"/>
    <w:rsid w:val="00B412E5"/>
    <w:rsid w:val="00B41EF5"/>
    <w:rsid w:val="00B4773B"/>
    <w:rsid w:val="00B505EA"/>
    <w:rsid w:val="00B50D5F"/>
    <w:rsid w:val="00B51A39"/>
    <w:rsid w:val="00B52DDD"/>
    <w:rsid w:val="00B52E2A"/>
    <w:rsid w:val="00B52EA4"/>
    <w:rsid w:val="00B552B7"/>
    <w:rsid w:val="00B6125F"/>
    <w:rsid w:val="00B6462B"/>
    <w:rsid w:val="00B64CA8"/>
    <w:rsid w:val="00B65507"/>
    <w:rsid w:val="00B67277"/>
    <w:rsid w:val="00B70F3C"/>
    <w:rsid w:val="00B7129C"/>
    <w:rsid w:val="00B71C48"/>
    <w:rsid w:val="00B758FE"/>
    <w:rsid w:val="00B75932"/>
    <w:rsid w:val="00B768A4"/>
    <w:rsid w:val="00B77D98"/>
    <w:rsid w:val="00B82A58"/>
    <w:rsid w:val="00B85E1D"/>
    <w:rsid w:val="00B878D6"/>
    <w:rsid w:val="00B87E39"/>
    <w:rsid w:val="00B91E2C"/>
    <w:rsid w:val="00B91EC8"/>
    <w:rsid w:val="00B92B76"/>
    <w:rsid w:val="00B94060"/>
    <w:rsid w:val="00B95818"/>
    <w:rsid w:val="00B95964"/>
    <w:rsid w:val="00B96890"/>
    <w:rsid w:val="00B968AF"/>
    <w:rsid w:val="00B97533"/>
    <w:rsid w:val="00BA00C0"/>
    <w:rsid w:val="00BA07CA"/>
    <w:rsid w:val="00BA0F6E"/>
    <w:rsid w:val="00BA14C0"/>
    <w:rsid w:val="00BA17BE"/>
    <w:rsid w:val="00BA2737"/>
    <w:rsid w:val="00BA4133"/>
    <w:rsid w:val="00BA4EC8"/>
    <w:rsid w:val="00BA66E3"/>
    <w:rsid w:val="00BA6F3F"/>
    <w:rsid w:val="00BA74BB"/>
    <w:rsid w:val="00BA7716"/>
    <w:rsid w:val="00BB3E00"/>
    <w:rsid w:val="00BC0683"/>
    <w:rsid w:val="00BC1B4B"/>
    <w:rsid w:val="00BC233D"/>
    <w:rsid w:val="00BC2E06"/>
    <w:rsid w:val="00BC2E26"/>
    <w:rsid w:val="00BD0AC3"/>
    <w:rsid w:val="00BD1F35"/>
    <w:rsid w:val="00BD2AA7"/>
    <w:rsid w:val="00BD2ED8"/>
    <w:rsid w:val="00BD3C82"/>
    <w:rsid w:val="00BD5630"/>
    <w:rsid w:val="00BD70E4"/>
    <w:rsid w:val="00BE4873"/>
    <w:rsid w:val="00BE6A4B"/>
    <w:rsid w:val="00BF0250"/>
    <w:rsid w:val="00BF275A"/>
    <w:rsid w:val="00BF38FB"/>
    <w:rsid w:val="00BF3F38"/>
    <w:rsid w:val="00BF4F4A"/>
    <w:rsid w:val="00BF5853"/>
    <w:rsid w:val="00BF63E4"/>
    <w:rsid w:val="00C00787"/>
    <w:rsid w:val="00C00CAF"/>
    <w:rsid w:val="00C015A1"/>
    <w:rsid w:val="00C02F0F"/>
    <w:rsid w:val="00C0481D"/>
    <w:rsid w:val="00C04BB7"/>
    <w:rsid w:val="00C06290"/>
    <w:rsid w:val="00C10AB2"/>
    <w:rsid w:val="00C1199A"/>
    <w:rsid w:val="00C12A3A"/>
    <w:rsid w:val="00C13721"/>
    <w:rsid w:val="00C13A9E"/>
    <w:rsid w:val="00C13FD5"/>
    <w:rsid w:val="00C15C8E"/>
    <w:rsid w:val="00C210A6"/>
    <w:rsid w:val="00C2360A"/>
    <w:rsid w:val="00C23D49"/>
    <w:rsid w:val="00C2404C"/>
    <w:rsid w:val="00C24F50"/>
    <w:rsid w:val="00C255D0"/>
    <w:rsid w:val="00C2645E"/>
    <w:rsid w:val="00C3048F"/>
    <w:rsid w:val="00C315BD"/>
    <w:rsid w:val="00C31810"/>
    <w:rsid w:val="00C33E80"/>
    <w:rsid w:val="00C3536D"/>
    <w:rsid w:val="00C3784C"/>
    <w:rsid w:val="00C41E05"/>
    <w:rsid w:val="00C421C2"/>
    <w:rsid w:val="00C4332B"/>
    <w:rsid w:val="00C45C3C"/>
    <w:rsid w:val="00C47148"/>
    <w:rsid w:val="00C5019B"/>
    <w:rsid w:val="00C52252"/>
    <w:rsid w:val="00C522F1"/>
    <w:rsid w:val="00C52649"/>
    <w:rsid w:val="00C53921"/>
    <w:rsid w:val="00C57DD0"/>
    <w:rsid w:val="00C6009B"/>
    <w:rsid w:val="00C6285F"/>
    <w:rsid w:val="00C62A59"/>
    <w:rsid w:val="00C63749"/>
    <w:rsid w:val="00C63DE6"/>
    <w:rsid w:val="00C63E93"/>
    <w:rsid w:val="00C669D9"/>
    <w:rsid w:val="00C72A22"/>
    <w:rsid w:val="00C734AB"/>
    <w:rsid w:val="00C73B42"/>
    <w:rsid w:val="00C741A2"/>
    <w:rsid w:val="00C756B1"/>
    <w:rsid w:val="00C764E5"/>
    <w:rsid w:val="00C767BF"/>
    <w:rsid w:val="00C80C5B"/>
    <w:rsid w:val="00C80C66"/>
    <w:rsid w:val="00C8162E"/>
    <w:rsid w:val="00C82F45"/>
    <w:rsid w:val="00C848E1"/>
    <w:rsid w:val="00C84923"/>
    <w:rsid w:val="00C85BF2"/>
    <w:rsid w:val="00C87FFC"/>
    <w:rsid w:val="00C9106F"/>
    <w:rsid w:val="00C926C4"/>
    <w:rsid w:val="00C94B78"/>
    <w:rsid w:val="00C94CCB"/>
    <w:rsid w:val="00C953BB"/>
    <w:rsid w:val="00C96DE0"/>
    <w:rsid w:val="00C9782A"/>
    <w:rsid w:val="00CA013D"/>
    <w:rsid w:val="00CA274E"/>
    <w:rsid w:val="00CA2CDF"/>
    <w:rsid w:val="00CA5C85"/>
    <w:rsid w:val="00CA6E7C"/>
    <w:rsid w:val="00CA7637"/>
    <w:rsid w:val="00CB091B"/>
    <w:rsid w:val="00CB175C"/>
    <w:rsid w:val="00CB2519"/>
    <w:rsid w:val="00CB2C3C"/>
    <w:rsid w:val="00CB3CA0"/>
    <w:rsid w:val="00CB45F8"/>
    <w:rsid w:val="00CB516B"/>
    <w:rsid w:val="00CB5F84"/>
    <w:rsid w:val="00CB600E"/>
    <w:rsid w:val="00CC2CD9"/>
    <w:rsid w:val="00CC614A"/>
    <w:rsid w:val="00CC7CF6"/>
    <w:rsid w:val="00CC7E98"/>
    <w:rsid w:val="00CD040B"/>
    <w:rsid w:val="00CD087F"/>
    <w:rsid w:val="00CD153E"/>
    <w:rsid w:val="00CD30C5"/>
    <w:rsid w:val="00CD34E7"/>
    <w:rsid w:val="00CD3D51"/>
    <w:rsid w:val="00CD561F"/>
    <w:rsid w:val="00CD5C6F"/>
    <w:rsid w:val="00CD6914"/>
    <w:rsid w:val="00CD6A7A"/>
    <w:rsid w:val="00CE1ECE"/>
    <w:rsid w:val="00CE377D"/>
    <w:rsid w:val="00CE5784"/>
    <w:rsid w:val="00CE63C2"/>
    <w:rsid w:val="00CE6B0A"/>
    <w:rsid w:val="00CE71CE"/>
    <w:rsid w:val="00CF187D"/>
    <w:rsid w:val="00CF289B"/>
    <w:rsid w:val="00CF54A4"/>
    <w:rsid w:val="00CF6859"/>
    <w:rsid w:val="00CF6DDE"/>
    <w:rsid w:val="00CF76CB"/>
    <w:rsid w:val="00D00E44"/>
    <w:rsid w:val="00D02696"/>
    <w:rsid w:val="00D0452B"/>
    <w:rsid w:val="00D04CF3"/>
    <w:rsid w:val="00D04E4D"/>
    <w:rsid w:val="00D05217"/>
    <w:rsid w:val="00D05727"/>
    <w:rsid w:val="00D06185"/>
    <w:rsid w:val="00D07F80"/>
    <w:rsid w:val="00D11EBE"/>
    <w:rsid w:val="00D120A0"/>
    <w:rsid w:val="00D14B3A"/>
    <w:rsid w:val="00D15D7E"/>
    <w:rsid w:val="00D167A2"/>
    <w:rsid w:val="00D2313E"/>
    <w:rsid w:val="00D2540B"/>
    <w:rsid w:val="00D25C48"/>
    <w:rsid w:val="00D27194"/>
    <w:rsid w:val="00D2734A"/>
    <w:rsid w:val="00D30213"/>
    <w:rsid w:val="00D30F56"/>
    <w:rsid w:val="00D314D5"/>
    <w:rsid w:val="00D31918"/>
    <w:rsid w:val="00D33A18"/>
    <w:rsid w:val="00D36178"/>
    <w:rsid w:val="00D36978"/>
    <w:rsid w:val="00D400C5"/>
    <w:rsid w:val="00D4291F"/>
    <w:rsid w:val="00D433E1"/>
    <w:rsid w:val="00D44461"/>
    <w:rsid w:val="00D5081C"/>
    <w:rsid w:val="00D50912"/>
    <w:rsid w:val="00D520D6"/>
    <w:rsid w:val="00D53A39"/>
    <w:rsid w:val="00D5437C"/>
    <w:rsid w:val="00D54576"/>
    <w:rsid w:val="00D55D4A"/>
    <w:rsid w:val="00D60452"/>
    <w:rsid w:val="00D6426F"/>
    <w:rsid w:val="00D645A9"/>
    <w:rsid w:val="00D64923"/>
    <w:rsid w:val="00D657E3"/>
    <w:rsid w:val="00D678DD"/>
    <w:rsid w:val="00D70FB1"/>
    <w:rsid w:val="00D72A04"/>
    <w:rsid w:val="00D73FAF"/>
    <w:rsid w:val="00D74275"/>
    <w:rsid w:val="00D74598"/>
    <w:rsid w:val="00D80441"/>
    <w:rsid w:val="00D809D1"/>
    <w:rsid w:val="00D80FCF"/>
    <w:rsid w:val="00D820A2"/>
    <w:rsid w:val="00D828B9"/>
    <w:rsid w:val="00D83EF8"/>
    <w:rsid w:val="00D85A6D"/>
    <w:rsid w:val="00D862CC"/>
    <w:rsid w:val="00D87797"/>
    <w:rsid w:val="00D90309"/>
    <w:rsid w:val="00D91D99"/>
    <w:rsid w:val="00D92114"/>
    <w:rsid w:val="00D93B53"/>
    <w:rsid w:val="00D964FC"/>
    <w:rsid w:val="00D97749"/>
    <w:rsid w:val="00DA0CBF"/>
    <w:rsid w:val="00DA1C3D"/>
    <w:rsid w:val="00DA5F1B"/>
    <w:rsid w:val="00DA6057"/>
    <w:rsid w:val="00DA6CAD"/>
    <w:rsid w:val="00DA752E"/>
    <w:rsid w:val="00DA757F"/>
    <w:rsid w:val="00DA7FC1"/>
    <w:rsid w:val="00DB00B4"/>
    <w:rsid w:val="00DB174F"/>
    <w:rsid w:val="00DB1F2A"/>
    <w:rsid w:val="00DB2F18"/>
    <w:rsid w:val="00DB408E"/>
    <w:rsid w:val="00DB52F9"/>
    <w:rsid w:val="00DC126E"/>
    <w:rsid w:val="00DC1A56"/>
    <w:rsid w:val="00DC1BD0"/>
    <w:rsid w:val="00DC21A2"/>
    <w:rsid w:val="00DC29D4"/>
    <w:rsid w:val="00DC6E2F"/>
    <w:rsid w:val="00DC7208"/>
    <w:rsid w:val="00DC7E17"/>
    <w:rsid w:val="00DD76CC"/>
    <w:rsid w:val="00DD7DAF"/>
    <w:rsid w:val="00DE0304"/>
    <w:rsid w:val="00DE0EDC"/>
    <w:rsid w:val="00DE2CEF"/>
    <w:rsid w:val="00DE313C"/>
    <w:rsid w:val="00DF0A70"/>
    <w:rsid w:val="00DF0B09"/>
    <w:rsid w:val="00DF13CE"/>
    <w:rsid w:val="00DF13E0"/>
    <w:rsid w:val="00DF170B"/>
    <w:rsid w:val="00DF1D1E"/>
    <w:rsid w:val="00DF3561"/>
    <w:rsid w:val="00DF4ABE"/>
    <w:rsid w:val="00DF73C9"/>
    <w:rsid w:val="00DF761A"/>
    <w:rsid w:val="00DF79E8"/>
    <w:rsid w:val="00E01A99"/>
    <w:rsid w:val="00E02CBA"/>
    <w:rsid w:val="00E03E47"/>
    <w:rsid w:val="00E04D60"/>
    <w:rsid w:val="00E05099"/>
    <w:rsid w:val="00E05F9B"/>
    <w:rsid w:val="00E0607D"/>
    <w:rsid w:val="00E1237D"/>
    <w:rsid w:val="00E12886"/>
    <w:rsid w:val="00E16BD6"/>
    <w:rsid w:val="00E17045"/>
    <w:rsid w:val="00E2081E"/>
    <w:rsid w:val="00E20A8F"/>
    <w:rsid w:val="00E20A91"/>
    <w:rsid w:val="00E22A32"/>
    <w:rsid w:val="00E24033"/>
    <w:rsid w:val="00E25D92"/>
    <w:rsid w:val="00E26094"/>
    <w:rsid w:val="00E267F7"/>
    <w:rsid w:val="00E27545"/>
    <w:rsid w:val="00E3137D"/>
    <w:rsid w:val="00E314B9"/>
    <w:rsid w:val="00E3167D"/>
    <w:rsid w:val="00E322C4"/>
    <w:rsid w:val="00E3328F"/>
    <w:rsid w:val="00E342C5"/>
    <w:rsid w:val="00E3462F"/>
    <w:rsid w:val="00E37707"/>
    <w:rsid w:val="00E37CE9"/>
    <w:rsid w:val="00E4266E"/>
    <w:rsid w:val="00E47083"/>
    <w:rsid w:val="00E50DE2"/>
    <w:rsid w:val="00E50F82"/>
    <w:rsid w:val="00E515DB"/>
    <w:rsid w:val="00E53F1D"/>
    <w:rsid w:val="00E54093"/>
    <w:rsid w:val="00E54FDA"/>
    <w:rsid w:val="00E56A46"/>
    <w:rsid w:val="00E60332"/>
    <w:rsid w:val="00E605B6"/>
    <w:rsid w:val="00E612A9"/>
    <w:rsid w:val="00E63CB6"/>
    <w:rsid w:val="00E642C1"/>
    <w:rsid w:val="00E64387"/>
    <w:rsid w:val="00E67226"/>
    <w:rsid w:val="00E730AB"/>
    <w:rsid w:val="00E764D2"/>
    <w:rsid w:val="00E80148"/>
    <w:rsid w:val="00E83D9D"/>
    <w:rsid w:val="00E84130"/>
    <w:rsid w:val="00E903DD"/>
    <w:rsid w:val="00E90C9E"/>
    <w:rsid w:val="00E91C90"/>
    <w:rsid w:val="00E92C9E"/>
    <w:rsid w:val="00E95604"/>
    <w:rsid w:val="00E96899"/>
    <w:rsid w:val="00EA3175"/>
    <w:rsid w:val="00EA3F08"/>
    <w:rsid w:val="00EA59CB"/>
    <w:rsid w:val="00EA5CFD"/>
    <w:rsid w:val="00EA64DD"/>
    <w:rsid w:val="00EA681A"/>
    <w:rsid w:val="00EA6AC7"/>
    <w:rsid w:val="00EB242D"/>
    <w:rsid w:val="00EB3791"/>
    <w:rsid w:val="00EB495E"/>
    <w:rsid w:val="00EB71A1"/>
    <w:rsid w:val="00EC3D1A"/>
    <w:rsid w:val="00EC7302"/>
    <w:rsid w:val="00EC7E0E"/>
    <w:rsid w:val="00ED3209"/>
    <w:rsid w:val="00ED3D33"/>
    <w:rsid w:val="00ED5576"/>
    <w:rsid w:val="00ED72D7"/>
    <w:rsid w:val="00ED7B67"/>
    <w:rsid w:val="00EE00C8"/>
    <w:rsid w:val="00EE1A37"/>
    <w:rsid w:val="00EE20F2"/>
    <w:rsid w:val="00EE302B"/>
    <w:rsid w:val="00EE37BC"/>
    <w:rsid w:val="00EE406F"/>
    <w:rsid w:val="00EE40F3"/>
    <w:rsid w:val="00EE68D0"/>
    <w:rsid w:val="00EE7A0A"/>
    <w:rsid w:val="00EF26B3"/>
    <w:rsid w:val="00EF3793"/>
    <w:rsid w:val="00EF4107"/>
    <w:rsid w:val="00EF50AE"/>
    <w:rsid w:val="00EF7588"/>
    <w:rsid w:val="00EF7DCB"/>
    <w:rsid w:val="00F012BE"/>
    <w:rsid w:val="00F02663"/>
    <w:rsid w:val="00F0368A"/>
    <w:rsid w:val="00F03CB6"/>
    <w:rsid w:val="00F041F7"/>
    <w:rsid w:val="00F11140"/>
    <w:rsid w:val="00F1132B"/>
    <w:rsid w:val="00F13D96"/>
    <w:rsid w:val="00F150C6"/>
    <w:rsid w:val="00F1703F"/>
    <w:rsid w:val="00F20A4E"/>
    <w:rsid w:val="00F20B49"/>
    <w:rsid w:val="00F2106D"/>
    <w:rsid w:val="00F21A3A"/>
    <w:rsid w:val="00F22377"/>
    <w:rsid w:val="00F2278B"/>
    <w:rsid w:val="00F22B3D"/>
    <w:rsid w:val="00F24696"/>
    <w:rsid w:val="00F247A4"/>
    <w:rsid w:val="00F24813"/>
    <w:rsid w:val="00F2520A"/>
    <w:rsid w:val="00F276E0"/>
    <w:rsid w:val="00F27F2F"/>
    <w:rsid w:val="00F30359"/>
    <w:rsid w:val="00F30A98"/>
    <w:rsid w:val="00F34A60"/>
    <w:rsid w:val="00F34DD5"/>
    <w:rsid w:val="00F35116"/>
    <w:rsid w:val="00F35318"/>
    <w:rsid w:val="00F35F64"/>
    <w:rsid w:val="00F36984"/>
    <w:rsid w:val="00F36B8E"/>
    <w:rsid w:val="00F36DC8"/>
    <w:rsid w:val="00F437D2"/>
    <w:rsid w:val="00F43C97"/>
    <w:rsid w:val="00F441D8"/>
    <w:rsid w:val="00F468A3"/>
    <w:rsid w:val="00F46F6B"/>
    <w:rsid w:val="00F47149"/>
    <w:rsid w:val="00F479A4"/>
    <w:rsid w:val="00F47F6C"/>
    <w:rsid w:val="00F50214"/>
    <w:rsid w:val="00F517ED"/>
    <w:rsid w:val="00F53C33"/>
    <w:rsid w:val="00F55030"/>
    <w:rsid w:val="00F557E6"/>
    <w:rsid w:val="00F55951"/>
    <w:rsid w:val="00F56596"/>
    <w:rsid w:val="00F56F49"/>
    <w:rsid w:val="00F57C20"/>
    <w:rsid w:val="00F61BB8"/>
    <w:rsid w:val="00F621C8"/>
    <w:rsid w:val="00F629C4"/>
    <w:rsid w:val="00F62A00"/>
    <w:rsid w:val="00F63B0D"/>
    <w:rsid w:val="00F6513B"/>
    <w:rsid w:val="00F657BF"/>
    <w:rsid w:val="00F65B7D"/>
    <w:rsid w:val="00F703D1"/>
    <w:rsid w:val="00F7398A"/>
    <w:rsid w:val="00F73A40"/>
    <w:rsid w:val="00F73E48"/>
    <w:rsid w:val="00F74CDC"/>
    <w:rsid w:val="00F7538E"/>
    <w:rsid w:val="00F757D7"/>
    <w:rsid w:val="00F7619B"/>
    <w:rsid w:val="00F7719B"/>
    <w:rsid w:val="00F81D06"/>
    <w:rsid w:val="00F825BA"/>
    <w:rsid w:val="00F8306F"/>
    <w:rsid w:val="00F83EAB"/>
    <w:rsid w:val="00F86152"/>
    <w:rsid w:val="00F86178"/>
    <w:rsid w:val="00F866E8"/>
    <w:rsid w:val="00F86FD3"/>
    <w:rsid w:val="00F90C6C"/>
    <w:rsid w:val="00F93C45"/>
    <w:rsid w:val="00F9471A"/>
    <w:rsid w:val="00F955F7"/>
    <w:rsid w:val="00F95970"/>
    <w:rsid w:val="00F97FC9"/>
    <w:rsid w:val="00FA064A"/>
    <w:rsid w:val="00FA0A94"/>
    <w:rsid w:val="00FA0B17"/>
    <w:rsid w:val="00FA17A0"/>
    <w:rsid w:val="00FA2255"/>
    <w:rsid w:val="00FA28E4"/>
    <w:rsid w:val="00FA48DE"/>
    <w:rsid w:val="00FA5369"/>
    <w:rsid w:val="00FA5FDB"/>
    <w:rsid w:val="00FA6E6C"/>
    <w:rsid w:val="00FB00BC"/>
    <w:rsid w:val="00FB1D74"/>
    <w:rsid w:val="00FB1E86"/>
    <w:rsid w:val="00FB1FFC"/>
    <w:rsid w:val="00FB2E45"/>
    <w:rsid w:val="00FB402A"/>
    <w:rsid w:val="00FB524A"/>
    <w:rsid w:val="00FB7D5F"/>
    <w:rsid w:val="00FC0611"/>
    <w:rsid w:val="00FC27C4"/>
    <w:rsid w:val="00FC28D0"/>
    <w:rsid w:val="00FC2FDF"/>
    <w:rsid w:val="00FC3444"/>
    <w:rsid w:val="00FC4B47"/>
    <w:rsid w:val="00FC73FB"/>
    <w:rsid w:val="00FD1C93"/>
    <w:rsid w:val="00FD2790"/>
    <w:rsid w:val="00FD2D9D"/>
    <w:rsid w:val="00FD4C0D"/>
    <w:rsid w:val="00FD696B"/>
    <w:rsid w:val="00FD729D"/>
    <w:rsid w:val="00FE0263"/>
    <w:rsid w:val="00FE09C7"/>
    <w:rsid w:val="00FE0A57"/>
    <w:rsid w:val="00FE0B57"/>
    <w:rsid w:val="00FE4AFD"/>
    <w:rsid w:val="00FE6901"/>
    <w:rsid w:val="00FE756C"/>
    <w:rsid w:val="00FE7E67"/>
    <w:rsid w:val="00FF2DC1"/>
    <w:rsid w:val="00FF35CC"/>
    <w:rsid w:val="00FF3C89"/>
    <w:rsid w:val="00FF3CA3"/>
    <w:rsid w:val="00FF4638"/>
    <w:rsid w:val="00FF55D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5419CB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4C5489"/>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5E3E6A"/>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aliases w:val="body,Odsek zoznamu2"/>
    <w:basedOn w:val="Normlny"/>
    <w:link w:val="OdsekzoznamuChar"/>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character" w:customStyle="1" w:styleId="OdsekzoznamuChar">
    <w:name w:val="Odsek zoznamu Char"/>
    <w:aliases w:val="body Char,Odsek zoznamu2 Char"/>
    <w:link w:val="Odsekzoznamu"/>
    <w:uiPriority w:val="99"/>
    <w:locked/>
    <w:rsid w:val="004625C0"/>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semiHidden="0" w:uiPriority="0" w:unhideWhenUsed="0"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7"/>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7"/>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7"/>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107570"/>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107570"/>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107570"/>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0"/>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0"/>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0"/>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Pr>
      <w:tabs>
        <w:tab w:val="num" w:pos="720"/>
      </w:tabs>
      <w:ind w:left="720" w:hanging="720"/>
    </w:pPr>
    <w:rPr>
      <w:b w:val="0"/>
    </w:rPr>
  </w:style>
  <w:style w:type="paragraph" w:customStyle="1" w:styleId="AODefHead">
    <w:name w:val="AODefHead"/>
    <w:basedOn w:val="Normlny"/>
    <w:next w:val="AODefPara"/>
    <w:rsid w:val="004C5489"/>
    <w:pPr>
      <w:numPr>
        <w:ilvl w:val="4"/>
        <w:numId w:val="10"/>
      </w:numPr>
      <w:spacing w:before="240" w:after="0" w:line="260" w:lineRule="atLeast"/>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0">
    <w:name w:val="Char Char1"/>
    <w:basedOn w:val="Normlny"/>
    <w:rsid w:val="005E3E6A"/>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aliases w:val="body,Odsek zoznamu2"/>
    <w:basedOn w:val="Normlny"/>
    <w:link w:val="OdsekzoznamuChar"/>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 w:type="character" w:customStyle="1" w:styleId="hps">
    <w:name w:val="hps"/>
    <w:rsid w:val="00901527"/>
  </w:style>
  <w:style w:type="character" w:customStyle="1" w:styleId="OdsekzoznamuChar">
    <w:name w:val="Odsek zoznamu Char"/>
    <w:aliases w:val="body Char,Odsek zoznamu2 Char"/>
    <w:link w:val="Odsekzoznamu"/>
    <w:uiPriority w:val="99"/>
    <w:locked/>
    <w:rsid w:val="004625C0"/>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72269">
      <w:bodyDiv w:val="1"/>
      <w:marLeft w:val="0"/>
      <w:marRight w:val="0"/>
      <w:marTop w:val="0"/>
      <w:marBottom w:val="0"/>
      <w:divBdr>
        <w:top w:val="none" w:sz="0" w:space="0" w:color="auto"/>
        <w:left w:val="none" w:sz="0" w:space="0" w:color="auto"/>
        <w:bottom w:val="none" w:sz="0" w:space="0" w:color="auto"/>
        <w:right w:val="none" w:sz="0" w:space="0" w:color="auto"/>
      </w:divBdr>
    </w:div>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222251863">
      <w:bodyDiv w:val="1"/>
      <w:marLeft w:val="0"/>
      <w:marRight w:val="0"/>
      <w:marTop w:val="0"/>
      <w:marBottom w:val="0"/>
      <w:divBdr>
        <w:top w:val="none" w:sz="0" w:space="0" w:color="auto"/>
        <w:left w:val="none" w:sz="0" w:space="0" w:color="auto"/>
        <w:bottom w:val="none" w:sz="0" w:space="0" w:color="auto"/>
        <w:right w:val="none" w:sz="0" w:space="0" w:color="auto"/>
      </w:divBdr>
    </w:div>
    <w:div w:id="359550638">
      <w:bodyDiv w:val="1"/>
      <w:marLeft w:val="0"/>
      <w:marRight w:val="0"/>
      <w:marTop w:val="0"/>
      <w:marBottom w:val="0"/>
      <w:divBdr>
        <w:top w:val="none" w:sz="0" w:space="0" w:color="auto"/>
        <w:left w:val="none" w:sz="0" w:space="0" w:color="auto"/>
        <w:bottom w:val="none" w:sz="0" w:space="0" w:color="auto"/>
        <w:right w:val="none" w:sz="0" w:space="0" w:color="auto"/>
      </w:divBdr>
    </w:div>
    <w:div w:id="447310276">
      <w:bodyDiv w:val="1"/>
      <w:marLeft w:val="0"/>
      <w:marRight w:val="0"/>
      <w:marTop w:val="0"/>
      <w:marBottom w:val="0"/>
      <w:divBdr>
        <w:top w:val="none" w:sz="0" w:space="0" w:color="auto"/>
        <w:left w:val="none" w:sz="0" w:space="0" w:color="auto"/>
        <w:bottom w:val="none" w:sz="0" w:space="0" w:color="auto"/>
        <w:right w:val="none" w:sz="0" w:space="0" w:color="auto"/>
      </w:divBdr>
    </w:div>
    <w:div w:id="464855441">
      <w:bodyDiv w:val="1"/>
      <w:marLeft w:val="0"/>
      <w:marRight w:val="0"/>
      <w:marTop w:val="0"/>
      <w:marBottom w:val="0"/>
      <w:divBdr>
        <w:top w:val="none" w:sz="0" w:space="0" w:color="auto"/>
        <w:left w:val="none" w:sz="0" w:space="0" w:color="auto"/>
        <w:bottom w:val="none" w:sz="0" w:space="0" w:color="auto"/>
        <w:right w:val="none" w:sz="0" w:space="0" w:color="auto"/>
      </w:divBdr>
    </w:div>
    <w:div w:id="467212502">
      <w:bodyDiv w:val="1"/>
      <w:marLeft w:val="0"/>
      <w:marRight w:val="0"/>
      <w:marTop w:val="0"/>
      <w:marBottom w:val="0"/>
      <w:divBdr>
        <w:top w:val="none" w:sz="0" w:space="0" w:color="auto"/>
        <w:left w:val="none" w:sz="0" w:space="0" w:color="auto"/>
        <w:bottom w:val="none" w:sz="0" w:space="0" w:color="auto"/>
        <w:right w:val="none" w:sz="0" w:space="0" w:color="auto"/>
      </w:divBdr>
    </w:div>
    <w:div w:id="594287440">
      <w:bodyDiv w:val="1"/>
      <w:marLeft w:val="0"/>
      <w:marRight w:val="0"/>
      <w:marTop w:val="0"/>
      <w:marBottom w:val="0"/>
      <w:divBdr>
        <w:top w:val="none" w:sz="0" w:space="0" w:color="auto"/>
        <w:left w:val="none" w:sz="0" w:space="0" w:color="auto"/>
        <w:bottom w:val="none" w:sz="0" w:space="0" w:color="auto"/>
        <w:right w:val="none" w:sz="0" w:space="0" w:color="auto"/>
      </w:divBdr>
    </w:div>
    <w:div w:id="783695353">
      <w:bodyDiv w:val="1"/>
      <w:marLeft w:val="0"/>
      <w:marRight w:val="0"/>
      <w:marTop w:val="0"/>
      <w:marBottom w:val="0"/>
      <w:divBdr>
        <w:top w:val="none" w:sz="0" w:space="0" w:color="auto"/>
        <w:left w:val="none" w:sz="0" w:space="0" w:color="auto"/>
        <w:bottom w:val="none" w:sz="0" w:space="0" w:color="auto"/>
        <w:right w:val="none" w:sz="0" w:space="0" w:color="auto"/>
      </w:divBdr>
    </w:div>
    <w:div w:id="904535674">
      <w:bodyDiv w:val="1"/>
      <w:marLeft w:val="0"/>
      <w:marRight w:val="0"/>
      <w:marTop w:val="0"/>
      <w:marBottom w:val="0"/>
      <w:divBdr>
        <w:top w:val="none" w:sz="0" w:space="0" w:color="auto"/>
        <w:left w:val="none" w:sz="0" w:space="0" w:color="auto"/>
        <w:bottom w:val="none" w:sz="0" w:space="0" w:color="auto"/>
        <w:right w:val="none" w:sz="0" w:space="0" w:color="auto"/>
      </w:divBdr>
    </w:div>
    <w:div w:id="1003315459">
      <w:bodyDiv w:val="1"/>
      <w:marLeft w:val="0"/>
      <w:marRight w:val="0"/>
      <w:marTop w:val="0"/>
      <w:marBottom w:val="0"/>
      <w:divBdr>
        <w:top w:val="none" w:sz="0" w:space="0" w:color="auto"/>
        <w:left w:val="none" w:sz="0" w:space="0" w:color="auto"/>
        <w:bottom w:val="none" w:sz="0" w:space="0" w:color="auto"/>
        <w:right w:val="none" w:sz="0" w:space="0" w:color="auto"/>
      </w:divBdr>
    </w:div>
    <w:div w:id="1232229080">
      <w:bodyDiv w:val="1"/>
      <w:marLeft w:val="0"/>
      <w:marRight w:val="0"/>
      <w:marTop w:val="0"/>
      <w:marBottom w:val="0"/>
      <w:divBdr>
        <w:top w:val="none" w:sz="0" w:space="0" w:color="auto"/>
        <w:left w:val="none" w:sz="0" w:space="0" w:color="auto"/>
        <w:bottom w:val="none" w:sz="0" w:space="0" w:color="auto"/>
        <w:right w:val="none" w:sz="0" w:space="0" w:color="auto"/>
      </w:divBdr>
    </w:div>
    <w:div w:id="1257901137">
      <w:bodyDiv w:val="1"/>
      <w:marLeft w:val="0"/>
      <w:marRight w:val="0"/>
      <w:marTop w:val="0"/>
      <w:marBottom w:val="0"/>
      <w:divBdr>
        <w:top w:val="none" w:sz="0" w:space="0" w:color="auto"/>
        <w:left w:val="none" w:sz="0" w:space="0" w:color="auto"/>
        <w:bottom w:val="none" w:sz="0" w:space="0" w:color="auto"/>
        <w:right w:val="none" w:sz="0" w:space="0" w:color="auto"/>
      </w:divBdr>
    </w:div>
    <w:div w:id="1260942559">
      <w:bodyDiv w:val="1"/>
      <w:marLeft w:val="0"/>
      <w:marRight w:val="0"/>
      <w:marTop w:val="0"/>
      <w:marBottom w:val="0"/>
      <w:divBdr>
        <w:top w:val="none" w:sz="0" w:space="0" w:color="auto"/>
        <w:left w:val="none" w:sz="0" w:space="0" w:color="auto"/>
        <w:bottom w:val="none" w:sz="0" w:space="0" w:color="auto"/>
        <w:right w:val="none" w:sz="0" w:space="0" w:color="auto"/>
      </w:divBdr>
    </w:div>
    <w:div w:id="1302150351">
      <w:bodyDiv w:val="1"/>
      <w:marLeft w:val="0"/>
      <w:marRight w:val="0"/>
      <w:marTop w:val="0"/>
      <w:marBottom w:val="0"/>
      <w:divBdr>
        <w:top w:val="none" w:sz="0" w:space="0" w:color="auto"/>
        <w:left w:val="none" w:sz="0" w:space="0" w:color="auto"/>
        <w:bottom w:val="none" w:sz="0" w:space="0" w:color="auto"/>
        <w:right w:val="none" w:sz="0" w:space="0" w:color="auto"/>
      </w:divBdr>
    </w:div>
    <w:div w:id="1306280278">
      <w:bodyDiv w:val="1"/>
      <w:marLeft w:val="0"/>
      <w:marRight w:val="0"/>
      <w:marTop w:val="0"/>
      <w:marBottom w:val="0"/>
      <w:divBdr>
        <w:top w:val="none" w:sz="0" w:space="0" w:color="auto"/>
        <w:left w:val="none" w:sz="0" w:space="0" w:color="auto"/>
        <w:bottom w:val="none" w:sz="0" w:space="0" w:color="auto"/>
        <w:right w:val="none" w:sz="0" w:space="0" w:color="auto"/>
      </w:divBdr>
    </w:div>
    <w:div w:id="1506090471">
      <w:bodyDiv w:val="1"/>
      <w:marLeft w:val="0"/>
      <w:marRight w:val="0"/>
      <w:marTop w:val="0"/>
      <w:marBottom w:val="0"/>
      <w:divBdr>
        <w:top w:val="none" w:sz="0" w:space="0" w:color="auto"/>
        <w:left w:val="none" w:sz="0" w:space="0" w:color="auto"/>
        <w:bottom w:val="none" w:sz="0" w:space="0" w:color="auto"/>
        <w:right w:val="none" w:sz="0" w:space="0" w:color="auto"/>
      </w:divBdr>
    </w:div>
    <w:div w:id="1616209952">
      <w:bodyDiv w:val="1"/>
      <w:marLeft w:val="0"/>
      <w:marRight w:val="0"/>
      <w:marTop w:val="0"/>
      <w:marBottom w:val="0"/>
      <w:divBdr>
        <w:top w:val="none" w:sz="0" w:space="0" w:color="auto"/>
        <w:left w:val="none" w:sz="0" w:space="0" w:color="auto"/>
        <w:bottom w:val="none" w:sz="0" w:space="0" w:color="auto"/>
        <w:right w:val="none" w:sz="0" w:space="0" w:color="auto"/>
      </w:divBdr>
    </w:div>
    <w:div w:id="1649170020">
      <w:bodyDiv w:val="1"/>
      <w:marLeft w:val="0"/>
      <w:marRight w:val="0"/>
      <w:marTop w:val="0"/>
      <w:marBottom w:val="0"/>
      <w:divBdr>
        <w:top w:val="none" w:sz="0" w:space="0" w:color="auto"/>
        <w:left w:val="none" w:sz="0" w:space="0" w:color="auto"/>
        <w:bottom w:val="none" w:sz="0" w:space="0" w:color="auto"/>
        <w:right w:val="none" w:sz="0" w:space="0" w:color="auto"/>
      </w:divBdr>
    </w:div>
    <w:div w:id="1713336690">
      <w:bodyDiv w:val="1"/>
      <w:marLeft w:val="0"/>
      <w:marRight w:val="0"/>
      <w:marTop w:val="0"/>
      <w:marBottom w:val="0"/>
      <w:divBdr>
        <w:top w:val="none" w:sz="0" w:space="0" w:color="auto"/>
        <w:left w:val="none" w:sz="0" w:space="0" w:color="auto"/>
        <w:bottom w:val="none" w:sz="0" w:space="0" w:color="auto"/>
        <w:right w:val="none" w:sz="0" w:space="0" w:color="auto"/>
      </w:divBdr>
    </w:div>
    <w:div w:id="1781606387">
      <w:bodyDiv w:val="1"/>
      <w:marLeft w:val="0"/>
      <w:marRight w:val="0"/>
      <w:marTop w:val="0"/>
      <w:marBottom w:val="0"/>
      <w:divBdr>
        <w:top w:val="none" w:sz="0" w:space="0" w:color="auto"/>
        <w:left w:val="none" w:sz="0" w:space="0" w:color="auto"/>
        <w:bottom w:val="none" w:sz="0" w:space="0" w:color="auto"/>
        <w:right w:val="none" w:sz="0" w:space="0" w:color="auto"/>
      </w:divBdr>
    </w:div>
    <w:div w:id="2082484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omments" Target="comments.xml"/><Relationship Id="rId14" Type="http://schemas.microsoft.com/office/2011/relationships/commentsExtended" Target="commentsExtended.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49D872-3583-472A-8D51-F3C670901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60</Pages>
  <Words>29202</Words>
  <Characters>166458</Characters>
  <Application>Microsoft Office Word</Application>
  <DocSecurity>0</DocSecurity>
  <Lines>1387</Lines>
  <Paragraphs>390</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195270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2019-01-29T13:44:00Z</dcterms:created>
  <dcterms:modified xsi:type="dcterms:W3CDTF">2019-02-05T09:52:00Z</dcterms:modified>
</cp:coreProperties>
</file>